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EF2" w:rsidRDefault="00937EF2" w:rsidP="00D62375">
      <w:pPr>
        <w:spacing w:before="240" w:after="60"/>
        <w:ind w:right="-695"/>
        <w:jc w:val="center"/>
        <w:rPr>
          <w:b/>
          <w:bCs/>
          <w:caps/>
          <w:noProof/>
          <w:color w:val="0000FF"/>
          <w:sz w:val="22"/>
          <w:szCs w:val="22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F77E2" w:rsidRPr="00134CF4" w:rsidRDefault="007F77E2" w:rsidP="00D62375">
      <w:pPr>
        <w:spacing w:before="240" w:after="60"/>
        <w:ind w:right="-695"/>
        <w:jc w:val="center"/>
        <w:rPr>
          <w:b/>
          <w:bCs/>
          <w:caps/>
          <w:noProof/>
          <w:color w:val="0000FF"/>
          <w:sz w:val="22"/>
          <w:szCs w:val="22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47FCC" w:rsidRPr="00134CF4" w:rsidRDefault="00B47FCC" w:rsidP="00D62375">
      <w:pPr>
        <w:spacing w:before="240" w:after="60"/>
        <w:ind w:right="-695"/>
        <w:jc w:val="center"/>
        <w:rPr>
          <w:b/>
          <w:bCs/>
          <w:caps/>
          <w:noProof/>
          <w:color w:val="0000FF"/>
          <w:sz w:val="22"/>
          <w:szCs w:val="22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47FCC" w:rsidRPr="00134CF4" w:rsidRDefault="00B47FCC" w:rsidP="00D62375">
      <w:pPr>
        <w:spacing w:before="240" w:after="60"/>
        <w:ind w:right="-695"/>
        <w:jc w:val="center"/>
        <w:rPr>
          <w:b/>
          <w:bCs/>
          <w:caps/>
          <w:noProof/>
          <w:color w:val="0000FF"/>
          <w:sz w:val="22"/>
          <w:szCs w:val="22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37EF2" w:rsidRPr="00134CF4" w:rsidRDefault="00937EF2" w:rsidP="00D62375">
      <w:pPr>
        <w:spacing w:before="240" w:after="60"/>
        <w:ind w:right="-695"/>
        <w:jc w:val="center"/>
        <w:rPr>
          <w:b/>
          <w:bCs/>
          <w:caps/>
          <w:noProof/>
          <w:color w:val="0000FF"/>
          <w:sz w:val="22"/>
          <w:szCs w:val="22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37EF2" w:rsidRPr="00134CF4" w:rsidRDefault="00937EF2" w:rsidP="00D62375">
      <w:pPr>
        <w:spacing w:before="240" w:after="60"/>
        <w:ind w:right="-695"/>
        <w:jc w:val="center"/>
        <w:rPr>
          <w:b/>
          <w:bCs/>
          <w:caps/>
          <w:noProof/>
          <w:color w:val="0000FF"/>
          <w:sz w:val="36"/>
          <w:szCs w:val="36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F3961" w:rsidRPr="00134CF4" w:rsidRDefault="003F30EB" w:rsidP="006F3961">
      <w:pPr>
        <w:spacing w:line="360" w:lineRule="auto"/>
        <w:ind w:right="-695"/>
        <w:jc w:val="center"/>
        <w:rPr>
          <w:noProof/>
          <w:sz w:val="36"/>
          <w:szCs w:val="36"/>
        </w:rPr>
      </w:pPr>
      <w:r w:rsidRPr="00134CF4">
        <w:rPr>
          <w:noProof/>
          <w:sz w:val="36"/>
          <w:szCs w:val="36"/>
          <w:lang w:val="bg-BG"/>
        </w:rPr>
        <w:t>ПРОЕКТО</w:t>
      </w:r>
      <w:r w:rsidR="003C074A" w:rsidRPr="00134CF4">
        <w:rPr>
          <w:noProof/>
          <w:sz w:val="36"/>
          <w:szCs w:val="36"/>
          <w:lang w:val="bg-BG"/>
        </w:rPr>
        <w:t>БЮДЖЕТ ЗА 202</w:t>
      </w:r>
      <w:r w:rsidR="00F87217" w:rsidRPr="00134CF4">
        <w:rPr>
          <w:noProof/>
          <w:sz w:val="36"/>
          <w:szCs w:val="36"/>
          <w:lang w:val="bg-BG"/>
        </w:rPr>
        <w:t>6</w:t>
      </w:r>
      <w:r w:rsidR="003C074A" w:rsidRPr="00134CF4">
        <w:rPr>
          <w:noProof/>
          <w:sz w:val="36"/>
          <w:szCs w:val="36"/>
          <w:lang w:val="bg-BG"/>
        </w:rPr>
        <w:t xml:space="preserve"> Г. И АКТУАЛИЗИРАНА БЮДЖЕТНА ПРОГНОЗА</w:t>
      </w:r>
      <w:r w:rsidR="006F3961" w:rsidRPr="00134CF4">
        <w:rPr>
          <w:noProof/>
          <w:sz w:val="36"/>
          <w:szCs w:val="36"/>
          <w:lang w:val="bg-BG"/>
        </w:rPr>
        <w:t xml:space="preserve"> ЗА ПЕРИОДА 202</w:t>
      </w:r>
      <w:r w:rsidR="00F87217" w:rsidRPr="00134CF4">
        <w:rPr>
          <w:noProof/>
          <w:sz w:val="36"/>
          <w:szCs w:val="36"/>
          <w:lang w:val="bg-BG"/>
        </w:rPr>
        <w:t>7</w:t>
      </w:r>
      <w:r w:rsidR="006F3961" w:rsidRPr="00134CF4">
        <w:rPr>
          <w:noProof/>
          <w:sz w:val="36"/>
          <w:szCs w:val="36"/>
        </w:rPr>
        <w:t>-</w:t>
      </w:r>
      <w:r w:rsidR="006F3961" w:rsidRPr="00134CF4">
        <w:rPr>
          <w:noProof/>
          <w:sz w:val="36"/>
          <w:szCs w:val="36"/>
          <w:lang w:val="bg-BG"/>
        </w:rPr>
        <w:t>202</w:t>
      </w:r>
      <w:r w:rsidR="00E86014" w:rsidRPr="00134CF4">
        <w:rPr>
          <w:noProof/>
          <w:sz w:val="36"/>
          <w:szCs w:val="36"/>
          <w:lang w:val="bg-BG"/>
        </w:rPr>
        <w:t>8</w:t>
      </w:r>
      <w:r w:rsidR="006F3961" w:rsidRPr="00134CF4">
        <w:rPr>
          <w:noProof/>
          <w:sz w:val="36"/>
          <w:szCs w:val="36"/>
          <w:lang w:val="bg-BG"/>
        </w:rPr>
        <w:t xml:space="preserve"> Г. В ПРОГРАМЕН ФОРМАТ </w:t>
      </w:r>
      <w:r w:rsidR="006F3961" w:rsidRPr="00134CF4">
        <w:rPr>
          <w:noProof/>
          <w:sz w:val="36"/>
          <w:szCs w:val="36"/>
        </w:rPr>
        <w:t>(</w:t>
      </w:r>
      <w:r w:rsidR="006F3961" w:rsidRPr="00134CF4">
        <w:rPr>
          <w:noProof/>
          <w:sz w:val="36"/>
          <w:szCs w:val="36"/>
          <w:lang w:val="bg-BG"/>
        </w:rPr>
        <w:t>по области на политики/функционални области и бюджетни програми</w:t>
      </w:r>
      <w:r w:rsidR="006F3961" w:rsidRPr="00134CF4">
        <w:rPr>
          <w:noProof/>
          <w:sz w:val="36"/>
          <w:szCs w:val="36"/>
        </w:rPr>
        <w:t>)</w:t>
      </w:r>
    </w:p>
    <w:p w:rsidR="006F3961" w:rsidRPr="00134CF4" w:rsidRDefault="006F3961" w:rsidP="006F3961">
      <w:pPr>
        <w:spacing w:line="360" w:lineRule="auto"/>
        <w:jc w:val="center"/>
        <w:rPr>
          <w:noProof/>
          <w:sz w:val="36"/>
          <w:szCs w:val="36"/>
          <w:lang w:val="bg-BG"/>
        </w:rPr>
      </w:pPr>
      <w:r w:rsidRPr="00134CF4">
        <w:rPr>
          <w:noProof/>
          <w:sz w:val="36"/>
          <w:szCs w:val="36"/>
          <w:lang w:val="bg-BG"/>
        </w:rPr>
        <w:t>НА</w:t>
      </w:r>
    </w:p>
    <w:p w:rsidR="00EC7C9D" w:rsidRPr="00134CF4" w:rsidRDefault="00246487" w:rsidP="006F3961">
      <w:pPr>
        <w:spacing w:line="360" w:lineRule="auto"/>
        <w:ind w:right="-695"/>
        <w:jc w:val="center"/>
        <w:rPr>
          <w:noProof/>
          <w:sz w:val="36"/>
          <w:szCs w:val="36"/>
          <w:lang w:val="bg-BG"/>
        </w:rPr>
      </w:pPr>
      <w:r w:rsidRPr="00134CF4">
        <w:rPr>
          <w:noProof/>
          <w:sz w:val="36"/>
          <w:szCs w:val="36"/>
          <w:lang w:val="bg-BG"/>
        </w:rPr>
        <w:t>МИНИСТЕРСТВОТО НА ЗЕМЕДЕЛИЕТО И ХРАНИТЕ</w:t>
      </w:r>
    </w:p>
    <w:p w:rsidR="00617AD0" w:rsidRPr="00134CF4" w:rsidRDefault="00617AD0" w:rsidP="006F3961">
      <w:pPr>
        <w:spacing w:line="360" w:lineRule="auto"/>
        <w:jc w:val="center"/>
        <w:rPr>
          <w:noProof/>
          <w:sz w:val="36"/>
          <w:szCs w:val="36"/>
          <w:lang w:val="bg-BG"/>
        </w:rPr>
      </w:pPr>
    </w:p>
    <w:p w:rsidR="00EC7C9D" w:rsidRPr="00134CF4" w:rsidRDefault="00EC7C9D" w:rsidP="00EC7C9D">
      <w:pPr>
        <w:rPr>
          <w:noProof/>
          <w:sz w:val="36"/>
          <w:szCs w:val="36"/>
          <w:lang w:val="bg-BG"/>
        </w:rPr>
      </w:pPr>
    </w:p>
    <w:p w:rsidR="00B0323E" w:rsidRPr="00134CF4" w:rsidRDefault="00B0323E">
      <w:pPr>
        <w:rPr>
          <w:noProof/>
          <w:sz w:val="36"/>
          <w:szCs w:val="36"/>
          <w:lang w:val="bg-BG"/>
        </w:rPr>
      </w:pPr>
    </w:p>
    <w:p w:rsidR="00592910" w:rsidRPr="00134CF4" w:rsidRDefault="00592910">
      <w:pPr>
        <w:rPr>
          <w:noProof/>
          <w:sz w:val="36"/>
          <w:szCs w:val="36"/>
          <w:lang w:val="bg-BG"/>
        </w:rPr>
      </w:pPr>
    </w:p>
    <w:p w:rsidR="00DE149E" w:rsidRPr="00134CF4" w:rsidRDefault="00DE149E">
      <w:pPr>
        <w:rPr>
          <w:noProof/>
          <w:sz w:val="36"/>
          <w:szCs w:val="36"/>
          <w:lang w:val="bg-BG"/>
        </w:rPr>
      </w:pPr>
    </w:p>
    <w:p w:rsidR="00DE149E" w:rsidRPr="00134CF4" w:rsidRDefault="00DE149E">
      <w:pPr>
        <w:rPr>
          <w:noProof/>
          <w:sz w:val="36"/>
          <w:szCs w:val="36"/>
          <w:lang w:val="bg-BG"/>
        </w:rPr>
      </w:pPr>
    </w:p>
    <w:p w:rsidR="00DE149E" w:rsidRPr="00134CF4" w:rsidRDefault="00DE149E">
      <w:pPr>
        <w:rPr>
          <w:noProof/>
          <w:sz w:val="36"/>
          <w:szCs w:val="36"/>
          <w:lang w:val="bg-BG"/>
        </w:rPr>
      </w:pPr>
    </w:p>
    <w:p w:rsidR="00592910" w:rsidRPr="00134CF4" w:rsidRDefault="00592910">
      <w:pPr>
        <w:rPr>
          <w:noProof/>
          <w:sz w:val="36"/>
          <w:szCs w:val="36"/>
          <w:lang w:val="bg-BG"/>
        </w:rPr>
      </w:pPr>
    </w:p>
    <w:p w:rsidR="000318C8" w:rsidRPr="00134CF4" w:rsidRDefault="000318C8" w:rsidP="00BD675B">
      <w:pPr>
        <w:rPr>
          <w:noProof/>
          <w:sz w:val="36"/>
          <w:szCs w:val="36"/>
          <w:lang w:val="bg-BG"/>
        </w:rPr>
      </w:pPr>
    </w:p>
    <w:p w:rsidR="000318C8" w:rsidRPr="00134CF4" w:rsidRDefault="000318C8" w:rsidP="00BD675B">
      <w:pPr>
        <w:rPr>
          <w:noProof/>
          <w:sz w:val="36"/>
          <w:szCs w:val="36"/>
          <w:lang w:val="bg-BG"/>
        </w:rPr>
      </w:pPr>
    </w:p>
    <w:p w:rsidR="000318C8" w:rsidRPr="00134CF4" w:rsidRDefault="000318C8" w:rsidP="00BD675B">
      <w:pPr>
        <w:rPr>
          <w:noProof/>
          <w:sz w:val="36"/>
          <w:szCs w:val="36"/>
          <w:lang w:val="bg-BG"/>
        </w:rPr>
      </w:pPr>
    </w:p>
    <w:p w:rsidR="00D62375" w:rsidRPr="00134CF4" w:rsidRDefault="00D62375" w:rsidP="00D62375">
      <w:pPr>
        <w:rPr>
          <w:noProof/>
          <w:sz w:val="36"/>
          <w:szCs w:val="36"/>
          <w:lang w:val="bg-BG"/>
        </w:rPr>
      </w:pPr>
    </w:p>
    <w:p w:rsidR="00D62375" w:rsidRPr="00134CF4" w:rsidRDefault="00D62375" w:rsidP="00D62375">
      <w:pPr>
        <w:rPr>
          <w:noProof/>
          <w:sz w:val="36"/>
          <w:szCs w:val="36"/>
          <w:lang w:val="bg-BG"/>
        </w:rPr>
      </w:pPr>
    </w:p>
    <w:p w:rsidR="00D62375" w:rsidRPr="00134CF4" w:rsidRDefault="00D62375" w:rsidP="00D62375">
      <w:pPr>
        <w:rPr>
          <w:noProof/>
          <w:sz w:val="36"/>
          <w:szCs w:val="36"/>
          <w:lang w:val="bg-BG"/>
        </w:rPr>
      </w:pPr>
    </w:p>
    <w:p w:rsidR="00D62375" w:rsidRPr="00134CF4" w:rsidRDefault="00D62375" w:rsidP="00D62375">
      <w:pPr>
        <w:rPr>
          <w:noProof/>
          <w:sz w:val="36"/>
          <w:szCs w:val="36"/>
          <w:lang w:val="bg-BG"/>
        </w:rPr>
      </w:pPr>
    </w:p>
    <w:p w:rsidR="00D62375" w:rsidRPr="00134CF4" w:rsidRDefault="00130DC0" w:rsidP="00BD675B">
      <w:pPr>
        <w:jc w:val="center"/>
        <w:rPr>
          <w:strike/>
          <w:noProof/>
          <w:sz w:val="36"/>
          <w:szCs w:val="36"/>
          <w:lang w:val="bg-BG"/>
        </w:rPr>
      </w:pPr>
      <w:r w:rsidRPr="00134CF4">
        <w:rPr>
          <w:noProof/>
          <w:sz w:val="36"/>
          <w:szCs w:val="36"/>
          <w:lang w:val="bg-BG"/>
        </w:rPr>
        <w:t>Септември</w:t>
      </w:r>
      <w:r w:rsidR="004675C3" w:rsidRPr="00134CF4">
        <w:rPr>
          <w:noProof/>
          <w:sz w:val="36"/>
          <w:szCs w:val="36"/>
          <w:lang w:val="bg-BG"/>
        </w:rPr>
        <w:t xml:space="preserve"> </w:t>
      </w:r>
      <w:r w:rsidR="005979B4" w:rsidRPr="00134CF4">
        <w:rPr>
          <w:noProof/>
          <w:sz w:val="36"/>
          <w:szCs w:val="36"/>
          <w:lang w:val="bg-BG"/>
        </w:rPr>
        <w:t>202</w:t>
      </w:r>
      <w:r w:rsidR="00F14BB7" w:rsidRPr="00134CF4">
        <w:rPr>
          <w:noProof/>
          <w:sz w:val="36"/>
          <w:szCs w:val="36"/>
          <w:lang w:val="bg-BG"/>
        </w:rPr>
        <w:t>5</w:t>
      </w:r>
      <w:r w:rsidR="005979B4" w:rsidRPr="00134CF4">
        <w:rPr>
          <w:noProof/>
          <w:sz w:val="36"/>
          <w:szCs w:val="36"/>
          <w:lang w:val="bg-BG"/>
        </w:rPr>
        <w:t xml:space="preserve"> г.</w:t>
      </w:r>
      <w:r w:rsidR="008F5D05" w:rsidRPr="00134CF4">
        <w:rPr>
          <w:noProof/>
          <w:sz w:val="36"/>
          <w:szCs w:val="36"/>
          <w:lang w:val="bg-BG"/>
        </w:rPr>
        <w:t xml:space="preserve"> </w:t>
      </w:r>
    </w:p>
    <w:p w:rsidR="008F5D05" w:rsidRPr="00134CF4" w:rsidRDefault="00BD675B" w:rsidP="00970CC3">
      <w:pPr>
        <w:rPr>
          <w:i/>
          <w:noProof/>
          <w:lang w:val="bg-BG"/>
        </w:rPr>
      </w:pPr>
      <w:r w:rsidRPr="00134CF4">
        <w:rPr>
          <w:noProof/>
          <w:sz w:val="36"/>
          <w:szCs w:val="36"/>
          <w:lang w:val="bg-BG"/>
        </w:rPr>
        <w:br w:type="page"/>
      </w:r>
      <w:r w:rsidR="008F5D05" w:rsidRPr="00134CF4">
        <w:rPr>
          <w:i/>
          <w:noProof/>
          <w:lang w:val="bg-BG"/>
        </w:rPr>
        <w:lastRenderedPageBreak/>
        <w:t>СЪДЪРЖАНИЕ</w:t>
      </w:r>
    </w:p>
    <w:p w:rsidR="008F5D05" w:rsidRPr="00134CF4" w:rsidRDefault="008F5D05" w:rsidP="00DE206A">
      <w:pPr>
        <w:pStyle w:val="TOC1"/>
        <w:rPr>
          <w:noProof/>
          <w:lang w:val="bg-BG"/>
        </w:rPr>
      </w:pPr>
    </w:p>
    <w:p w:rsidR="0096300C" w:rsidRDefault="008F5D05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r w:rsidRPr="00134CF4">
        <w:rPr>
          <w:noProof/>
          <w:lang w:val="bg-BG"/>
        </w:rPr>
        <w:fldChar w:fldCharType="begin"/>
      </w:r>
      <w:r w:rsidRPr="00134CF4">
        <w:rPr>
          <w:noProof/>
          <w:lang w:val="bg-BG"/>
        </w:rPr>
        <w:instrText xml:space="preserve"> TOC \o "1-3" \h \z \u </w:instrText>
      </w:r>
      <w:r w:rsidRPr="00134CF4">
        <w:rPr>
          <w:noProof/>
          <w:lang w:val="bg-BG"/>
        </w:rPr>
        <w:fldChar w:fldCharType="separate"/>
      </w:r>
      <w:hyperlink w:anchor="_Toc212813949" w:history="1">
        <w:r w:rsidR="0096300C" w:rsidRPr="003E407D">
          <w:rPr>
            <w:rStyle w:val="Hyperlink"/>
            <w:noProof/>
            <w:lang w:val="bg-BG"/>
          </w:rPr>
          <w:t>I)</w:t>
        </w:r>
        <w:r w:rsidR="0096300C">
          <w:rPr>
            <w:rFonts w:asciiTheme="minorHAnsi" w:eastAsiaTheme="minorEastAsia" w:hAnsiTheme="minorHAnsi" w:cstheme="minorBidi"/>
            <w:noProof/>
            <w:sz w:val="22"/>
            <w:szCs w:val="22"/>
            <w:lang w:val="bg-BG" w:eastAsia="bg-BG"/>
          </w:rPr>
          <w:tab/>
        </w:r>
        <w:r w:rsidR="0096300C" w:rsidRPr="003E407D">
          <w:rPr>
            <w:rStyle w:val="Hyperlink"/>
            <w:noProof/>
            <w:lang w:val="bg-BG"/>
          </w:rPr>
          <w:t>МИСИЯ</w:t>
        </w:r>
        <w:r w:rsidR="0096300C">
          <w:rPr>
            <w:noProof/>
            <w:webHidden/>
          </w:rPr>
          <w:tab/>
        </w:r>
        <w:r w:rsidR="0096300C">
          <w:rPr>
            <w:noProof/>
            <w:webHidden/>
          </w:rPr>
          <w:fldChar w:fldCharType="begin"/>
        </w:r>
        <w:r w:rsidR="0096300C">
          <w:rPr>
            <w:noProof/>
            <w:webHidden/>
          </w:rPr>
          <w:instrText xml:space="preserve"> PAGEREF _Toc212813949 \h </w:instrText>
        </w:r>
        <w:r w:rsidR="0096300C">
          <w:rPr>
            <w:noProof/>
            <w:webHidden/>
          </w:rPr>
        </w:r>
        <w:r w:rsidR="0096300C">
          <w:rPr>
            <w:noProof/>
            <w:webHidden/>
          </w:rPr>
          <w:fldChar w:fldCharType="separate"/>
        </w:r>
        <w:r w:rsidR="0096300C">
          <w:rPr>
            <w:noProof/>
            <w:webHidden/>
          </w:rPr>
          <w:t>3</w:t>
        </w:r>
        <w:r w:rsidR="0096300C">
          <w:rPr>
            <w:noProof/>
            <w:webHidden/>
          </w:rPr>
          <w:fldChar w:fldCharType="end"/>
        </w:r>
      </w:hyperlink>
    </w:p>
    <w:p w:rsidR="0096300C" w:rsidRDefault="0096300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hyperlink w:anchor="_Toc212813950" w:history="1">
        <w:r w:rsidRPr="003E407D">
          <w:rPr>
            <w:rStyle w:val="Hyperlink"/>
            <w:noProof/>
            <w:lang w:val="bg-BG"/>
          </w:rPr>
          <w:t>II)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bg-BG" w:eastAsia="bg-BG"/>
          </w:rPr>
          <w:tab/>
        </w:r>
        <w:r w:rsidRPr="003E407D">
          <w:rPr>
            <w:rStyle w:val="Hyperlink"/>
            <w:noProof/>
            <w:lang w:val="bg-BG"/>
          </w:rPr>
          <w:t>ОРГАНИЗАЦИОННО РАЗВИТИЕ И КАПАЦИТЕТ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_Toc212813950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6300C" w:rsidRDefault="0096300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hyperlink w:anchor="_Toc212813951" w:history="1">
        <w:r w:rsidRPr="003E407D">
          <w:rPr>
            <w:rStyle w:val="Hyperlink"/>
            <w:noProof/>
            <w:lang w:val="bg-BG"/>
          </w:rPr>
          <w:t>III)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bg-BG" w:eastAsia="bg-BG"/>
          </w:rPr>
          <w:tab/>
        </w:r>
        <w:r w:rsidRPr="003E407D">
          <w:rPr>
            <w:rStyle w:val="Hyperlink"/>
            <w:noProof/>
            <w:lang w:val="bg-BG"/>
          </w:rPr>
          <w:t>ОБЛАСТИ НА ПОЛИТИКИ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_Toc212813951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6300C" w:rsidRDefault="0096300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hyperlink w:anchor="_Toc212813952" w:history="1">
        <w:r w:rsidRPr="003E407D">
          <w:rPr>
            <w:rStyle w:val="Hyperlink"/>
            <w:noProof/>
            <w:lang w:val="bg-BG"/>
          </w:rPr>
          <w:t>ІІІ.1. ПОЛИТИКА В ОБЛАСТТА НА ЗЕМЕДЕЛИЕТО И СЕЛСКИТЕ РАЙОНИ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_Toc212813952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96300C" w:rsidRDefault="0096300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hyperlink w:anchor="_Toc212813953" w:history="1">
        <w:r w:rsidRPr="003E407D">
          <w:rPr>
            <w:rStyle w:val="Hyperlink"/>
            <w:noProof/>
            <w:lang w:val="bg-BG"/>
          </w:rPr>
          <w:t>ІІІ.2. ПОЛИТИКА В ОБЛАСТТА НА РИБАРСТВОТО И АКВАКУЛТУРИТЕ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_Toc212813953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96300C" w:rsidRDefault="0096300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hyperlink w:anchor="_Toc212813954" w:history="1">
        <w:r w:rsidRPr="003E407D">
          <w:rPr>
            <w:rStyle w:val="Hyperlink"/>
            <w:noProof/>
            <w:lang w:val="bg-BG"/>
          </w:rPr>
          <w:t>ІІІ.3. ПОЛИТИКА В ОБЛАСТТА НА СЪХРАНЯВАНЕТО И УВЕЛИЧАВАНЕТО НА ГОРИТЕ И ДИВЕЧА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_Toc212813954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6300C" w:rsidRDefault="0096300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hyperlink w:anchor="_Toc212813955" w:history="1">
        <w:r w:rsidRPr="003E407D">
          <w:rPr>
            <w:rStyle w:val="Hyperlink"/>
            <w:noProof/>
            <w:lang w:val="bg-BG"/>
          </w:rPr>
          <w:t>IV)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bg-BG" w:eastAsia="bg-BG"/>
          </w:rPr>
          <w:tab/>
        </w:r>
        <w:r w:rsidRPr="003E407D">
          <w:rPr>
            <w:rStyle w:val="Hyperlink"/>
            <w:noProof/>
            <w:lang w:val="bg-BG"/>
          </w:rPr>
          <w:t>ОСНОВНИ ПАРАМЕТРИ НА ПРОЕКТОБЮДЖЕТА ЗА 2026 Г. И НА АКТУАЛИЗИРАНАТА БЮДЖЕТНА ПРОГНОЗА ЗА ПЕРИОДА 2027-2028 г.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_Toc212813955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96300C" w:rsidRDefault="0096300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hyperlink w:anchor="_Toc212813956" w:history="1">
        <w:r w:rsidRPr="003E407D">
          <w:rPr>
            <w:rStyle w:val="Hyperlink"/>
            <w:noProof/>
            <w:lang w:val="bg-BG"/>
          </w:rPr>
          <w:t>V</w:t>
        </w:r>
        <w:r w:rsidRPr="003E407D">
          <w:rPr>
            <w:rStyle w:val="Hyperlink"/>
            <w:noProof/>
          </w:rPr>
          <w:t>)</w:t>
        </w:r>
        <w:r w:rsidRPr="003E407D">
          <w:rPr>
            <w:rStyle w:val="Hyperlink"/>
            <w:noProof/>
            <w:lang w:val="bg-BG"/>
          </w:rPr>
          <w:t>. ОПИСАНИЕ НА БЮДЖЕТНИТЕ ПРОГРАМИ И РАЗПРЕДЕЛЕНИЕ ПО ВЕДОМСТВЕНИ И АДМИНИСТРИРАНИ РАЗХОДИ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_Toc212813956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96300C" w:rsidRDefault="0096300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hyperlink w:anchor="_Toc212813957" w:history="1">
        <w:r w:rsidRPr="003E407D">
          <w:rPr>
            <w:rStyle w:val="Hyperlink"/>
            <w:noProof/>
            <w:lang w:val="bg-BG"/>
          </w:rPr>
          <w:t>1)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bg-BG" w:eastAsia="bg-BG"/>
          </w:rPr>
          <w:tab/>
        </w:r>
        <w:r w:rsidRPr="003E407D">
          <w:rPr>
            <w:rStyle w:val="Hyperlink"/>
            <w:noProof/>
            <w:lang w:val="bg-BG"/>
          </w:rPr>
          <w:t>2200.01.01 - БЮДЖЕТНА ПРОГРАМА „ЗЕМЕДЕЛСКИ ЗЕМИ”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_Toc212813957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96300C" w:rsidRDefault="0096300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hyperlink w:anchor="_Toc212813958" w:history="1">
        <w:r w:rsidRPr="003E407D">
          <w:rPr>
            <w:rStyle w:val="Hyperlink"/>
            <w:noProof/>
            <w:lang w:val="bg-BG"/>
          </w:rPr>
          <w:t>2)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bg-BG" w:eastAsia="bg-BG"/>
          </w:rPr>
          <w:tab/>
        </w:r>
        <w:r w:rsidRPr="003E407D">
          <w:rPr>
            <w:rStyle w:val="Hyperlink"/>
            <w:noProof/>
            <w:lang w:val="bg-BG"/>
          </w:rPr>
          <w:t>2200.01.02 - БЮДЖЕТНА ПРОГРАМА „ПРИРОДНИ РЕСУРСИ В СЕЛСКИТЕ РАЙОНИ”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_Toc212813958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96300C" w:rsidRDefault="0096300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hyperlink w:anchor="_Toc212813959" w:history="1">
        <w:r w:rsidRPr="003E407D">
          <w:rPr>
            <w:rStyle w:val="Hyperlink"/>
            <w:noProof/>
            <w:lang w:val="bg-BG"/>
          </w:rPr>
          <w:t>3)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bg-BG" w:eastAsia="bg-BG"/>
          </w:rPr>
          <w:tab/>
        </w:r>
        <w:r w:rsidRPr="003E407D">
          <w:rPr>
            <w:rStyle w:val="Hyperlink"/>
            <w:noProof/>
            <w:lang w:val="bg-BG"/>
          </w:rPr>
          <w:t>2200.01.03 - БЮДЖЕТНА ПРОГРАМА „РАСТЕНИЕВЪДСТВО”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_Toc212813959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96300C" w:rsidRDefault="0096300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hyperlink w:anchor="_Toc212813960" w:history="1">
        <w:r w:rsidRPr="003E407D">
          <w:rPr>
            <w:rStyle w:val="Hyperlink"/>
            <w:noProof/>
            <w:lang w:val="bg-BG"/>
          </w:rPr>
          <w:t>4)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bg-BG" w:eastAsia="bg-BG"/>
          </w:rPr>
          <w:tab/>
        </w:r>
        <w:r w:rsidRPr="003E407D">
          <w:rPr>
            <w:rStyle w:val="Hyperlink"/>
            <w:noProof/>
            <w:lang w:val="bg-BG"/>
          </w:rPr>
          <w:t>2200.01.04 - БЮДЖЕТНА ПРОГРАМА „ХИДРОМЕЛИОРАЦИИ”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_Toc212813960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96300C" w:rsidRDefault="0096300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hyperlink w:anchor="_Toc212813961" w:history="1">
        <w:r w:rsidRPr="003E407D">
          <w:rPr>
            <w:rStyle w:val="Hyperlink"/>
            <w:noProof/>
            <w:lang w:val="bg-BG"/>
          </w:rPr>
          <w:t>5)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bg-BG" w:eastAsia="bg-BG"/>
          </w:rPr>
          <w:tab/>
        </w:r>
        <w:r w:rsidRPr="003E407D">
          <w:rPr>
            <w:rStyle w:val="Hyperlink"/>
            <w:noProof/>
            <w:lang w:val="bg-BG"/>
          </w:rPr>
          <w:t>2200.01.05 - БЮДЖЕТНА ПРОГРАМА „ЖИВОТНОВЪДСТВО”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_Toc212813961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96300C" w:rsidRDefault="0096300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hyperlink w:anchor="_Toc212813962" w:history="1">
        <w:r w:rsidRPr="003E407D">
          <w:rPr>
            <w:rStyle w:val="Hyperlink"/>
            <w:noProof/>
            <w:lang w:val="bg-BG"/>
          </w:rPr>
          <w:t>6)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bg-BG" w:eastAsia="bg-BG"/>
          </w:rPr>
          <w:tab/>
        </w:r>
        <w:r w:rsidRPr="003E407D">
          <w:rPr>
            <w:rStyle w:val="Hyperlink"/>
            <w:noProof/>
            <w:lang w:val="bg-BG"/>
          </w:rPr>
          <w:t>2200.01.06 - БЮДЖЕТНА ПРОГРАМА „ОРГАНИЗАЦИЯ НА ПАЗАРИТЕ И ДЪРЖАВНИ ПОМОЩИ”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_Toc212813962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96300C" w:rsidRDefault="0096300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hyperlink w:anchor="_Toc212813963" w:history="1">
        <w:r w:rsidRPr="003E407D">
          <w:rPr>
            <w:rStyle w:val="Hyperlink"/>
            <w:noProof/>
            <w:lang w:val="bg-BG"/>
          </w:rPr>
          <w:t>7)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bg-BG" w:eastAsia="bg-BG"/>
          </w:rPr>
          <w:tab/>
        </w:r>
        <w:r w:rsidRPr="003E407D">
          <w:rPr>
            <w:rStyle w:val="Hyperlink"/>
            <w:noProof/>
            <w:lang w:val="bg-BG"/>
          </w:rPr>
          <w:t>2200.01.07 - БЮДЖЕТНА ПРОГРАМА „АГРОСТАТИСТИКА, АНАЛИЗИ И ПРОГНОЗИ”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_Toc212813963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96300C" w:rsidRDefault="0096300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hyperlink w:anchor="_Toc212813964" w:history="1">
        <w:r w:rsidRPr="003E407D">
          <w:rPr>
            <w:rStyle w:val="Hyperlink"/>
            <w:noProof/>
            <w:lang w:val="bg-BG"/>
          </w:rPr>
          <w:t>8)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bg-BG" w:eastAsia="bg-BG"/>
          </w:rPr>
          <w:tab/>
        </w:r>
        <w:r w:rsidRPr="003E407D">
          <w:rPr>
            <w:rStyle w:val="Hyperlink"/>
            <w:noProof/>
            <w:lang w:val="bg-BG"/>
          </w:rPr>
          <w:t>2200.01.08 - БЮДЖЕТНА ПРОГРАМА „НАУЧНИ ИЗСЛЕДВАНИЯ”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_Toc212813964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96300C" w:rsidRDefault="0096300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hyperlink w:anchor="_Toc212813965" w:history="1">
        <w:r w:rsidRPr="003E407D">
          <w:rPr>
            <w:rStyle w:val="Hyperlink"/>
            <w:noProof/>
            <w:lang w:val="bg-BG"/>
          </w:rPr>
          <w:t>9)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bg-BG" w:eastAsia="bg-BG"/>
          </w:rPr>
          <w:tab/>
        </w:r>
        <w:r w:rsidRPr="003E407D">
          <w:rPr>
            <w:rStyle w:val="Hyperlink"/>
            <w:noProof/>
            <w:lang w:val="bg-BG"/>
          </w:rPr>
          <w:t>2200.01.09 - БЮДЖЕТНА ПРОГРАМА „СЪВЕТИ И КОНСУЛТАЦИИ”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_Toc212813965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:rsidR="0096300C" w:rsidRDefault="0096300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hyperlink w:anchor="_Toc212813966" w:history="1">
        <w:r w:rsidRPr="003E407D">
          <w:rPr>
            <w:rStyle w:val="Hyperlink"/>
            <w:noProof/>
            <w:lang w:val="bg-BG"/>
          </w:rPr>
          <w:t>10)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bg-BG" w:eastAsia="bg-BG"/>
          </w:rPr>
          <w:tab/>
        </w:r>
        <w:r w:rsidRPr="003E407D">
          <w:rPr>
            <w:rStyle w:val="Hyperlink"/>
            <w:noProof/>
            <w:lang w:val="bg-BG"/>
          </w:rPr>
          <w:t>2200.01.10 - БЮДЖЕТНА ПРОГРАМА „ЗЕМЕДЕЛСКА ТЕХНИКА”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_Toc212813966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:rsidR="0096300C" w:rsidRDefault="0096300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hyperlink w:anchor="_Toc212813967" w:history="1">
        <w:r w:rsidRPr="003E407D">
          <w:rPr>
            <w:rStyle w:val="Hyperlink"/>
            <w:noProof/>
            <w:lang w:val="bg-BG"/>
          </w:rPr>
          <w:t>11)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bg-BG" w:eastAsia="bg-BG"/>
          </w:rPr>
          <w:tab/>
        </w:r>
        <w:r w:rsidRPr="003E407D">
          <w:rPr>
            <w:rStyle w:val="Hyperlink"/>
            <w:noProof/>
            <w:lang w:val="bg-BG"/>
          </w:rPr>
          <w:t>2200.01.11 - БЮДЖЕТНА ПРОГРАМА „БЕЗОПАСНОСТ ПО ХРАНИТЕЛНАТА ВЕРИГА”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_Toc212813967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:rsidR="0096300C" w:rsidRDefault="0096300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hyperlink w:anchor="_Toc212813968" w:history="1">
        <w:r w:rsidRPr="003E407D">
          <w:rPr>
            <w:rStyle w:val="Hyperlink"/>
            <w:noProof/>
            <w:lang w:val="bg-BG"/>
          </w:rPr>
          <w:t>12)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bg-BG" w:eastAsia="bg-BG"/>
          </w:rPr>
          <w:tab/>
        </w:r>
        <w:r w:rsidRPr="003E407D">
          <w:rPr>
            <w:rStyle w:val="Hyperlink"/>
            <w:noProof/>
            <w:lang w:val="bg-BG"/>
          </w:rPr>
          <w:t>2200.01.12 - БЮДЖЕТНА ПРОГРАМА „ПОДОБРЯВАНЕ НА ЖИВОТА В СЕЛСКИТЕ РАЙОНИ”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_Toc212813968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:rsidR="0096300C" w:rsidRDefault="0096300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hyperlink w:anchor="_Toc212813969" w:history="1">
        <w:r w:rsidRPr="003E407D">
          <w:rPr>
            <w:rStyle w:val="Hyperlink"/>
            <w:noProof/>
            <w:lang w:val="bg-BG"/>
          </w:rPr>
          <w:t>13)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bg-BG" w:eastAsia="bg-BG"/>
          </w:rPr>
          <w:tab/>
        </w:r>
        <w:r w:rsidRPr="003E407D">
          <w:rPr>
            <w:rStyle w:val="Hyperlink"/>
            <w:noProof/>
            <w:lang w:val="bg-BG"/>
          </w:rPr>
          <w:t>2200.02.01 -  БЮДЖЕТНА ПРОГРАМА „РИБАРСТВО И АКВАКУЛТУРИ”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_Toc212813969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82</w:t>
        </w:r>
        <w:r>
          <w:rPr>
            <w:noProof/>
            <w:webHidden/>
          </w:rPr>
          <w:fldChar w:fldCharType="end"/>
        </w:r>
      </w:hyperlink>
    </w:p>
    <w:p w:rsidR="0096300C" w:rsidRDefault="0096300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hyperlink w:anchor="_Toc212813970" w:history="1">
        <w:r w:rsidRPr="003E407D">
          <w:rPr>
            <w:rStyle w:val="Hyperlink"/>
            <w:noProof/>
            <w:lang w:val="bg-BG"/>
          </w:rPr>
          <w:t>14)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bg-BG" w:eastAsia="bg-BG"/>
          </w:rPr>
          <w:tab/>
        </w:r>
        <w:r w:rsidRPr="003E407D">
          <w:rPr>
            <w:rStyle w:val="Hyperlink"/>
            <w:noProof/>
            <w:lang w:val="bg-BG"/>
          </w:rPr>
          <w:t>2200.03.01 - БЮДЖЕТНА ПРОГРАМА "СПЕЦИАЛИЗИРАНИ ДЕЙНОСТИ В ГОРСКИТЕ ТЕРИТОРИИ"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_Toc212813970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86</w:t>
        </w:r>
        <w:r>
          <w:rPr>
            <w:noProof/>
            <w:webHidden/>
          </w:rPr>
          <w:fldChar w:fldCharType="end"/>
        </w:r>
      </w:hyperlink>
    </w:p>
    <w:p w:rsidR="0096300C" w:rsidRDefault="0096300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hyperlink w:anchor="_Toc212813971" w:history="1">
        <w:r w:rsidRPr="003E407D">
          <w:rPr>
            <w:rStyle w:val="Hyperlink"/>
            <w:noProof/>
            <w:lang w:val="bg-BG"/>
          </w:rPr>
          <w:t>15)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bg-BG" w:eastAsia="bg-BG"/>
          </w:rPr>
          <w:tab/>
        </w:r>
        <w:r w:rsidRPr="003E407D">
          <w:rPr>
            <w:rStyle w:val="Hyperlink"/>
            <w:noProof/>
            <w:lang w:val="bg-BG"/>
          </w:rPr>
          <w:t>2200.03.02 - БЮДЖЕТНА ПРОГРАМА "ПЛАНИРАНЕ, ОПАЗВАНЕ ОТ ПОСЕГАТЕЛСТВА, ПОЖАРИ И ЛЕСОЗАЩИТА"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_Toc212813971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91</w:t>
        </w:r>
        <w:r>
          <w:rPr>
            <w:noProof/>
            <w:webHidden/>
          </w:rPr>
          <w:fldChar w:fldCharType="end"/>
        </w:r>
      </w:hyperlink>
    </w:p>
    <w:p w:rsidR="0096300C" w:rsidRDefault="0096300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hyperlink w:anchor="_Toc212813972" w:history="1">
        <w:r w:rsidRPr="003E407D">
          <w:rPr>
            <w:rStyle w:val="Hyperlink"/>
            <w:noProof/>
            <w:lang w:val="bg-BG"/>
          </w:rPr>
          <w:t>16)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val="bg-BG" w:eastAsia="bg-BG"/>
          </w:rPr>
          <w:tab/>
        </w:r>
        <w:r w:rsidRPr="003E407D">
          <w:rPr>
            <w:rStyle w:val="Hyperlink"/>
            <w:noProof/>
            <w:lang w:val="bg-BG"/>
          </w:rPr>
          <w:t>2200.04.00 - БЮДЖЕТНА ПРОГРАМА „АДМИНИСТРАЦИЯ”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_Toc212813972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>
          <w:rPr>
            <w:noProof/>
            <w:webHidden/>
          </w:rPr>
          <w:fldChar w:fldCharType="end"/>
        </w:r>
      </w:hyperlink>
    </w:p>
    <w:p w:rsidR="0096300C" w:rsidRDefault="0096300C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bg-BG" w:eastAsia="bg-BG"/>
        </w:rPr>
      </w:pPr>
      <w:hyperlink w:anchor="_Toc212813973" w:history="1">
        <w:r w:rsidRPr="003E407D">
          <w:rPr>
            <w:rStyle w:val="Hyperlink"/>
            <w:b/>
            <w:noProof/>
            <w:lang w:val="bg-BG"/>
          </w:rPr>
          <w:t>КЛЮЧОВИ ИНДИКАТОРИ ЗА ИЗПЪЛНЕНИЕ НА ПОЛИТИКИТЕ И ЦЕЛЕВИ СТОЙНОСТИ ЗА ПЕРИОДА 202</w:t>
        </w:r>
        <w:r w:rsidRPr="003E407D">
          <w:rPr>
            <w:rStyle w:val="Hyperlink"/>
            <w:b/>
            <w:noProof/>
          </w:rPr>
          <w:t>6</w:t>
        </w:r>
        <w:r w:rsidRPr="003E407D">
          <w:rPr>
            <w:rStyle w:val="Hyperlink"/>
            <w:b/>
            <w:noProof/>
            <w:lang w:val="bg-BG"/>
          </w:rPr>
          <w:t>-2028 Г.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_Toc212813973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95</w:t>
        </w:r>
        <w:r>
          <w:rPr>
            <w:noProof/>
            <w:webHidden/>
          </w:rPr>
          <w:fldChar w:fldCharType="end"/>
        </w:r>
      </w:hyperlink>
    </w:p>
    <w:p w:rsidR="008F5D05" w:rsidRPr="00134CF4" w:rsidRDefault="008F5D05" w:rsidP="00BD675B">
      <w:pPr>
        <w:rPr>
          <w:noProof/>
          <w:sz w:val="22"/>
          <w:szCs w:val="22"/>
          <w:lang w:val="bg-BG"/>
        </w:rPr>
      </w:pPr>
      <w:r w:rsidRPr="00134CF4">
        <w:rPr>
          <w:noProof/>
          <w:lang w:val="bg-BG"/>
        </w:rPr>
        <w:fldChar w:fldCharType="end"/>
      </w:r>
    </w:p>
    <w:p w:rsidR="008F5D05" w:rsidRPr="00134CF4" w:rsidRDefault="008F5D05" w:rsidP="00BD675B">
      <w:pPr>
        <w:rPr>
          <w:noProof/>
          <w:sz w:val="22"/>
          <w:szCs w:val="22"/>
          <w:lang w:val="bg-BG"/>
        </w:rPr>
      </w:pPr>
    </w:p>
    <w:p w:rsidR="008F5D05" w:rsidRPr="00134CF4" w:rsidRDefault="006228CA" w:rsidP="00BD675B">
      <w:pPr>
        <w:rPr>
          <w:noProof/>
          <w:sz w:val="22"/>
          <w:szCs w:val="22"/>
          <w:lang w:val="bg-BG"/>
        </w:rPr>
      </w:pPr>
      <w:r w:rsidRPr="00134CF4">
        <w:rPr>
          <w:noProof/>
          <w:sz w:val="22"/>
          <w:szCs w:val="22"/>
          <w:lang w:val="bg-BG"/>
        </w:rPr>
        <w:br w:type="page"/>
      </w:r>
    </w:p>
    <w:p w:rsidR="00E86EC7" w:rsidRPr="004F571B" w:rsidRDefault="00592910" w:rsidP="00E86EC7">
      <w:pPr>
        <w:pStyle w:val="Heading1"/>
        <w:numPr>
          <w:ilvl w:val="0"/>
          <w:numId w:val="4"/>
        </w:numPr>
        <w:rPr>
          <w:noProof/>
          <w:sz w:val="20"/>
          <w:lang w:val="bg-BG"/>
        </w:rPr>
      </w:pPr>
      <w:bookmarkStart w:id="0" w:name="_Toc212813949"/>
      <w:r w:rsidRPr="004F571B">
        <w:rPr>
          <w:noProof/>
          <w:sz w:val="20"/>
          <w:lang w:val="bg-BG"/>
        </w:rPr>
        <w:lastRenderedPageBreak/>
        <w:t>МИСИЯ</w:t>
      </w:r>
      <w:bookmarkEnd w:id="0"/>
      <w:r w:rsidRPr="004F571B">
        <w:rPr>
          <w:noProof/>
          <w:sz w:val="20"/>
          <w:lang w:val="bg-BG"/>
        </w:rPr>
        <w:t xml:space="preserve"> </w:t>
      </w:r>
    </w:p>
    <w:p w:rsidR="009F39FA" w:rsidRPr="004F571B" w:rsidRDefault="009F39FA" w:rsidP="009F39FA">
      <w:pPr>
        <w:rPr>
          <w:sz w:val="20"/>
          <w:szCs w:val="20"/>
          <w:lang w:val="bg-BG"/>
        </w:rPr>
      </w:pPr>
    </w:p>
    <w:p w:rsidR="00C53513" w:rsidRPr="004F571B" w:rsidRDefault="00F929F4" w:rsidP="00592910">
      <w:pPr>
        <w:tabs>
          <w:tab w:val="left" w:pos="8787"/>
        </w:tabs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Министерството на земеделието</w:t>
      </w:r>
      <w:r w:rsidR="00A31C58" w:rsidRPr="004F571B">
        <w:rPr>
          <w:noProof/>
          <w:sz w:val="20"/>
          <w:szCs w:val="20"/>
          <w:lang w:val="bg-BG"/>
        </w:rPr>
        <w:t xml:space="preserve"> и храните</w:t>
      </w:r>
      <w:r w:rsidR="006B48F3" w:rsidRPr="004F571B">
        <w:rPr>
          <w:noProof/>
          <w:sz w:val="20"/>
          <w:szCs w:val="20"/>
          <w:lang w:val="bg-BG"/>
        </w:rPr>
        <w:t xml:space="preserve"> </w:t>
      </w:r>
      <w:r w:rsidR="00C53513" w:rsidRPr="004F571B">
        <w:rPr>
          <w:noProof/>
          <w:sz w:val="20"/>
          <w:szCs w:val="20"/>
          <w:lang w:val="bg-BG"/>
        </w:rPr>
        <w:t xml:space="preserve">осъществява държавната политика в областта на земеделието, селските райони, горите, риболова и аквакултурите. </w:t>
      </w:r>
      <w:r w:rsidR="00056B1E" w:rsidRPr="004F571B">
        <w:rPr>
          <w:noProof/>
          <w:sz w:val="20"/>
          <w:szCs w:val="20"/>
          <w:lang w:val="bg-BG"/>
        </w:rPr>
        <w:t>То заема водещо място по отноше</w:t>
      </w:r>
      <w:r w:rsidR="006B48F3" w:rsidRPr="004F571B">
        <w:rPr>
          <w:noProof/>
          <w:sz w:val="20"/>
          <w:szCs w:val="20"/>
          <w:lang w:val="bg-BG"/>
        </w:rPr>
        <w:t>ние на продоволственото обезпечаване</w:t>
      </w:r>
      <w:r w:rsidR="00056B1E" w:rsidRPr="004F571B">
        <w:rPr>
          <w:noProof/>
          <w:sz w:val="20"/>
          <w:szCs w:val="20"/>
          <w:lang w:val="bg-BG"/>
        </w:rPr>
        <w:t xml:space="preserve">, регионалното развитие, специализираното образование, научния прогрес, иновациите и дигитализацията в аграрната сфера, националната сигурност. </w:t>
      </w:r>
    </w:p>
    <w:p w:rsidR="00A4285E" w:rsidRPr="004F571B" w:rsidRDefault="00A4285E" w:rsidP="00592910">
      <w:pPr>
        <w:tabs>
          <w:tab w:val="left" w:pos="8787"/>
        </w:tabs>
        <w:ind w:firstLine="540"/>
        <w:jc w:val="both"/>
        <w:rPr>
          <w:noProof/>
          <w:sz w:val="20"/>
          <w:szCs w:val="20"/>
          <w:lang w:val="bg-BG"/>
        </w:rPr>
      </w:pPr>
    </w:p>
    <w:p w:rsidR="00164BD7" w:rsidRPr="004F571B" w:rsidRDefault="00A4285E" w:rsidP="00592910">
      <w:pPr>
        <w:tabs>
          <w:tab w:val="left" w:pos="8787"/>
        </w:tabs>
        <w:ind w:firstLine="540"/>
        <w:jc w:val="both"/>
        <w:rPr>
          <w:b/>
          <w:i/>
          <w:noProof/>
          <w:sz w:val="20"/>
          <w:szCs w:val="20"/>
          <w:lang w:val="bg-BG"/>
        </w:rPr>
      </w:pPr>
      <w:r w:rsidRPr="004F571B">
        <w:rPr>
          <w:b/>
          <w:i/>
          <w:noProof/>
          <w:sz w:val="20"/>
          <w:szCs w:val="20"/>
          <w:lang w:val="bg-BG"/>
        </w:rPr>
        <w:t>Основните приоритети в тази насока са:</w:t>
      </w:r>
    </w:p>
    <w:p w:rsidR="00442857" w:rsidRPr="004F571B" w:rsidRDefault="00442857" w:rsidP="00B721C6">
      <w:pPr>
        <w:pStyle w:val="ListParagraph"/>
        <w:ind w:left="0" w:firstLine="567"/>
        <w:jc w:val="both"/>
        <w:rPr>
          <w:noProof/>
          <w:sz w:val="20"/>
          <w:szCs w:val="20"/>
          <w:lang w:val="bg-BG"/>
        </w:rPr>
      </w:pPr>
    </w:p>
    <w:p w:rsidR="00FB4288" w:rsidRPr="004F571B" w:rsidRDefault="00FB4288" w:rsidP="00B721C6">
      <w:pPr>
        <w:pStyle w:val="ListParagraph"/>
        <w:ind w:left="0"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Развитие на балансирано, конкурентоспособно, устойчиво и адаптирано към климатичните промени селско стопанство;</w:t>
      </w:r>
    </w:p>
    <w:p w:rsidR="00FB4288" w:rsidRPr="004F571B" w:rsidRDefault="00FB4288" w:rsidP="00B721C6">
      <w:pPr>
        <w:pStyle w:val="ListParagraph"/>
        <w:ind w:left="0"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Стабилни и справедливи доходи на заетите в аграрния сектор;</w:t>
      </w:r>
    </w:p>
    <w:p w:rsidR="00FB4288" w:rsidRPr="004F571B" w:rsidRDefault="00FB4288" w:rsidP="00B721C6">
      <w:pPr>
        <w:pStyle w:val="ListParagraph"/>
        <w:ind w:left="0"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Ефективно използване на природните ресурси в селското стопанство и нарастване на неговия принос за опазване на околната среда и биоразнообразието;</w:t>
      </w:r>
    </w:p>
    <w:p w:rsidR="00FB4288" w:rsidRPr="004F571B" w:rsidRDefault="00FB4288" w:rsidP="00B721C6">
      <w:pPr>
        <w:pStyle w:val="ListParagraph"/>
        <w:ind w:left="0"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Запазване жизнеността и предотвратяване на обезлюдяването на селските райони </w:t>
      </w:r>
    </w:p>
    <w:p w:rsidR="00FB4288" w:rsidRPr="004F571B" w:rsidRDefault="00FB4288" w:rsidP="00B721C6">
      <w:pPr>
        <w:pStyle w:val="ListParagraph"/>
        <w:ind w:left="0"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Високо ниво на защита на човешкото здраве и интересите на потребителите по отношение на храните;</w:t>
      </w:r>
    </w:p>
    <w:p w:rsidR="00FB4288" w:rsidRPr="004F571B" w:rsidRDefault="00FB4288" w:rsidP="00B721C6">
      <w:pPr>
        <w:pStyle w:val="ListParagraph"/>
        <w:ind w:left="0"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Устойчиво в екологично отношение, иновативно, конкурентоспособно и основано на знания рибарство и аквакултури, характеризиращо се с ефективно използване на ресурсите;</w:t>
      </w:r>
    </w:p>
    <w:p w:rsidR="00FB4288" w:rsidRPr="004F571B" w:rsidRDefault="00FB4288" w:rsidP="00B721C6">
      <w:pPr>
        <w:pStyle w:val="ListParagraph"/>
        <w:ind w:left="0"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Икономически жизнеспособна риболовна, аквакултурна и рибопреработвателна промишленост, по-добри условия за живот в рибарските райони;</w:t>
      </w:r>
    </w:p>
    <w:p w:rsidR="00FB4288" w:rsidRPr="004F571B" w:rsidRDefault="00FB4288" w:rsidP="00B721C6">
      <w:pPr>
        <w:pStyle w:val="ListParagraph"/>
        <w:ind w:left="0"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Устойчиво и многофункционално управление на горите.</w:t>
      </w:r>
    </w:p>
    <w:p w:rsidR="00FB4288" w:rsidRPr="004F571B" w:rsidRDefault="00FB4288" w:rsidP="00FB4288">
      <w:pPr>
        <w:tabs>
          <w:tab w:val="left" w:pos="0"/>
        </w:tabs>
        <w:ind w:left="852" w:right="-54"/>
        <w:jc w:val="both"/>
        <w:rPr>
          <w:noProof/>
          <w:sz w:val="20"/>
          <w:szCs w:val="20"/>
          <w:lang w:val="bg-BG"/>
        </w:rPr>
      </w:pPr>
    </w:p>
    <w:p w:rsidR="00FB4288" w:rsidRPr="004F571B" w:rsidRDefault="00FB4288" w:rsidP="00FB4288">
      <w:pPr>
        <w:tabs>
          <w:tab w:val="left" w:pos="0"/>
        </w:tabs>
        <w:ind w:right="-54" w:firstLine="426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Приоритетите се реализират чрез изпълнението на три основни политики: </w:t>
      </w:r>
    </w:p>
    <w:p w:rsidR="00FB4288" w:rsidRPr="004F571B" w:rsidRDefault="00FB4288" w:rsidP="00FB4288">
      <w:pPr>
        <w:pStyle w:val="ListParagraph"/>
        <w:numPr>
          <w:ilvl w:val="1"/>
          <w:numId w:val="4"/>
        </w:numPr>
        <w:tabs>
          <w:tab w:val="left" w:pos="0"/>
        </w:tabs>
        <w:ind w:left="568" w:right="-54" w:hanging="142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Политика в областта на земеделието и селските райони;</w:t>
      </w:r>
    </w:p>
    <w:p w:rsidR="00FB4288" w:rsidRPr="004F571B" w:rsidRDefault="00FB4288" w:rsidP="00FB4288">
      <w:pPr>
        <w:pStyle w:val="ListParagraph"/>
        <w:numPr>
          <w:ilvl w:val="1"/>
          <w:numId w:val="4"/>
        </w:numPr>
        <w:tabs>
          <w:tab w:val="left" w:pos="0"/>
        </w:tabs>
        <w:ind w:left="568" w:right="-54" w:hanging="142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Политика в областта на рибарството и аквакултурите;</w:t>
      </w:r>
    </w:p>
    <w:p w:rsidR="00FB4288" w:rsidRDefault="00FB4288" w:rsidP="00FB4288">
      <w:pPr>
        <w:pStyle w:val="ListParagraph"/>
        <w:numPr>
          <w:ilvl w:val="1"/>
          <w:numId w:val="4"/>
        </w:numPr>
        <w:tabs>
          <w:tab w:val="left" w:pos="0"/>
        </w:tabs>
        <w:ind w:left="568" w:right="-54" w:hanging="142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Политика в областта на съхраняването и увеличаването на горите и дивеча.</w:t>
      </w:r>
    </w:p>
    <w:p w:rsidR="003B5B24" w:rsidRPr="003B5B24" w:rsidRDefault="003B5B24" w:rsidP="003B5B24">
      <w:pPr>
        <w:tabs>
          <w:tab w:val="left" w:pos="0"/>
        </w:tabs>
        <w:ind w:right="-54"/>
        <w:jc w:val="both"/>
        <w:rPr>
          <w:noProof/>
          <w:sz w:val="20"/>
          <w:szCs w:val="20"/>
          <w:lang w:val="bg-BG"/>
        </w:rPr>
      </w:pPr>
    </w:p>
    <w:p w:rsidR="00FB4288" w:rsidRPr="004F571B" w:rsidRDefault="00FB4288" w:rsidP="00FB4288">
      <w:pPr>
        <w:tabs>
          <w:tab w:val="left" w:pos="0"/>
          <w:tab w:val="left" w:pos="426"/>
          <w:tab w:val="left" w:pos="709"/>
        </w:tabs>
        <w:ind w:right="-54"/>
        <w:jc w:val="both"/>
        <w:rPr>
          <w:noProof/>
          <w:sz w:val="20"/>
          <w:szCs w:val="20"/>
          <w:lang w:val="bg-BG"/>
        </w:rPr>
      </w:pPr>
    </w:p>
    <w:p w:rsidR="00592910" w:rsidRPr="004F571B" w:rsidRDefault="00592910" w:rsidP="00927A7E">
      <w:pPr>
        <w:pStyle w:val="Heading1"/>
        <w:numPr>
          <w:ilvl w:val="0"/>
          <w:numId w:val="4"/>
        </w:numPr>
        <w:rPr>
          <w:noProof/>
          <w:sz w:val="20"/>
          <w:lang w:val="bg-BG"/>
        </w:rPr>
      </w:pPr>
      <w:r w:rsidRPr="004F571B">
        <w:rPr>
          <w:noProof/>
          <w:sz w:val="20"/>
          <w:lang w:val="bg-BG"/>
        </w:rPr>
        <w:t xml:space="preserve"> </w:t>
      </w:r>
      <w:bookmarkStart w:id="1" w:name="_Toc212813950"/>
      <w:r w:rsidR="00DF0515" w:rsidRPr="004F571B">
        <w:rPr>
          <w:noProof/>
          <w:sz w:val="20"/>
          <w:lang w:val="bg-BG"/>
        </w:rPr>
        <w:t>ОРГАНИЗАЦИОННО РАЗВИТИЕ И КАПАЦИТЕТ</w:t>
      </w:r>
      <w:bookmarkEnd w:id="1"/>
      <w:r w:rsidRPr="004F571B">
        <w:rPr>
          <w:noProof/>
          <w:sz w:val="20"/>
          <w:lang w:val="bg-BG"/>
        </w:rPr>
        <w:t xml:space="preserve"> </w:t>
      </w:r>
    </w:p>
    <w:p w:rsidR="00B7100D" w:rsidRPr="004F571B" w:rsidRDefault="00B7100D" w:rsidP="00B7100D">
      <w:pPr>
        <w:rPr>
          <w:noProof/>
          <w:sz w:val="20"/>
          <w:szCs w:val="20"/>
          <w:lang w:val="bg-BG"/>
        </w:rPr>
      </w:pPr>
    </w:p>
    <w:p w:rsidR="00A91070" w:rsidRPr="004F571B" w:rsidRDefault="007B40D9" w:rsidP="00A91070">
      <w:pPr>
        <w:ind w:right="-54" w:firstLine="540"/>
        <w:jc w:val="both"/>
        <w:rPr>
          <w:bCs/>
          <w:noProof/>
          <w:sz w:val="20"/>
          <w:szCs w:val="20"/>
          <w:lang w:val="bg-BG"/>
        </w:rPr>
      </w:pPr>
      <w:r w:rsidRPr="004F571B">
        <w:rPr>
          <w:bCs/>
          <w:noProof/>
          <w:sz w:val="20"/>
          <w:szCs w:val="20"/>
          <w:lang w:val="bg-BG"/>
        </w:rPr>
        <w:t>Министерство на земеделието и храните</w:t>
      </w:r>
      <w:r w:rsidR="00A91070" w:rsidRPr="004F571B">
        <w:rPr>
          <w:bCs/>
          <w:noProof/>
          <w:sz w:val="20"/>
          <w:szCs w:val="20"/>
          <w:lang w:val="bg-BG"/>
        </w:rPr>
        <w:t xml:space="preserve"> е организирано в централна администрация и второстепенни разпоредители с бюджет.</w:t>
      </w:r>
    </w:p>
    <w:p w:rsidR="00A91070" w:rsidRPr="004F571B" w:rsidRDefault="00A91070" w:rsidP="0096765E">
      <w:pPr>
        <w:ind w:right="-54" w:firstLine="540"/>
        <w:jc w:val="both"/>
        <w:rPr>
          <w:bCs/>
          <w:noProof/>
          <w:sz w:val="20"/>
          <w:szCs w:val="20"/>
          <w:lang w:val="bg-BG"/>
        </w:rPr>
      </w:pPr>
      <w:r w:rsidRPr="004F571B">
        <w:rPr>
          <w:bCs/>
          <w:noProof/>
          <w:sz w:val="20"/>
          <w:szCs w:val="20"/>
          <w:lang w:val="bg-BG"/>
        </w:rPr>
        <w:t>Централната администрация на МЗХ е структурирана в дирекции, инспекторат и финансови контрольори, които подпомагат министъра на земеделието и храните при осъществяване на правомощията му, осигуряват технически дейността му и извършват дейности по административното обслужване на физическите и юридическите лица. Общата численост на персонала в</w:t>
      </w:r>
      <w:r w:rsidR="0096765E" w:rsidRPr="004F571B">
        <w:rPr>
          <w:sz w:val="20"/>
          <w:szCs w:val="20"/>
        </w:rPr>
        <w:t xml:space="preserve"> </w:t>
      </w:r>
      <w:r w:rsidR="0096765E" w:rsidRPr="004F571B">
        <w:rPr>
          <w:bCs/>
          <w:noProof/>
          <w:sz w:val="20"/>
          <w:szCs w:val="20"/>
          <w:lang w:val="bg-BG"/>
        </w:rPr>
        <w:t>централна администрация</w:t>
      </w:r>
      <w:r w:rsidRPr="004F571B">
        <w:rPr>
          <w:bCs/>
          <w:noProof/>
          <w:sz w:val="20"/>
          <w:szCs w:val="20"/>
          <w:lang w:val="bg-BG"/>
        </w:rPr>
        <w:t xml:space="preserve"> </w:t>
      </w:r>
      <w:r w:rsidR="0096765E" w:rsidRPr="004F571B">
        <w:rPr>
          <w:bCs/>
          <w:noProof/>
          <w:sz w:val="20"/>
          <w:szCs w:val="20"/>
          <w:lang w:val="bg-BG"/>
        </w:rPr>
        <w:t xml:space="preserve">на </w:t>
      </w:r>
      <w:r w:rsidRPr="004F571B">
        <w:rPr>
          <w:bCs/>
          <w:noProof/>
          <w:sz w:val="20"/>
          <w:szCs w:val="20"/>
          <w:lang w:val="bg-BG"/>
        </w:rPr>
        <w:t xml:space="preserve">министерството </w:t>
      </w:r>
      <w:r w:rsidR="00712ED4" w:rsidRPr="004F571B">
        <w:rPr>
          <w:bCs/>
          <w:noProof/>
          <w:sz w:val="20"/>
          <w:szCs w:val="20"/>
          <w:lang w:val="bg-BG"/>
        </w:rPr>
        <w:t>е 668</w:t>
      </w:r>
      <w:r w:rsidRPr="004F571B">
        <w:rPr>
          <w:bCs/>
          <w:noProof/>
          <w:sz w:val="20"/>
          <w:szCs w:val="20"/>
          <w:lang w:val="bg-BG"/>
        </w:rPr>
        <w:t xml:space="preserve"> щатни бройки.</w:t>
      </w:r>
    </w:p>
    <w:p w:rsidR="00A91070" w:rsidRPr="004F571B" w:rsidRDefault="00A91070" w:rsidP="00421B51">
      <w:pPr>
        <w:ind w:right="-54" w:firstLine="540"/>
        <w:jc w:val="both"/>
        <w:rPr>
          <w:noProof/>
          <w:sz w:val="20"/>
          <w:szCs w:val="20"/>
          <w:highlight w:val="yellow"/>
          <w:lang w:val="bg-BG"/>
        </w:rPr>
      </w:pPr>
    </w:p>
    <w:p w:rsidR="00421B51" w:rsidRPr="004F571B" w:rsidRDefault="00421B51" w:rsidP="00421B51">
      <w:pPr>
        <w:ind w:right="-54"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Държавната политика в секторите „Земеделие”, „Храни”, „Аграрна наука”, „Развитие на селските райони”, „Рибарство и аквакултури” и „Горско стопанство” се провежда посредством структурите от системата на министерството, а именно:</w:t>
      </w:r>
      <w:r w:rsidR="00300362" w:rsidRPr="004F571B">
        <w:rPr>
          <w:noProof/>
          <w:sz w:val="20"/>
          <w:szCs w:val="20"/>
          <w:lang w:val="bg-BG"/>
        </w:rPr>
        <w:t xml:space="preserve"> централна администрация и второстепенни разпоредите</w:t>
      </w:r>
      <w:r w:rsidR="006B48F3" w:rsidRPr="004F571B">
        <w:rPr>
          <w:noProof/>
          <w:sz w:val="20"/>
          <w:szCs w:val="20"/>
          <w:lang w:val="bg-BG"/>
        </w:rPr>
        <w:t>ли</w:t>
      </w:r>
      <w:r w:rsidR="00300362" w:rsidRPr="004F571B">
        <w:rPr>
          <w:noProof/>
          <w:sz w:val="20"/>
          <w:szCs w:val="20"/>
          <w:lang w:val="bg-BG"/>
        </w:rPr>
        <w:t xml:space="preserve"> с бюджет към министъра на земеделието</w:t>
      </w:r>
      <w:r w:rsidR="00C06279" w:rsidRPr="004F571B">
        <w:rPr>
          <w:noProof/>
          <w:sz w:val="20"/>
          <w:szCs w:val="20"/>
          <w:lang w:val="bg-BG"/>
        </w:rPr>
        <w:t xml:space="preserve"> и храните</w:t>
      </w:r>
      <w:r w:rsidR="00300362" w:rsidRPr="004F571B">
        <w:rPr>
          <w:noProof/>
          <w:sz w:val="20"/>
          <w:szCs w:val="20"/>
          <w:lang w:val="bg-BG"/>
        </w:rPr>
        <w:t xml:space="preserve"> - </w:t>
      </w:r>
      <w:r w:rsidRPr="004F571B">
        <w:rPr>
          <w:noProof/>
          <w:sz w:val="20"/>
          <w:szCs w:val="20"/>
          <w:lang w:val="bg-BG"/>
        </w:rPr>
        <w:t>осем изпълнителни агенции;</w:t>
      </w:r>
      <w:r w:rsidR="00300362" w:rsidRPr="004F571B">
        <w:rPr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>една национална служба;</w:t>
      </w:r>
      <w:r w:rsidR="00300362" w:rsidRPr="004F571B">
        <w:rPr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>два центъра;</w:t>
      </w:r>
      <w:r w:rsidR="00300362" w:rsidRPr="004F571B">
        <w:rPr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>една академия;</w:t>
      </w:r>
      <w:r w:rsidR="00300362" w:rsidRPr="004F571B">
        <w:rPr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>три почивни бази;</w:t>
      </w:r>
      <w:r w:rsidR="00300362" w:rsidRPr="004F571B">
        <w:rPr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>двадесет и осем Областни дирекции “Земеделие” (ситуирани в областните центрове на страната, включващи в състава си общински служби по земеделие).</w:t>
      </w:r>
    </w:p>
    <w:p w:rsidR="00421B51" w:rsidRPr="004F571B" w:rsidRDefault="00421B51" w:rsidP="00A91070">
      <w:pPr>
        <w:ind w:right="-54" w:firstLine="540"/>
        <w:jc w:val="both"/>
        <w:rPr>
          <w:noProof/>
          <w:color w:val="000000"/>
          <w:sz w:val="20"/>
          <w:szCs w:val="20"/>
          <w:lang w:val="bg-BG"/>
        </w:rPr>
      </w:pPr>
      <w:r w:rsidRPr="004F571B">
        <w:rPr>
          <w:noProof/>
          <w:color w:val="000000"/>
          <w:sz w:val="20"/>
          <w:szCs w:val="20"/>
          <w:lang w:val="bg-BG"/>
        </w:rPr>
        <w:t>Общата численост по бюджета на Министерство на земеделието</w:t>
      </w:r>
      <w:r w:rsidR="003060A6" w:rsidRPr="004F571B">
        <w:rPr>
          <w:noProof/>
          <w:color w:val="000000"/>
          <w:sz w:val="20"/>
          <w:szCs w:val="20"/>
          <w:lang w:val="bg-BG"/>
        </w:rPr>
        <w:t xml:space="preserve"> и храните</w:t>
      </w:r>
      <w:r w:rsidR="00541C0D" w:rsidRPr="004F571B">
        <w:rPr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 xml:space="preserve"> е 7 6</w:t>
      </w:r>
      <w:r w:rsidR="00970CC3" w:rsidRPr="004F571B">
        <w:rPr>
          <w:noProof/>
          <w:sz w:val="20"/>
          <w:szCs w:val="20"/>
          <w:lang w:val="bg-BG"/>
        </w:rPr>
        <w:t>80</w:t>
      </w:r>
      <w:r w:rsidRPr="004F571B">
        <w:rPr>
          <w:noProof/>
          <w:sz w:val="20"/>
          <w:szCs w:val="20"/>
          <w:lang w:val="bg-BG"/>
        </w:rPr>
        <w:t xml:space="preserve"> </w:t>
      </w:r>
      <w:r w:rsidRPr="004F571B">
        <w:rPr>
          <w:noProof/>
          <w:color w:val="000000"/>
          <w:sz w:val="20"/>
          <w:szCs w:val="20"/>
          <w:lang w:val="bg-BG"/>
        </w:rPr>
        <w:t>щатни бройки.</w:t>
      </w:r>
    </w:p>
    <w:p w:rsidR="00421B51" w:rsidRPr="004F571B" w:rsidRDefault="00421B51" w:rsidP="00421B51">
      <w:pPr>
        <w:ind w:right="-54" w:firstLine="540"/>
        <w:jc w:val="both"/>
        <w:rPr>
          <w:noProof/>
          <w:color w:val="000000"/>
          <w:sz w:val="20"/>
          <w:szCs w:val="20"/>
          <w:highlight w:val="yellow"/>
          <w:lang w:val="bg-BG"/>
        </w:rPr>
      </w:pPr>
    </w:p>
    <w:p w:rsidR="00536869" w:rsidRPr="004F571B" w:rsidRDefault="00536869" w:rsidP="00A91070">
      <w:pPr>
        <w:ind w:right="-54" w:firstLine="540"/>
        <w:jc w:val="both"/>
        <w:rPr>
          <w:noProof/>
          <w:sz w:val="20"/>
          <w:szCs w:val="20"/>
          <w:highlight w:val="yellow"/>
          <w:lang w:val="bg-BG"/>
        </w:rPr>
      </w:pPr>
      <w:r w:rsidRPr="004F571B">
        <w:rPr>
          <w:noProof/>
          <w:sz w:val="20"/>
          <w:szCs w:val="20"/>
          <w:highlight w:val="yellow"/>
          <w:lang w:val="bg-BG"/>
        </w:rPr>
        <w:br w:type="page"/>
      </w:r>
    </w:p>
    <w:p w:rsidR="00994A09" w:rsidRPr="004F571B" w:rsidRDefault="00994A09" w:rsidP="00994A09">
      <w:pPr>
        <w:pStyle w:val="NormalWeb"/>
        <w:rPr>
          <w:sz w:val="20"/>
          <w:szCs w:val="20"/>
        </w:rPr>
      </w:pPr>
      <w:r w:rsidRPr="004F571B">
        <w:rPr>
          <w:noProof/>
          <w:sz w:val="20"/>
          <w:szCs w:val="20"/>
          <w:lang w:val="bg-BG" w:eastAsia="bg-BG"/>
        </w:rPr>
        <w:lastRenderedPageBreak/>
        <w:drawing>
          <wp:inline distT="0" distB="0" distL="0" distR="0" wp14:anchorId="6EAD7277" wp14:editId="0F0D3E63">
            <wp:extent cx="6170141" cy="8375192"/>
            <wp:effectExtent l="0" t="0" r="2540" b="6985"/>
            <wp:docPr id="11" name="Picture 11" descr="C:\Users\abivanova\Desktop\New folder (3)\15_2_Organograma_MZH_A4_Portrait_2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bivanova\Desktop\New folder (3)\15_2_Organograma_MZH_A4_Portrait_202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0141" cy="8375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01BD" w:rsidRPr="004F571B" w:rsidRDefault="0032672B" w:rsidP="0032672B">
      <w:pPr>
        <w:ind w:right="-54"/>
        <w:jc w:val="center"/>
        <w:rPr>
          <w:noProof/>
          <w:sz w:val="20"/>
          <w:szCs w:val="20"/>
          <w:highlight w:val="yellow"/>
          <w:lang w:val="bg-BG" w:eastAsia="bg-BG"/>
        </w:rPr>
      </w:pPr>
      <w:r w:rsidRPr="004F571B">
        <w:rPr>
          <w:noProof/>
          <w:sz w:val="20"/>
          <w:szCs w:val="20"/>
          <w:lang w:val="bg-BG" w:eastAsia="bg-BG"/>
        </w:rPr>
        <w:lastRenderedPageBreak/>
        <w:drawing>
          <wp:inline distT="0" distB="0" distL="0" distR="0" wp14:anchorId="0A1F18E3" wp14:editId="660A636D">
            <wp:extent cx="5759532" cy="8526484"/>
            <wp:effectExtent l="0" t="0" r="0" b="8255"/>
            <wp:docPr id="6" name="Picture 6" descr="\\mzhgcubud1\Rabotna\2023\BUDJETNA_PROGNIZA_2024-26\4_PROEKT_2023_PROGNOZA_2024-2025_2\RABOTNA\13_Organograma_MZH_2023_A4_Portrait_19062023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mzhgcubud1\Rabotna\2023\BUDJETNA_PROGNIZA_2024-26\4_PROEKT_2023_PROGNOZA_2024-2025_2\RABOTNA\13_Organograma_MZH_2023_A4_Portrait_19062023-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526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01BD" w:rsidRPr="004F571B" w:rsidRDefault="00D701BD" w:rsidP="00101A4B">
      <w:pPr>
        <w:ind w:right="-54" w:firstLine="540"/>
        <w:jc w:val="center"/>
        <w:rPr>
          <w:noProof/>
          <w:sz w:val="20"/>
          <w:szCs w:val="20"/>
          <w:highlight w:val="yellow"/>
          <w:lang w:val="bg-BG" w:eastAsia="bg-BG"/>
        </w:rPr>
      </w:pPr>
    </w:p>
    <w:p w:rsidR="0032672B" w:rsidRPr="004F571B" w:rsidRDefault="0032672B" w:rsidP="00101A4B">
      <w:pPr>
        <w:ind w:right="-54" w:firstLine="540"/>
        <w:jc w:val="center"/>
        <w:rPr>
          <w:noProof/>
          <w:sz w:val="20"/>
          <w:szCs w:val="20"/>
          <w:highlight w:val="yellow"/>
          <w:lang w:val="bg-BG" w:eastAsia="bg-BG"/>
        </w:rPr>
      </w:pPr>
    </w:p>
    <w:p w:rsidR="00D701BD" w:rsidRPr="004F571B" w:rsidRDefault="00D701BD" w:rsidP="00067B48">
      <w:pPr>
        <w:tabs>
          <w:tab w:val="left" w:pos="739"/>
        </w:tabs>
        <w:ind w:right="-54" w:firstLine="540"/>
        <w:rPr>
          <w:noProof/>
          <w:sz w:val="20"/>
          <w:szCs w:val="20"/>
          <w:highlight w:val="yellow"/>
          <w:lang w:eastAsia="bg-BG"/>
        </w:rPr>
      </w:pPr>
    </w:p>
    <w:p w:rsidR="00592910" w:rsidRPr="004F571B" w:rsidRDefault="00441192" w:rsidP="009F39FA">
      <w:pPr>
        <w:pStyle w:val="Heading1"/>
        <w:numPr>
          <w:ilvl w:val="0"/>
          <w:numId w:val="4"/>
        </w:numPr>
        <w:tabs>
          <w:tab w:val="left" w:pos="567"/>
        </w:tabs>
        <w:rPr>
          <w:noProof/>
          <w:sz w:val="20"/>
          <w:lang w:val="bg-BG"/>
        </w:rPr>
      </w:pPr>
      <w:bookmarkStart w:id="2" w:name="_Toc212813951"/>
      <w:r w:rsidRPr="004F571B">
        <w:rPr>
          <w:noProof/>
          <w:sz w:val="20"/>
          <w:lang w:val="bg-BG"/>
        </w:rPr>
        <w:lastRenderedPageBreak/>
        <w:t>ОБЛАСТИ НА ПОЛИТИКИ</w:t>
      </w:r>
      <w:bookmarkEnd w:id="2"/>
      <w:r w:rsidR="009F39FA" w:rsidRPr="004F571B">
        <w:rPr>
          <w:noProof/>
          <w:sz w:val="20"/>
        </w:rPr>
        <w:t xml:space="preserve"> </w:t>
      </w:r>
    </w:p>
    <w:p w:rsidR="00592910" w:rsidRPr="004F571B" w:rsidRDefault="00BE75FF" w:rsidP="008F5D05">
      <w:pPr>
        <w:pStyle w:val="Heading1"/>
        <w:ind w:firstLine="0"/>
        <w:rPr>
          <w:bCs/>
          <w:iCs/>
          <w:noProof/>
          <w:sz w:val="20"/>
          <w:lang w:val="bg-BG"/>
        </w:rPr>
      </w:pPr>
      <w:bookmarkStart w:id="3" w:name="_Toc212813952"/>
      <w:r w:rsidRPr="004F571B">
        <w:rPr>
          <w:noProof/>
          <w:sz w:val="20"/>
          <w:lang w:val="bg-BG"/>
        </w:rPr>
        <w:t xml:space="preserve">ІІІ.1. </w:t>
      </w:r>
      <w:r w:rsidR="00441192" w:rsidRPr="004F571B">
        <w:rPr>
          <w:noProof/>
          <w:sz w:val="20"/>
          <w:lang w:val="bg-BG"/>
        </w:rPr>
        <w:t>ПОЛИТИКА В ОБЛАСТТА</w:t>
      </w:r>
      <w:r w:rsidR="002F39EC" w:rsidRPr="004F571B">
        <w:rPr>
          <w:noProof/>
          <w:sz w:val="20"/>
          <w:lang w:val="bg-BG"/>
        </w:rPr>
        <w:t xml:space="preserve"> </w:t>
      </w:r>
      <w:r w:rsidR="00441192" w:rsidRPr="004F571B">
        <w:rPr>
          <w:noProof/>
          <w:sz w:val="20"/>
          <w:lang w:val="bg-BG"/>
        </w:rPr>
        <w:t>НА ЗЕМЕДЕЛИЕТО И СЕЛСКИТЕ РАЙОНИ</w:t>
      </w:r>
      <w:bookmarkEnd w:id="3"/>
    </w:p>
    <w:p w:rsidR="00237180" w:rsidRPr="004F571B" w:rsidRDefault="00237180" w:rsidP="00865E27">
      <w:pPr>
        <w:pStyle w:val="Char"/>
        <w:ind w:firstLine="540"/>
        <w:rPr>
          <w:rFonts w:ascii="Times New Roman" w:hAnsi="Times New Roman"/>
          <w:i/>
          <w:noProof/>
          <w:u w:val="single"/>
        </w:rPr>
      </w:pPr>
    </w:p>
    <w:p w:rsidR="00592910" w:rsidRPr="004F571B" w:rsidRDefault="00592910" w:rsidP="00865E27">
      <w:pPr>
        <w:pStyle w:val="Char"/>
        <w:ind w:firstLine="540"/>
        <w:rPr>
          <w:rFonts w:ascii="Times New Roman" w:hAnsi="Times New Roman"/>
          <w:i/>
          <w:noProof/>
          <w:u w:val="single"/>
        </w:rPr>
      </w:pPr>
      <w:r w:rsidRPr="004F571B">
        <w:rPr>
          <w:rFonts w:ascii="Times New Roman" w:hAnsi="Times New Roman"/>
          <w:i/>
          <w:noProof/>
          <w:u w:val="single"/>
          <w:lang w:val="bg-BG"/>
        </w:rPr>
        <w:t>Визия за развитието на политиката</w:t>
      </w:r>
    </w:p>
    <w:p w:rsidR="00FB4288" w:rsidRPr="004F571B" w:rsidRDefault="00164419" w:rsidP="00FB4288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Визията на МЗХ</w:t>
      </w:r>
      <w:r w:rsidR="00FB4288" w:rsidRPr="004F571B">
        <w:rPr>
          <w:noProof/>
          <w:sz w:val="20"/>
          <w:szCs w:val="20"/>
          <w:lang w:val="bg-BG"/>
        </w:rPr>
        <w:t xml:space="preserve"> за развитието на политиката в областта на земеделието и селските райони е обвързана с ускоряване развитието на българското селско стопанство като основен отрасъл на икономиката на страната, превръщане на земеделските дейности в привлекателен бизнес и съхраняване жизнеността на селските райони.</w:t>
      </w:r>
    </w:p>
    <w:p w:rsidR="00FB4288" w:rsidRPr="004F571B" w:rsidRDefault="00FB4288" w:rsidP="00FB4288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Съвременното селско стопанство е изправено пред редица предизвикателства като нарастваща нестабилност на цените, все по-видими прояви на екстремни метеорологични явления, увеличени изисквания и очаквания на потребителите за консумация на безопасни продукти и храни, задълбочаващи се социални и демографски проблеми, развитие на икономически и политически кризи в международен мащаб. </w:t>
      </w:r>
      <w:r w:rsidR="006B48F3" w:rsidRPr="004F571B">
        <w:rPr>
          <w:noProof/>
          <w:sz w:val="20"/>
          <w:szCs w:val="20"/>
          <w:lang w:val="bg-BG"/>
        </w:rPr>
        <w:t>Това налага фокусът на аграрната политика да се насочи към повишаване на ефективността, конкурентоспособността и екологичната устойчивост на земеделското производство, по-ефективно използване на ресурсите, увеличаване на икономическата активност и нарастване на заетостта в селските райони, производство на растителни и животински продукти, отговарящи на европейските стандарти за качество и безопасни за човешкото здраве.</w:t>
      </w:r>
    </w:p>
    <w:p w:rsidR="006B48F3" w:rsidRPr="004F571B" w:rsidRDefault="006B48F3" w:rsidP="00FB4288">
      <w:pPr>
        <w:ind w:firstLine="540"/>
        <w:jc w:val="both"/>
        <w:rPr>
          <w:noProof/>
          <w:sz w:val="20"/>
          <w:szCs w:val="20"/>
          <w:lang w:val="bg-BG"/>
        </w:rPr>
      </w:pPr>
    </w:p>
    <w:p w:rsidR="00FB4288" w:rsidRPr="004F571B" w:rsidRDefault="00FB4288" w:rsidP="00FB4288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Стратегическите и оперативните цели по тази бюджетна политика са в съответствие със заложените национални цели/приоритети на политиката в аграрния отрасъл в:</w:t>
      </w:r>
    </w:p>
    <w:p w:rsidR="006B476A" w:rsidRPr="004F571B" w:rsidRDefault="006B476A" w:rsidP="006B476A">
      <w:pPr>
        <w:pStyle w:val="ListParagraph"/>
        <w:numPr>
          <w:ilvl w:val="0"/>
          <w:numId w:val="25"/>
        </w:numPr>
        <w:rPr>
          <w:noProof/>
          <w:sz w:val="20"/>
          <w:szCs w:val="20"/>
          <w:lang w:val="bg-BG"/>
        </w:rPr>
      </w:pPr>
      <w:r w:rsidRPr="004F571B">
        <w:rPr>
          <w:bCs/>
          <w:iCs/>
          <w:noProof/>
          <w:sz w:val="20"/>
          <w:szCs w:val="20"/>
          <w:lang w:val="bg-BG"/>
        </w:rPr>
        <w:t>Програмата за управление на Република България за периода 2025-2029 г.;</w:t>
      </w:r>
    </w:p>
    <w:p w:rsidR="006B476A" w:rsidRPr="004F571B" w:rsidRDefault="006B476A" w:rsidP="006B476A">
      <w:pPr>
        <w:pStyle w:val="ListParagraph"/>
        <w:numPr>
          <w:ilvl w:val="0"/>
          <w:numId w:val="25"/>
        </w:numPr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Националната програма за развитие България 2030;</w:t>
      </w:r>
    </w:p>
    <w:p w:rsidR="006B476A" w:rsidRPr="004F571B" w:rsidRDefault="006B476A" w:rsidP="006B476A">
      <w:pPr>
        <w:pStyle w:val="ListParagraph"/>
        <w:numPr>
          <w:ilvl w:val="0"/>
          <w:numId w:val="25"/>
        </w:numPr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Стратегическия план за развитие на земеделието и селските райони в периода 2023-2027 г.;</w:t>
      </w:r>
    </w:p>
    <w:p w:rsidR="00FB4288" w:rsidRPr="004F571B" w:rsidRDefault="006B476A" w:rsidP="00FB4288">
      <w:pPr>
        <w:pStyle w:val="ListParagraph"/>
        <w:numPr>
          <w:ilvl w:val="0"/>
          <w:numId w:val="25"/>
        </w:numPr>
        <w:ind w:left="426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Националния план за възстановяване и устойчивост на Република България. </w:t>
      </w:r>
    </w:p>
    <w:p w:rsidR="003A286A" w:rsidRPr="004F571B" w:rsidRDefault="003A286A" w:rsidP="003A286A">
      <w:pPr>
        <w:jc w:val="both"/>
        <w:rPr>
          <w:noProof/>
          <w:sz w:val="20"/>
          <w:szCs w:val="20"/>
          <w:lang w:val="bg-BG"/>
        </w:rPr>
      </w:pPr>
    </w:p>
    <w:p w:rsidR="001635D7" w:rsidRPr="004F571B" w:rsidRDefault="001635D7" w:rsidP="001635D7">
      <w:pPr>
        <w:ind w:firstLine="567"/>
        <w:jc w:val="both"/>
        <w:rPr>
          <w:bCs/>
          <w:iCs/>
          <w:noProof/>
          <w:sz w:val="20"/>
          <w:szCs w:val="20"/>
          <w:lang w:val="bg-BG"/>
        </w:rPr>
      </w:pPr>
      <w:r w:rsidRPr="004F571B">
        <w:rPr>
          <w:bCs/>
          <w:iCs/>
          <w:noProof/>
          <w:sz w:val="20"/>
          <w:szCs w:val="20"/>
          <w:lang w:val="bg-BG"/>
        </w:rPr>
        <w:t>Рамката на аграрната политика е очертана в Програмата за управление на Република България за периода 2025-2029 г. В Програмата са поставени приоритети за развитие на конкурентоспособно, пазарно ориентирано и устойчиво на климатичните промени земеделие, мобилизиране на потенциала на селските райони за постигане на балансирано социално и териториално развитие, развитие на устойчив и жизнеспособен сектор „Рибарство и аквакултури“, развитие на устойчив и жизнеспособен горски сектор.</w:t>
      </w:r>
    </w:p>
    <w:p w:rsidR="001635D7" w:rsidRPr="004F571B" w:rsidRDefault="001635D7" w:rsidP="001635D7">
      <w:pPr>
        <w:ind w:firstLine="567"/>
        <w:jc w:val="both"/>
        <w:rPr>
          <w:bCs/>
          <w:iCs/>
          <w:noProof/>
          <w:sz w:val="20"/>
          <w:szCs w:val="20"/>
          <w:lang w:val="bg-BG"/>
        </w:rPr>
      </w:pPr>
      <w:r w:rsidRPr="004F571B">
        <w:rPr>
          <w:bCs/>
          <w:iCs/>
          <w:noProof/>
          <w:sz w:val="20"/>
          <w:szCs w:val="20"/>
          <w:lang w:val="bg-BG"/>
        </w:rPr>
        <w:t xml:space="preserve">Политиката в аграрния сектор е съобразена с приоритетите и целите на Националната програма за развитие България 2030, която установява общата стратегическа рамка за развитие на страната в периода до 2030 г. Един от включените в Програмата приоритети е Устойчиво селско стопанство (Приоритет 6). В детайлизираната стратегия по Приоритета са заложени пет подприоритета (Структурна и секторна балансираност на селското стопанство, Доходи на земеделските производители, Конкурентоспособност на селското стопанство, Роля на аграрния отрасъл за опазване на околната среда, Управление на рибарството и аквакултурите), реализацията на които гарантира последователност на прилаганите до момента политики в сектора и допринася за подобряване на устойчивостта на селското стопанство в дългосрочен план. </w:t>
      </w:r>
    </w:p>
    <w:p w:rsidR="001635D7" w:rsidRPr="004F571B" w:rsidRDefault="001635D7" w:rsidP="001635D7">
      <w:pPr>
        <w:ind w:firstLine="567"/>
        <w:jc w:val="both"/>
        <w:rPr>
          <w:bCs/>
          <w:iCs/>
          <w:noProof/>
          <w:sz w:val="20"/>
          <w:szCs w:val="20"/>
          <w:lang w:val="bg-BG"/>
        </w:rPr>
      </w:pPr>
      <w:r w:rsidRPr="004F571B">
        <w:rPr>
          <w:bCs/>
          <w:iCs/>
          <w:noProof/>
          <w:sz w:val="20"/>
          <w:szCs w:val="20"/>
          <w:lang w:val="bg-BG"/>
        </w:rPr>
        <w:t xml:space="preserve">Съществено отражение върху отрасъла има прилагането на Стратегическия план за развитие на земеделието и селските райони 2023-2027 г., финансиран от Европейския земеделски фонд за развитие на селските райони, Европейския фонд за гарантиране на земеделието и държавния бюджет. Чрез заложените в документа интервенции се адресират потребностите от: поддържане на устойчиви доходи на земеделските стопани, модернизиране и технологично обновяване на сектора, насърчаване навлизането на млади фермери, укрепване на малките и средните стопанства, засилване трансфера на знания, задълбочаване на взаимовръзките между науката и практиката, екологизиране на земеделските практики, диверсификация на икономическите дейности в селските райони, подобряване на безопасността и качеството на храните. </w:t>
      </w:r>
    </w:p>
    <w:p w:rsidR="001635D7" w:rsidRPr="004F571B" w:rsidRDefault="006B48F3" w:rsidP="001635D7">
      <w:pPr>
        <w:ind w:firstLine="567"/>
        <w:jc w:val="both"/>
        <w:rPr>
          <w:bCs/>
          <w:iCs/>
          <w:noProof/>
          <w:sz w:val="20"/>
          <w:szCs w:val="20"/>
          <w:lang w:val="bg-BG"/>
        </w:rPr>
      </w:pPr>
      <w:r w:rsidRPr="004F571B">
        <w:rPr>
          <w:bCs/>
          <w:iCs/>
          <w:noProof/>
          <w:sz w:val="20"/>
          <w:szCs w:val="20"/>
          <w:lang w:val="bg-BG"/>
        </w:rPr>
        <w:t>Инвестициите от Националния план за възстановяване и устойчивост са допълнителна подкрепа в процеса на реализиране на заложените приоритети за развитие на отрасъла. Проектите по Компонент 6 „Устойчиво селско стопанство“ на Плана целят повишаване на конкурентоспособността и екологичната устойчивост на аграрния отрасъл, ускоряване на технологичната модернизация на земеделските стопанства и широкото навлизане в практиката на дигитални иновации, позволяващи по-ефективно използване на ресурсите</w:t>
      </w:r>
      <w:r w:rsidR="001635D7" w:rsidRPr="004F571B">
        <w:rPr>
          <w:bCs/>
          <w:iCs/>
          <w:noProof/>
          <w:sz w:val="20"/>
          <w:szCs w:val="20"/>
          <w:lang w:val="bg-BG"/>
        </w:rPr>
        <w:t xml:space="preserve">.  </w:t>
      </w:r>
    </w:p>
    <w:p w:rsidR="006B48F3" w:rsidRPr="004F571B" w:rsidRDefault="001635D7" w:rsidP="001635D7">
      <w:pPr>
        <w:ind w:firstLine="567"/>
        <w:jc w:val="both"/>
        <w:rPr>
          <w:bCs/>
          <w:iCs/>
          <w:noProof/>
          <w:sz w:val="20"/>
          <w:szCs w:val="20"/>
          <w:lang w:val="bg-BG"/>
        </w:rPr>
      </w:pPr>
      <w:r w:rsidRPr="004F571B">
        <w:rPr>
          <w:bCs/>
          <w:iCs/>
          <w:noProof/>
          <w:sz w:val="20"/>
          <w:szCs w:val="20"/>
          <w:lang w:val="bg-BG"/>
        </w:rPr>
        <w:t xml:space="preserve">В периода 2026-2029 г. ще се прилагат и политики, произтичащи от разпоредби на Закона за подпомагане на земеделските производители, Закона за прилагане на общата организация на пазарите на земеделски продукти на Европейския съюз, Закона за собствеността и ползването на земеделските земи, Закона за опазване на земеделските земи, Закона за животновъдството, Закона за ветеринарномедицинската дейност, Закона за храните, Закона за управление на агрохранителната верига, Закона за посевния и посадъчния материал, Закона за лозата и виното, Закона за рибарството и аквакултурите, Закона за горите и др. </w:t>
      </w:r>
    </w:p>
    <w:p w:rsidR="000F2E4D" w:rsidRPr="004F571B" w:rsidRDefault="000F2E4D" w:rsidP="00FB4288">
      <w:pPr>
        <w:ind w:firstLine="567"/>
        <w:jc w:val="both"/>
        <w:rPr>
          <w:noProof/>
          <w:sz w:val="20"/>
          <w:szCs w:val="20"/>
        </w:rPr>
      </w:pPr>
    </w:p>
    <w:p w:rsidR="00FB4288" w:rsidRPr="004F571B" w:rsidRDefault="00FB4288" w:rsidP="00FB4288">
      <w:pPr>
        <w:ind w:firstLine="540"/>
        <w:jc w:val="both"/>
        <w:rPr>
          <w:i/>
          <w:noProof/>
          <w:sz w:val="20"/>
          <w:szCs w:val="20"/>
          <w:u w:val="single"/>
          <w:lang w:val="bg-BG"/>
        </w:rPr>
      </w:pPr>
      <w:r w:rsidRPr="004F571B">
        <w:rPr>
          <w:i/>
          <w:noProof/>
          <w:sz w:val="20"/>
          <w:szCs w:val="20"/>
          <w:u w:val="single"/>
          <w:lang w:val="bg-BG"/>
        </w:rPr>
        <w:t>Стратегически и оперативни цели</w:t>
      </w:r>
    </w:p>
    <w:p w:rsidR="00FB4288" w:rsidRPr="004F571B" w:rsidRDefault="00FB4288" w:rsidP="00FB4288">
      <w:pPr>
        <w:ind w:firstLine="540"/>
        <w:jc w:val="both"/>
        <w:rPr>
          <w:i/>
          <w:noProof/>
          <w:sz w:val="20"/>
          <w:szCs w:val="20"/>
          <w:u w:val="single"/>
          <w:lang w:val="bg-BG"/>
        </w:rPr>
      </w:pPr>
    </w:p>
    <w:p w:rsidR="00FB4288" w:rsidRPr="004F571B" w:rsidRDefault="00FB4288" w:rsidP="00FB4288">
      <w:pPr>
        <w:ind w:firstLine="540"/>
        <w:jc w:val="both"/>
        <w:rPr>
          <w:b/>
          <w:noProof/>
          <w:sz w:val="20"/>
          <w:szCs w:val="20"/>
          <w:lang w:val="bg-BG"/>
        </w:rPr>
      </w:pPr>
      <w:r w:rsidRPr="004F571B">
        <w:rPr>
          <w:b/>
          <w:noProof/>
          <w:sz w:val="20"/>
          <w:szCs w:val="20"/>
          <w:lang w:val="bg-BG"/>
        </w:rPr>
        <w:t>Стратегическите цели на политиката са:</w:t>
      </w:r>
    </w:p>
    <w:p w:rsidR="00FB4288" w:rsidRPr="004F571B" w:rsidRDefault="00FB4288" w:rsidP="00FB4288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Развитие на аграрния отрасъл за обезпечаване на продоволствената сигурност и за производство на продукти с висока добавена стойност при устойчиво управление на природните ресурси.</w:t>
      </w:r>
    </w:p>
    <w:p w:rsidR="00FB4288" w:rsidRPr="004F571B" w:rsidRDefault="00FB4288" w:rsidP="00E44FF8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Мобилизиране на потенциала на селските райони за постигане на балансирано социално и териториално развитие.</w:t>
      </w:r>
    </w:p>
    <w:p w:rsidR="009315B9" w:rsidRPr="004F571B" w:rsidRDefault="009315B9" w:rsidP="009315B9">
      <w:pPr>
        <w:ind w:firstLine="540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>Ефективно и конкурентоспособно земеделие</w:t>
      </w:r>
      <w:r w:rsidR="00827B8C" w:rsidRPr="004F571B">
        <w:rPr>
          <w:noProof/>
          <w:sz w:val="20"/>
          <w:szCs w:val="20"/>
        </w:rPr>
        <w:t>.</w:t>
      </w:r>
    </w:p>
    <w:p w:rsidR="009315B9" w:rsidRPr="004F571B" w:rsidRDefault="009315B9" w:rsidP="00E44FF8">
      <w:pPr>
        <w:ind w:firstLine="540"/>
        <w:jc w:val="both"/>
        <w:rPr>
          <w:noProof/>
          <w:sz w:val="20"/>
          <w:szCs w:val="20"/>
          <w:lang w:val="bg-BG"/>
        </w:rPr>
      </w:pPr>
    </w:p>
    <w:p w:rsidR="00442857" w:rsidRPr="004F571B" w:rsidRDefault="00FB4288" w:rsidP="00442857">
      <w:pPr>
        <w:spacing w:after="120"/>
        <w:ind w:firstLine="539"/>
        <w:jc w:val="both"/>
        <w:rPr>
          <w:b/>
          <w:noProof/>
          <w:sz w:val="20"/>
          <w:szCs w:val="20"/>
          <w:lang w:val="bg-BG"/>
        </w:rPr>
      </w:pPr>
      <w:r w:rsidRPr="004F571B">
        <w:rPr>
          <w:b/>
          <w:noProof/>
          <w:sz w:val="20"/>
          <w:szCs w:val="20"/>
          <w:lang w:val="bg-BG"/>
        </w:rPr>
        <w:t>Оперативни цели:</w:t>
      </w:r>
    </w:p>
    <w:p w:rsidR="00442857" w:rsidRPr="004F571B" w:rsidRDefault="00FB4288" w:rsidP="00442857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Структурна и секторна балансираност на селското стопанство;</w:t>
      </w:r>
    </w:p>
    <w:p w:rsidR="00FB4288" w:rsidRPr="004F571B" w:rsidRDefault="00FB4288" w:rsidP="00442857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Технологична и екологична модернизация на земеделските стопанства, съчетана с ускорено въвеждане на иновациите и дигиталните решения в земеделската практика;</w:t>
      </w:r>
    </w:p>
    <w:p w:rsidR="00863810" w:rsidRPr="004F571B" w:rsidRDefault="00863810" w:rsidP="00442857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Гарантиране на справедливи и стабилни доходи на земеделските производители</w:t>
      </w:r>
    </w:p>
    <w:p w:rsidR="00FB4288" w:rsidRPr="004F571B" w:rsidRDefault="00FB4288" w:rsidP="00442857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Приемственост между поколенията в селското стопанство, развитие на дребните стопанства и стопанствата, създаващи по-висока добавена стойност;</w:t>
      </w:r>
    </w:p>
    <w:p w:rsidR="00FB4288" w:rsidRPr="004F571B" w:rsidRDefault="00FB4288" w:rsidP="00442857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Подобрена пазарна ориентация и стабилизиране на пазарните позиции на земеделските производители;</w:t>
      </w:r>
    </w:p>
    <w:p w:rsidR="00FB4288" w:rsidRPr="004F571B" w:rsidRDefault="00FB4288" w:rsidP="00442857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По-висока професионална квалификация и информираност на земеделските производители;</w:t>
      </w:r>
    </w:p>
    <w:p w:rsidR="00863810" w:rsidRPr="004F571B" w:rsidRDefault="00863810" w:rsidP="00863810">
      <w:pPr>
        <w:ind w:firstLine="540"/>
        <w:jc w:val="both"/>
        <w:rPr>
          <w:sz w:val="20"/>
          <w:szCs w:val="20"/>
          <w:lang w:val="bg-BG"/>
        </w:rPr>
      </w:pPr>
      <w:r w:rsidRPr="004F571B">
        <w:rPr>
          <w:sz w:val="20"/>
          <w:szCs w:val="20"/>
          <w:lang w:val="bg-BG"/>
        </w:rPr>
        <w:t>Подобрена пазарна ориентация и стабилизиране на пазарните позиции на земеделските производители;</w:t>
      </w:r>
    </w:p>
    <w:p w:rsidR="00863810" w:rsidRPr="004F571B" w:rsidRDefault="00863810" w:rsidP="00863810">
      <w:pPr>
        <w:ind w:firstLine="540"/>
        <w:jc w:val="both"/>
        <w:rPr>
          <w:sz w:val="20"/>
          <w:szCs w:val="20"/>
          <w:lang w:val="bg-BG"/>
        </w:rPr>
      </w:pPr>
      <w:r w:rsidRPr="004F571B">
        <w:rPr>
          <w:sz w:val="20"/>
          <w:szCs w:val="20"/>
          <w:lang w:val="bg-BG"/>
        </w:rPr>
        <w:t>По-висока професионална квалификация и информираност на земеделските производители;</w:t>
      </w:r>
    </w:p>
    <w:p w:rsidR="00863810" w:rsidRPr="004F571B" w:rsidRDefault="00863810" w:rsidP="00863810">
      <w:pPr>
        <w:ind w:firstLine="540"/>
        <w:jc w:val="both"/>
        <w:rPr>
          <w:sz w:val="20"/>
          <w:szCs w:val="20"/>
          <w:lang w:val="bg-BG"/>
        </w:rPr>
      </w:pPr>
      <w:r w:rsidRPr="004F571B">
        <w:rPr>
          <w:sz w:val="20"/>
          <w:szCs w:val="20"/>
          <w:lang w:val="bg-BG"/>
        </w:rPr>
        <w:t>Подобряване на процесите, свързани с ползването и опазването на земеделските земи;</w:t>
      </w:r>
    </w:p>
    <w:p w:rsidR="00863810" w:rsidRPr="004F571B" w:rsidRDefault="00863810" w:rsidP="00863810">
      <w:pPr>
        <w:ind w:firstLine="540"/>
        <w:jc w:val="both"/>
        <w:rPr>
          <w:sz w:val="20"/>
          <w:szCs w:val="20"/>
          <w:lang w:val="bg-BG"/>
        </w:rPr>
      </w:pPr>
      <w:r w:rsidRPr="004F571B">
        <w:rPr>
          <w:sz w:val="20"/>
          <w:szCs w:val="20"/>
          <w:lang w:val="bg-BG"/>
        </w:rPr>
        <w:t>Създаване на оптимални условия за развитие на ефективно поливно земеделие и превенция на риска от наводнения, бедствия и аварии;</w:t>
      </w:r>
    </w:p>
    <w:p w:rsidR="00863810" w:rsidRPr="004F571B" w:rsidRDefault="00863810" w:rsidP="00863810">
      <w:pPr>
        <w:ind w:firstLine="540"/>
        <w:jc w:val="both"/>
        <w:rPr>
          <w:sz w:val="20"/>
          <w:szCs w:val="20"/>
          <w:lang w:val="bg-BG"/>
        </w:rPr>
      </w:pPr>
      <w:r w:rsidRPr="004F571B">
        <w:rPr>
          <w:sz w:val="20"/>
          <w:szCs w:val="20"/>
          <w:lang w:val="bg-BG"/>
        </w:rPr>
        <w:t>Смекчаване на въздействието на рисковете в селското стопанство върху дейността и доходите на заетите в отрасъла;</w:t>
      </w:r>
    </w:p>
    <w:p w:rsidR="00863810" w:rsidRPr="004F571B" w:rsidRDefault="00863810" w:rsidP="00863810">
      <w:pPr>
        <w:ind w:firstLine="567"/>
        <w:jc w:val="both"/>
        <w:rPr>
          <w:sz w:val="20"/>
          <w:szCs w:val="20"/>
          <w:lang w:val="bg-BG"/>
        </w:rPr>
      </w:pPr>
      <w:r w:rsidRPr="004F571B">
        <w:rPr>
          <w:sz w:val="20"/>
          <w:szCs w:val="20"/>
          <w:lang w:val="bg-BG"/>
        </w:rPr>
        <w:t>Устойчиво използване и ефективно управление на природните ресурси;</w:t>
      </w:r>
      <w:r w:rsidRPr="004F571B" w:rsidDel="00664272">
        <w:rPr>
          <w:sz w:val="20"/>
          <w:szCs w:val="20"/>
          <w:lang w:val="bg-BG"/>
        </w:rPr>
        <w:t xml:space="preserve"> </w:t>
      </w:r>
    </w:p>
    <w:p w:rsidR="00863810" w:rsidRPr="004F571B" w:rsidRDefault="00863810" w:rsidP="006125EE">
      <w:pPr>
        <w:ind w:firstLine="567"/>
        <w:jc w:val="both"/>
        <w:rPr>
          <w:sz w:val="20"/>
          <w:szCs w:val="20"/>
          <w:lang w:val="bg-BG"/>
        </w:rPr>
      </w:pPr>
      <w:r w:rsidRPr="004F571B">
        <w:rPr>
          <w:sz w:val="20"/>
          <w:szCs w:val="20"/>
          <w:lang w:val="bg-BG"/>
        </w:rPr>
        <w:t>Нарастване на производството на биологични продукти;</w:t>
      </w:r>
    </w:p>
    <w:p w:rsidR="00863810" w:rsidRPr="004F571B" w:rsidRDefault="00863810" w:rsidP="00863810">
      <w:pPr>
        <w:ind w:firstLine="567"/>
        <w:jc w:val="both"/>
        <w:rPr>
          <w:sz w:val="20"/>
          <w:szCs w:val="20"/>
          <w:lang w:val="bg-BG"/>
        </w:rPr>
      </w:pPr>
      <w:r w:rsidRPr="004F571B">
        <w:rPr>
          <w:sz w:val="20"/>
          <w:szCs w:val="20"/>
          <w:lang w:val="bg-BG"/>
        </w:rPr>
        <w:t>Развитие на аграрната наука като инструмент за генериране на иновативни политики в аграрния сектор;</w:t>
      </w:r>
    </w:p>
    <w:p w:rsidR="00863810" w:rsidRPr="004F571B" w:rsidRDefault="00863810" w:rsidP="00863810">
      <w:pPr>
        <w:ind w:firstLine="567"/>
        <w:jc w:val="both"/>
        <w:rPr>
          <w:sz w:val="20"/>
          <w:szCs w:val="20"/>
          <w:lang w:val="bg-BG"/>
        </w:rPr>
      </w:pPr>
      <w:r w:rsidRPr="004F571B">
        <w:rPr>
          <w:sz w:val="20"/>
          <w:szCs w:val="20"/>
          <w:lang w:val="bg-BG"/>
        </w:rPr>
        <w:t>Качествени и безопасни храни за потребителите;</w:t>
      </w:r>
    </w:p>
    <w:p w:rsidR="00863810" w:rsidRPr="004F571B" w:rsidRDefault="00863810" w:rsidP="00863810">
      <w:pPr>
        <w:ind w:firstLine="567"/>
        <w:jc w:val="both"/>
        <w:rPr>
          <w:sz w:val="20"/>
          <w:szCs w:val="20"/>
          <w:lang w:val="bg-BG"/>
        </w:rPr>
      </w:pPr>
      <w:r w:rsidRPr="004F571B">
        <w:rPr>
          <w:sz w:val="20"/>
          <w:szCs w:val="20"/>
          <w:lang w:val="bg-BG"/>
        </w:rPr>
        <w:t>Висок здравословен статус на животните и хуманно отношение към тях;</w:t>
      </w:r>
    </w:p>
    <w:p w:rsidR="00863810" w:rsidRPr="004F571B" w:rsidRDefault="00863810" w:rsidP="00863810">
      <w:pPr>
        <w:ind w:firstLine="567"/>
        <w:jc w:val="both"/>
        <w:rPr>
          <w:sz w:val="20"/>
          <w:szCs w:val="20"/>
          <w:lang w:val="bg-BG"/>
        </w:rPr>
      </w:pPr>
      <w:r w:rsidRPr="004F571B">
        <w:rPr>
          <w:sz w:val="20"/>
          <w:szCs w:val="20"/>
          <w:lang w:val="bg-BG"/>
        </w:rPr>
        <w:t>Подобряване на условията за живот в селските райони чрез привличане на инвестиции, разнообразяване на икономическите дейности, развитие на основните услуги за селското население, изграждане на необходимата инфраструктура;</w:t>
      </w:r>
    </w:p>
    <w:p w:rsidR="00863810" w:rsidRPr="004F571B" w:rsidRDefault="00863810" w:rsidP="00863810">
      <w:pPr>
        <w:ind w:firstLine="567"/>
        <w:jc w:val="both"/>
        <w:rPr>
          <w:sz w:val="20"/>
          <w:szCs w:val="20"/>
          <w:lang w:val="bg-BG"/>
        </w:rPr>
      </w:pPr>
      <w:r w:rsidRPr="004F571B">
        <w:rPr>
          <w:sz w:val="20"/>
          <w:szCs w:val="20"/>
          <w:lang w:val="bg-BG"/>
        </w:rPr>
        <w:t>Създаване на оптимална бизнес среда чрез намаляване на административната тежест и подобряване на административното обслужване.</w:t>
      </w:r>
    </w:p>
    <w:p w:rsidR="000F2E4D" w:rsidRPr="004F571B" w:rsidRDefault="000F2E4D" w:rsidP="00E44FF8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FB4288" w:rsidRPr="004F571B" w:rsidRDefault="00FB4288" w:rsidP="004F193D">
      <w:pPr>
        <w:spacing w:after="120"/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Полза/ефект за обществото от </w:t>
      </w:r>
      <w:r w:rsidR="005D1B54" w:rsidRPr="004F571B">
        <w:rPr>
          <w:b/>
          <w:i/>
          <w:noProof/>
          <w:sz w:val="20"/>
          <w:szCs w:val="20"/>
          <w:u w:val="single"/>
          <w:lang w:val="bg-BG"/>
        </w:rPr>
        <w:t>провежданата</w:t>
      </w: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 политика</w:t>
      </w:r>
      <w:r w:rsidR="005D1B54" w:rsidRPr="004F571B">
        <w:rPr>
          <w:b/>
          <w:i/>
          <w:noProof/>
          <w:sz w:val="20"/>
          <w:szCs w:val="20"/>
          <w:u w:val="single"/>
          <w:lang w:val="bg-BG"/>
        </w:rPr>
        <w:t xml:space="preserve"> </w:t>
      </w:r>
    </w:p>
    <w:p w:rsidR="00863810" w:rsidRPr="004F571B" w:rsidRDefault="00863810" w:rsidP="00863810">
      <w:pPr>
        <w:tabs>
          <w:tab w:val="left" w:pos="0"/>
          <w:tab w:val="left" w:pos="567"/>
        </w:tabs>
        <w:ind w:firstLine="567"/>
        <w:jc w:val="both"/>
        <w:rPr>
          <w:sz w:val="20"/>
          <w:szCs w:val="20"/>
          <w:lang w:val="bg-BG"/>
        </w:rPr>
      </w:pPr>
      <w:r w:rsidRPr="004F571B">
        <w:rPr>
          <w:sz w:val="20"/>
          <w:szCs w:val="20"/>
          <w:lang w:val="bg-BG"/>
        </w:rPr>
        <w:t>Осигуряване на хранителна сигурност на страната - достатъчно количество земеделски продукти с гарантирани качество и безопасност;</w:t>
      </w:r>
    </w:p>
    <w:p w:rsidR="00863810" w:rsidRPr="004F571B" w:rsidRDefault="00863810" w:rsidP="00863810">
      <w:pPr>
        <w:tabs>
          <w:tab w:val="left" w:pos="567"/>
        </w:tabs>
        <w:ind w:left="360" w:firstLine="207"/>
        <w:jc w:val="both"/>
        <w:rPr>
          <w:sz w:val="20"/>
          <w:szCs w:val="20"/>
          <w:lang w:val="bg-BG"/>
        </w:rPr>
      </w:pPr>
      <w:r w:rsidRPr="004F571B">
        <w:rPr>
          <w:sz w:val="20"/>
          <w:szCs w:val="20"/>
          <w:lang w:val="bg-BG"/>
        </w:rPr>
        <w:t>Стабилен пазар на земеделски продукти;</w:t>
      </w:r>
    </w:p>
    <w:p w:rsidR="00863810" w:rsidRPr="004F571B" w:rsidRDefault="00863810" w:rsidP="00863810">
      <w:pPr>
        <w:tabs>
          <w:tab w:val="left" w:pos="567"/>
        </w:tabs>
        <w:ind w:left="360" w:firstLine="207"/>
        <w:jc w:val="both"/>
        <w:rPr>
          <w:sz w:val="20"/>
          <w:szCs w:val="20"/>
          <w:lang w:val="bg-BG"/>
        </w:rPr>
      </w:pPr>
      <w:r w:rsidRPr="004F571B">
        <w:rPr>
          <w:sz w:val="20"/>
          <w:szCs w:val="20"/>
          <w:lang w:val="bg-BG"/>
        </w:rPr>
        <w:t>Повишаване на доходите от земеделска дейност;</w:t>
      </w:r>
    </w:p>
    <w:p w:rsidR="00863810" w:rsidRPr="004F571B" w:rsidRDefault="00863810" w:rsidP="00863810">
      <w:pPr>
        <w:tabs>
          <w:tab w:val="left" w:pos="567"/>
        </w:tabs>
        <w:ind w:left="360" w:firstLine="207"/>
        <w:jc w:val="both"/>
        <w:rPr>
          <w:sz w:val="20"/>
          <w:szCs w:val="20"/>
          <w:lang w:val="bg-BG"/>
        </w:rPr>
      </w:pPr>
      <w:r w:rsidRPr="004F571B">
        <w:rPr>
          <w:sz w:val="20"/>
          <w:szCs w:val="20"/>
          <w:lang w:val="bg-BG"/>
        </w:rPr>
        <w:t>Сигурност на земеползването и подобрена структура на земеделските стопанства;</w:t>
      </w:r>
    </w:p>
    <w:p w:rsidR="00863810" w:rsidRPr="004F571B" w:rsidRDefault="00863810" w:rsidP="00863810">
      <w:pPr>
        <w:tabs>
          <w:tab w:val="left" w:pos="567"/>
        </w:tabs>
        <w:ind w:left="360" w:firstLine="207"/>
        <w:jc w:val="both"/>
        <w:rPr>
          <w:sz w:val="20"/>
          <w:szCs w:val="20"/>
          <w:lang w:val="bg-BG"/>
        </w:rPr>
      </w:pPr>
      <w:r w:rsidRPr="004F571B">
        <w:rPr>
          <w:sz w:val="20"/>
          <w:szCs w:val="20"/>
          <w:lang w:val="bg-BG"/>
        </w:rPr>
        <w:t>Опазване и поддържане на националния растителен и животински генофонд;</w:t>
      </w:r>
    </w:p>
    <w:p w:rsidR="00863810" w:rsidRPr="004F571B" w:rsidRDefault="00863810" w:rsidP="00863810">
      <w:pPr>
        <w:tabs>
          <w:tab w:val="left" w:pos="0"/>
          <w:tab w:val="left" w:pos="567"/>
        </w:tabs>
        <w:ind w:firstLine="567"/>
        <w:jc w:val="both"/>
        <w:rPr>
          <w:sz w:val="20"/>
          <w:szCs w:val="20"/>
          <w:lang w:val="bg-BG"/>
        </w:rPr>
      </w:pPr>
      <w:r w:rsidRPr="004F571B">
        <w:rPr>
          <w:sz w:val="20"/>
          <w:szCs w:val="20"/>
          <w:lang w:val="bg-BG"/>
        </w:rPr>
        <w:t>Опазване на селските райони с техните културни особености, традиции и бит и предотвратяване на тяхното обезлюдяване;</w:t>
      </w:r>
    </w:p>
    <w:p w:rsidR="00863810" w:rsidRPr="004F571B" w:rsidRDefault="00863810" w:rsidP="00863810">
      <w:pPr>
        <w:tabs>
          <w:tab w:val="left" w:pos="0"/>
          <w:tab w:val="left" w:pos="567"/>
        </w:tabs>
        <w:ind w:firstLine="567"/>
        <w:jc w:val="both"/>
        <w:rPr>
          <w:sz w:val="20"/>
          <w:szCs w:val="20"/>
          <w:lang w:val="bg-BG"/>
        </w:rPr>
      </w:pPr>
      <w:r w:rsidRPr="004F571B">
        <w:rPr>
          <w:sz w:val="20"/>
          <w:szCs w:val="20"/>
          <w:lang w:val="bg-BG"/>
        </w:rPr>
        <w:t>Опазване на околната среда и биологичното разнообразие;</w:t>
      </w:r>
    </w:p>
    <w:p w:rsidR="00863810" w:rsidRPr="004F571B" w:rsidRDefault="00863810" w:rsidP="00863810">
      <w:pPr>
        <w:tabs>
          <w:tab w:val="left" w:pos="0"/>
          <w:tab w:val="left" w:pos="567"/>
        </w:tabs>
        <w:ind w:firstLine="567"/>
        <w:jc w:val="both"/>
        <w:rPr>
          <w:sz w:val="20"/>
          <w:szCs w:val="20"/>
          <w:lang w:val="bg-BG"/>
        </w:rPr>
      </w:pPr>
      <w:r w:rsidRPr="004F571B">
        <w:rPr>
          <w:sz w:val="20"/>
          <w:szCs w:val="20"/>
          <w:lang w:val="bg-BG"/>
        </w:rPr>
        <w:t>Ефективно функционираща система за съвети в земеделието.</w:t>
      </w:r>
    </w:p>
    <w:p w:rsidR="00863810" w:rsidRPr="004F571B" w:rsidRDefault="00863810" w:rsidP="003F30EB">
      <w:pPr>
        <w:tabs>
          <w:tab w:val="left" w:pos="0"/>
          <w:tab w:val="left" w:pos="567"/>
        </w:tabs>
        <w:ind w:firstLine="567"/>
        <w:jc w:val="both"/>
        <w:rPr>
          <w:sz w:val="20"/>
          <w:szCs w:val="20"/>
          <w:lang w:val="bg-BG"/>
        </w:rPr>
      </w:pPr>
      <w:r w:rsidRPr="004F571B">
        <w:rPr>
          <w:sz w:val="20"/>
          <w:szCs w:val="20"/>
          <w:lang w:val="bg-BG"/>
        </w:rPr>
        <w:t>Предлагане на населението на екологично чисти и разнообразни земеделски продукти.</w:t>
      </w:r>
    </w:p>
    <w:p w:rsidR="00863810" w:rsidRPr="004F571B" w:rsidRDefault="00863810" w:rsidP="00863810">
      <w:pPr>
        <w:tabs>
          <w:tab w:val="left" w:pos="567"/>
        </w:tabs>
        <w:jc w:val="both"/>
        <w:rPr>
          <w:sz w:val="20"/>
          <w:szCs w:val="20"/>
          <w:lang w:val="bg-BG"/>
        </w:rPr>
      </w:pPr>
    </w:p>
    <w:p w:rsidR="00442857" w:rsidRPr="004F571B" w:rsidRDefault="00442857" w:rsidP="00E44FF8">
      <w:pPr>
        <w:tabs>
          <w:tab w:val="left" w:pos="567"/>
        </w:tabs>
        <w:ind w:left="360"/>
        <w:jc w:val="both"/>
        <w:rPr>
          <w:noProof/>
          <w:sz w:val="20"/>
          <w:szCs w:val="20"/>
          <w:lang w:val="bg-BG"/>
        </w:rPr>
      </w:pPr>
    </w:p>
    <w:p w:rsidR="00FB4288" w:rsidRPr="004F571B" w:rsidRDefault="00FB4288" w:rsidP="00D52170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Взаимоотношения с други институции, допринасящи за изпълнение на политиката</w:t>
      </w:r>
    </w:p>
    <w:p w:rsidR="005C4077" w:rsidRPr="004F571B" w:rsidRDefault="005C4077" w:rsidP="005C4077">
      <w:pPr>
        <w:ind w:firstLine="567"/>
        <w:jc w:val="both"/>
        <w:rPr>
          <w:b/>
          <w:i/>
          <w:sz w:val="20"/>
          <w:szCs w:val="20"/>
          <w:u w:val="single"/>
          <w:lang w:val="bg-BG"/>
        </w:rPr>
      </w:pPr>
      <w:r w:rsidRPr="004F571B">
        <w:rPr>
          <w:sz w:val="20"/>
          <w:szCs w:val="20"/>
          <w:lang w:val="bg-BG"/>
        </w:rPr>
        <w:t xml:space="preserve">ДФ „Земеделие” – Разплащателна агенция, Администрация на Министерския съвет, Министерство на отбраната (Военно-географска служба), Министерство на регионалното развитие и благоустройството, Министерство на образованието и науката, Министерство на вътрешните работи, Министерство на външните работи, Министерство на околната среда и водите, Министерство на правосъдието, Министерство на здравеопазването, Министерство на икономиката и индустрията, Министерство на иновациите и растежа, Министерство на електронното управление, Министерство на енергетиката, </w:t>
      </w:r>
      <w:r w:rsidRPr="004F571B">
        <w:rPr>
          <w:sz w:val="20"/>
          <w:szCs w:val="20"/>
          <w:lang w:val="bg-BG"/>
        </w:rPr>
        <w:lastRenderedPageBreak/>
        <w:t>Министерство на туризма, Министерство на финансите, Национален статистически институт, Национална агенция за приходите, неправителствени и браншови организации, Гранична полиция, Агенция „Митници“, Регионални здравни инспекции, прокуратура, природозащитни организации и други държавни и неправителствени институции и др.</w:t>
      </w:r>
    </w:p>
    <w:p w:rsidR="00442857" w:rsidRPr="004F571B" w:rsidRDefault="00442857" w:rsidP="00D52170">
      <w:pPr>
        <w:spacing w:before="120" w:after="120"/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FB4288" w:rsidRPr="004F571B" w:rsidRDefault="00FB4288" w:rsidP="00D52170">
      <w:pPr>
        <w:spacing w:before="120" w:after="120"/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Показатели за полза/ефект и целеви стойности</w:t>
      </w:r>
    </w:p>
    <w:p w:rsidR="00D52170" w:rsidRPr="004F571B" w:rsidRDefault="00D52170" w:rsidP="00D52170">
      <w:pPr>
        <w:spacing w:before="120" w:after="120"/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FB4288" w:rsidRPr="004F571B" w:rsidRDefault="00FB4288" w:rsidP="00A231A0">
      <w:pPr>
        <w:spacing w:before="120" w:after="120"/>
        <w:jc w:val="center"/>
        <w:rPr>
          <w:b/>
          <w:bCs/>
          <w:noProof/>
          <w:color w:val="000000"/>
          <w:sz w:val="20"/>
          <w:szCs w:val="20"/>
        </w:rPr>
      </w:pPr>
      <w:r w:rsidRPr="004F571B">
        <w:rPr>
          <w:b/>
          <w:bCs/>
          <w:noProof/>
          <w:color w:val="000000"/>
          <w:sz w:val="20"/>
          <w:szCs w:val="20"/>
          <w:lang w:val="bg-BG"/>
        </w:rPr>
        <w:t>ПОЛИТИКА В ОБЛАСТТА НА ЗЕМЕДЕЛИЕТО И СЕЛСКИТЕ РАЙОНИ</w:t>
      </w:r>
    </w:p>
    <w:tbl>
      <w:tblPr>
        <w:tblW w:w="8480" w:type="dxa"/>
        <w:jc w:val="center"/>
        <w:tblLook w:val="04A0" w:firstRow="1" w:lastRow="0" w:firstColumn="1" w:lastColumn="0" w:noHBand="0" w:noVBand="1"/>
      </w:tblPr>
      <w:tblGrid>
        <w:gridCol w:w="700"/>
        <w:gridCol w:w="3440"/>
        <w:gridCol w:w="1180"/>
        <w:gridCol w:w="960"/>
        <w:gridCol w:w="1120"/>
        <w:gridCol w:w="1080"/>
      </w:tblGrid>
      <w:tr w:rsidR="009D1AE3" w:rsidRPr="004F571B" w:rsidTr="009D1AE3">
        <w:trPr>
          <w:trHeight w:val="300"/>
          <w:jc w:val="center"/>
        </w:trPr>
        <w:tc>
          <w:tcPr>
            <w:tcW w:w="84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ПОКАЗАТЕЛИТЕ ЗА ИЗПЪЛНЕНИЕ И ЦЕЛЕВИ СТОЙНОСТИ</w:t>
            </w:r>
          </w:p>
        </w:tc>
      </w:tr>
      <w:tr w:rsidR="009D1AE3" w:rsidRPr="004F571B" w:rsidTr="009D1AE3">
        <w:trPr>
          <w:trHeight w:val="360"/>
          <w:jc w:val="center"/>
        </w:trPr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Ползи/ефекти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D1AE3" w:rsidRPr="004F571B" w:rsidRDefault="009D1AE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Мерна единица</w:t>
            </w:r>
          </w:p>
        </w:tc>
        <w:tc>
          <w:tcPr>
            <w:tcW w:w="3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D1AE3" w:rsidRPr="004F571B" w:rsidRDefault="009D1AE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Целева стойност</w:t>
            </w:r>
          </w:p>
        </w:tc>
      </w:tr>
      <w:tr w:rsidR="009D1AE3" w:rsidRPr="004F571B" w:rsidTr="009D1AE3">
        <w:trPr>
          <w:trHeight w:val="795"/>
          <w:jc w:val="center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Показатели за изпълнение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AE3" w:rsidRPr="004F571B" w:rsidRDefault="009D1AE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D1AE3" w:rsidRPr="004F571B" w:rsidRDefault="009D1AE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Проект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D1AE3" w:rsidRPr="004F571B" w:rsidRDefault="009D1AE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 xml:space="preserve">Прогноза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D1AE3" w:rsidRPr="004F571B" w:rsidRDefault="009D1AE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 xml:space="preserve">Прогноза  </w:t>
            </w:r>
          </w:p>
        </w:tc>
      </w:tr>
      <w:tr w:rsidR="009D1AE3" w:rsidRPr="004F571B" w:rsidTr="009D1AE3">
        <w:trPr>
          <w:trHeight w:val="315"/>
          <w:jc w:val="center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AE3" w:rsidRPr="004F571B" w:rsidRDefault="009D1AE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D1AE3" w:rsidRPr="004F571B" w:rsidRDefault="009D1AE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1AE3" w:rsidRPr="004F571B" w:rsidRDefault="009D1AE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D1AE3" w:rsidRPr="004F571B" w:rsidRDefault="009D1AE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2026 г.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D1AE3" w:rsidRPr="004F571B" w:rsidRDefault="009D1AE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2027 г.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D1AE3" w:rsidRPr="004F571B" w:rsidRDefault="009D1AE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2028 г.</w:t>
            </w:r>
          </w:p>
        </w:tc>
      </w:tr>
      <w:tr w:rsidR="009D1AE3" w:rsidRPr="004F571B" w:rsidTr="009D1AE3">
        <w:trPr>
          <w:trHeight w:val="73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AE3" w:rsidRPr="004F571B" w:rsidRDefault="009D1AE3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Минимален размер на Използваната земеделска площ (ИЗП)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Млн. ха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</w:tr>
      <w:tr w:rsidR="009D1AE3" w:rsidRPr="004F571B" w:rsidTr="009D1AE3">
        <w:trPr>
          <w:trHeight w:val="70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AE3" w:rsidRPr="004F571B" w:rsidRDefault="009D1AE3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Минимален дял на обработваемата земя в ИЗП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66</w:t>
            </w:r>
          </w:p>
        </w:tc>
      </w:tr>
      <w:tr w:rsidR="009D1AE3" w:rsidRPr="004F571B" w:rsidTr="009D1AE3">
        <w:trPr>
          <w:trHeight w:val="70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AE3" w:rsidRPr="004F571B" w:rsidRDefault="009D1AE3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Брутна добавена стойност от отрасъл Селско стопанство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Млн. евро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2 198,6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2 249,7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2 300,8</w:t>
            </w:r>
          </w:p>
        </w:tc>
      </w:tr>
      <w:tr w:rsidR="009D1AE3" w:rsidRPr="004F571B" w:rsidTr="009D1AE3">
        <w:trPr>
          <w:trHeight w:val="76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AE3" w:rsidRPr="004F571B" w:rsidRDefault="009D1AE3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Производителност на труда в отрасъл Селско стопанство – БДС/ГРЕ*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Хил. евро/ГРЕ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13,2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13,5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13,8</w:t>
            </w:r>
          </w:p>
        </w:tc>
      </w:tr>
      <w:tr w:rsidR="009D1AE3" w:rsidRPr="004F571B" w:rsidTr="009D1AE3">
        <w:trPr>
          <w:trHeight w:val="51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AE3" w:rsidRPr="004F571B" w:rsidRDefault="009D1AE3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Предприемачески доход в отрасъл Селско стопанство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AE3" w:rsidRPr="008422B6" w:rsidRDefault="009D1AE3" w:rsidP="008422B6">
            <w:pPr>
              <w:jc w:val="center"/>
              <w:rPr>
                <w:color w:val="000000"/>
                <w:sz w:val="20"/>
                <w:szCs w:val="20"/>
                <w:lang w:val="bg-BG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Млн. </w:t>
            </w:r>
            <w:r w:rsidR="008422B6">
              <w:rPr>
                <w:color w:val="000000"/>
                <w:sz w:val="20"/>
                <w:szCs w:val="20"/>
                <w:lang w:val="bg-BG"/>
              </w:rPr>
              <w:t>евро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1 559,4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1 585,0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1 610,6</w:t>
            </w:r>
          </w:p>
        </w:tc>
      </w:tr>
      <w:tr w:rsidR="009D1AE3" w:rsidRPr="004F571B" w:rsidTr="009D1AE3">
        <w:trPr>
          <w:trHeight w:val="76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AE3" w:rsidRPr="004F571B" w:rsidRDefault="009D1AE3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Подпомогнати земеделски стопани чрез директни плащания за подкрепа на дохода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61 000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61 000</w:t>
            </w:r>
          </w:p>
        </w:tc>
      </w:tr>
      <w:tr w:rsidR="009D1AE3" w:rsidRPr="004F571B" w:rsidTr="009D1AE3">
        <w:trPr>
          <w:trHeight w:val="30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AE3" w:rsidRPr="004F571B" w:rsidRDefault="009D1AE3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Консултирани земеделски стопани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sz w:val="20"/>
                <w:szCs w:val="20"/>
              </w:rPr>
            </w:pPr>
            <w:r w:rsidRPr="004F571B">
              <w:rPr>
                <w:sz w:val="20"/>
                <w:szCs w:val="20"/>
              </w:rPr>
              <w:t>16 000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sz w:val="20"/>
                <w:szCs w:val="20"/>
              </w:rPr>
            </w:pPr>
            <w:r w:rsidRPr="004F571B">
              <w:rPr>
                <w:sz w:val="20"/>
                <w:szCs w:val="20"/>
              </w:rPr>
              <w:t>16 000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sz w:val="20"/>
                <w:szCs w:val="20"/>
              </w:rPr>
            </w:pPr>
            <w:r w:rsidRPr="004F571B">
              <w:rPr>
                <w:sz w:val="20"/>
                <w:szCs w:val="20"/>
              </w:rPr>
              <w:t>16 000</w:t>
            </w:r>
          </w:p>
        </w:tc>
      </w:tr>
      <w:tr w:rsidR="009D1AE3" w:rsidRPr="004F571B" w:rsidTr="009D1AE3">
        <w:trPr>
          <w:trHeight w:val="46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AE3" w:rsidRPr="004F571B" w:rsidRDefault="009D1AE3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Съхранени породи животни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44</w:t>
            </w:r>
          </w:p>
        </w:tc>
      </w:tr>
      <w:tr w:rsidR="009D1AE3" w:rsidRPr="004F571B" w:rsidTr="009D1AE3">
        <w:trPr>
          <w:trHeight w:val="115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AE3" w:rsidRPr="004F571B" w:rsidRDefault="009D1AE3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Стойност на спасената земеделска продукция в резултата на проведени активни противоградови въздействия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Млн. евро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81,8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81,8</w:t>
            </w:r>
          </w:p>
        </w:tc>
      </w:tr>
      <w:tr w:rsidR="009D1AE3" w:rsidRPr="004F571B" w:rsidTr="009D1AE3">
        <w:trPr>
          <w:trHeight w:val="96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AE3" w:rsidRPr="004F571B" w:rsidRDefault="009D1AE3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Контрол, управление и регулиране на дейностите в областта на растителната защита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%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9D1AE3" w:rsidRPr="004F571B" w:rsidTr="009D1AE3">
        <w:trPr>
          <w:trHeight w:val="118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AE3" w:rsidRPr="004F571B" w:rsidRDefault="009D1AE3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Контрол, управление и регулиране на дейностите по здравеопазване на животните  и безопасността на храните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%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AE3" w:rsidRPr="004F571B" w:rsidRDefault="009D1AE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</w:tbl>
    <w:p w:rsidR="00A26828" w:rsidRPr="004F571B" w:rsidRDefault="00670E75" w:rsidP="003F30EB">
      <w:pPr>
        <w:spacing w:before="120" w:after="120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*ГРЕ – годишни работни единици (еквивалент на пълна годишна заетост в селското стопанство)</w:t>
      </w:r>
    </w:p>
    <w:p w:rsidR="00670E75" w:rsidRPr="004F571B" w:rsidRDefault="00670E75" w:rsidP="00BD469F">
      <w:pPr>
        <w:spacing w:before="120" w:after="120"/>
        <w:jc w:val="both"/>
        <w:rPr>
          <w:b/>
          <w:i/>
          <w:noProof/>
          <w:sz w:val="20"/>
          <w:szCs w:val="20"/>
          <w:highlight w:val="green"/>
          <w:u w:val="single"/>
        </w:rPr>
      </w:pPr>
    </w:p>
    <w:p w:rsidR="00B23171" w:rsidRPr="004F571B" w:rsidRDefault="00B23171" w:rsidP="00865E27">
      <w:pPr>
        <w:pStyle w:val="Char"/>
        <w:ind w:firstLine="540"/>
        <w:rPr>
          <w:rFonts w:ascii="Times New Roman" w:hAnsi="Times New Roman"/>
          <w:i/>
          <w:noProof/>
          <w:u w:val="single"/>
          <w:lang w:val="bg-BG"/>
        </w:rPr>
      </w:pPr>
      <w:r w:rsidRPr="004F571B">
        <w:rPr>
          <w:rFonts w:ascii="Times New Roman" w:hAnsi="Times New Roman"/>
          <w:i/>
          <w:noProof/>
          <w:u w:val="single"/>
          <w:lang w:val="bg-BG"/>
        </w:rPr>
        <w:t>Информация за наличността и качеството на данните</w:t>
      </w:r>
    </w:p>
    <w:p w:rsidR="00FE77FA" w:rsidRPr="004F571B" w:rsidRDefault="000C3EDD" w:rsidP="00B23171">
      <w:pPr>
        <w:spacing w:before="120" w:after="120"/>
        <w:ind w:left="-180" w:firstLine="72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Информацията е налична и се съхранява от отговорните за изпълнение на програмата структури.</w:t>
      </w:r>
    </w:p>
    <w:p w:rsidR="006C3669" w:rsidRPr="004F571B" w:rsidRDefault="006C3669" w:rsidP="00B23171">
      <w:pPr>
        <w:spacing w:before="120" w:after="120"/>
        <w:ind w:left="-180" w:firstLine="720"/>
        <w:jc w:val="both"/>
        <w:rPr>
          <w:noProof/>
          <w:sz w:val="20"/>
          <w:szCs w:val="20"/>
          <w:highlight w:val="green"/>
          <w:lang w:val="bg-BG"/>
        </w:rPr>
      </w:pPr>
    </w:p>
    <w:p w:rsidR="00B23171" w:rsidRPr="004F571B" w:rsidRDefault="00B23171" w:rsidP="008F5D05">
      <w:pPr>
        <w:pStyle w:val="Heading1"/>
        <w:ind w:firstLine="0"/>
        <w:rPr>
          <w:bCs/>
          <w:iCs/>
          <w:noProof/>
          <w:sz w:val="20"/>
          <w:lang w:val="bg-BG"/>
        </w:rPr>
      </w:pPr>
      <w:bookmarkStart w:id="4" w:name="_Toc212813953"/>
      <w:r w:rsidRPr="004F571B">
        <w:rPr>
          <w:noProof/>
          <w:sz w:val="20"/>
          <w:lang w:val="bg-BG"/>
        </w:rPr>
        <w:lastRenderedPageBreak/>
        <w:t xml:space="preserve">ІІІ.2. </w:t>
      </w:r>
      <w:r w:rsidR="00441192" w:rsidRPr="004F571B">
        <w:rPr>
          <w:noProof/>
          <w:sz w:val="20"/>
          <w:lang w:val="bg-BG"/>
        </w:rPr>
        <w:t>ПОЛИТИКА В ОБЛАСТТА НА РИБАРСТВОТО</w:t>
      </w:r>
      <w:r w:rsidR="002F39EC" w:rsidRPr="004F571B">
        <w:rPr>
          <w:noProof/>
          <w:sz w:val="20"/>
          <w:lang w:val="bg-BG"/>
        </w:rPr>
        <w:t xml:space="preserve"> </w:t>
      </w:r>
      <w:r w:rsidR="00441192" w:rsidRPr="004F571B">
        <w:rPr>
          <w:noProof/>
          <w:sz w:val="20"/>
          <w:lang w:val="bg-BG"/>
        </w:rPr>
        <w:t>И АКВАКУЛТУРИТЕ</w:t>
      </w:r>
      <w:bookmarkEnd w:id="4"/>
    </w:p>
    <w:p w:rsidR="004E0807" w:rsidRPr="004F571B" w:rsidRDefault="004E0807" w:rsidP="00B23171">
      <w:pPr>
        <w:pStyle w:val="Char"/>
        <w:rPr>
          <w:rFonts w:ascii="Times New Roman" w:hAnsi="Times New Roman"/>
          <w:i/>
          <w:noProof/>
          <w:u w:val="single"/>
          <w:lang w:val="bg-BG"/>
        </w:rPr>
      </w:pPr>
    </w:p>
    <w:p w:rsidR="00B23171" w:rsidRPr="004F571B" w:rsidRDefault="00B23171" w:rsidP="00865E27">
      <w:pPr>
        <w:pStyle w:val="Char"/>
        <w:ind w:firstLine="540"/>
        <w:rPr>
          <w:rFonts w:ascii="Times New Roman" w:hAnsi="Times New Roman"/>
          <w:i/>
          <w:noProof/>
          <w:u w:val="single"/>
          <w:lang w:val="bg-BG"/>
        </w:rPr>
      </w:pPr>
      <w:r w:rsidRPr="004F571B">
        <w:rPr>
          <w:rFonts w:ascii="Times New Roman" w:hAnsi="Times New Roman"/>
          <w:i/>
          <w:noProof/>
          <w:u w:val="single"/>
          <w:lang w:val="bg-BG"/>
        </w:rPr>
        <w:t>Визия за развитието на политиката</w:t>
      </w:r>
    </w:p>
    <w:p w:rsidR="003A03B2" w:rsidRPr="004F571B" w:rsidRDefault="003A03B2" w:rsidP="003A03B2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Политиката в сектор „Рибарство” (сектор „Рибарство” включва дейностите, свързани с риболов с цел търговия, любителски риболов, аквакултури и рибопреработвателната промишленост) допринася за:</w:t>
      </w:r>
    </w:p>
    <w:p w:rsidR="003A03B2" w:rsidRPr="004F571B" w:rsidRDefault="003A03B2" w:rsidP="003A03B2">
      <w:pPr>
        <w:numPr>
          <w:ilvl w:val="0"/>
          <w:numId w:val="2"/>
        </w:numPr>
        <w:ind w:left="0"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поддържане и възстановяване на биоразнообразието във водните екосистеми, чрез прилагане на екосистемен подход към управлението на рибарството и аквакултурите;</w:t>
      </w:r>
    </w:p>
    <w:p w:rsidR="003A03B2" w:rsidRPr="004F571B" w:rsidRDefault="003A03B2" w:rsidP="003A03B2">
      <w:pPr>
        <w:numPr>
          <w:ilvl w:val="0"/>
          <w:numId w:val="1"/>
        </w:numPr>
        <w:ind w:left="0"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осигуряване на условия за устойчива експлоатация на морските биологични ресурси, основаваща се на подхода на предпазливост;</w:t>
      </w:r>
    </w:p>
    <w:p w:rsidR="003A03B2" w:rsidRPr="004F571B" w:rsidRDefault="003A03B2" w:rsidP="003A03B2">
      <w:pPr>
        <w:numPr>
          <w:ilvl w:val="0"/>
          <w:numId w:val="1"/>
        </w:numPr>
        <w:ind w:left="0"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създаване на достъпна храна за населението, популяризираща здравословен модел на хранене;</w:t>
      </w:r>
    </w:p>
    <w:p w:rsidR="003A03B2" w:rsidRPr="004F571B" w:rsidRDefault="003A03B2" w:rsidP="003A03B2">
      <w:pPr>
        <w:numPr>
          <w:ilvl w:val="0"/>
          <w:numId w:val="1"/>
        </w:numPr>
        <w:ind w:left="0"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прилагане на европейските стандарти по отношение на производство, преработка и маркетинг на риба от стопански риболов и аквакултури;</w:t>
      </w:r>
    </w:p>
    <w:p w:rsidR="003A03B2" w:rsidRPr="004F571B" w:rsidRDefault="003A03B2" w:rsidP="003A03B2">
      <w:pPr>
        <w:numPr>
          <w:ilvl w:val="0"/>
          <w:numId w:val="1"/>
        </w:numPr>
        <w:ind w:left="0"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превръщане на сектор „Рибарство” в модерен и конкурентоспособен сектор, с помощта на прилагането на иновационни дейности, подпомогнати от научни разработки;</w:t>
      </w:r>
    </w:p>
    <w:p w:rsidR="003A03B2" w:rsidRPr="004F571B" w:rsidRDefault="003A03B2" w:rsidP="003A03B2">
      <w:pPr>
        <w:numPr>
          <w:ilvl w:val="0"/>
          <w:numId w:val="1"/>
        </w:numPr>
        <w:ind w:left="0"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превръщане в гъвкав, саморегулиращ се икономически сектор, в резултат на изградено партньорство и съвместни дейности между частните предприятия, организации и съответните национални институции и европейски структури;</w:t>
      </w:r>
    </w:p>
    <w:p w:rsidR="003A03B2" w:rsidRPr="004F571B" w:rsidRDefault="003A03B2" w:rsidP="003A03B2">
      <w:pPr>
        <w:numPr>
          <w:ilvl w:val="0"/>
          <w:numId w:val="1"/>
        </w:numPr>
        <w:ind w:left="0"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превръщане на сектор „Рибарство” в икономически стабилен сектор, посредством повишаване на асортимента, качеството и количеството на произведената продукция от риба, носеща значителни приходи на лицата, ангажирани с риболова и аквакултурите;</w:t>
      </w:r>
    </w:p>
    <w:p w:rsidR="003A03B2" w:rsidRPr="004F571B" w:rsidRDefault="003A03B2" w:rsidP="003A03B2">
      <w:pPr>
        <w:numPr>
          <w:ilvl w:val="0"/>
          <w:numId w:val="1"/>
        </w:numPr>
        <w:ind w:left="0"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по-добро интегриране с другите сектори на икономиката (туризъм, услуги и др.).</w:t>
      </w:r>
    </w:p>
    <w:p w:rsidR="003A03B2" w:rsidRPr="004F571B" w:rsidRDefault="003A03B2" w:rsidP="003A03B2">
      <w:pPr>
        <w:ind w:firstLine="540"/>
        <w:jc w:val="both"/>
        <w:rPr>
          <w:noProof/>
          <w:sz w:val="20"/>
          <w:szCs w:val="20"/>
          <w:lang w:val="bg-BG"/>
        </w:rPr>
      </w:pPr>
    </w:p>
    <w:p w:rsidR="006B476A" w:rsidRPr="004F571B" w:rsidRDefault="006B476A" w:rsidP="006B476A">
      <w:pPr>
        <w:rPr>
          <w:noProof/>
          <w:sz w:val="20"/>
          <w:szCs w:val="20"/>
          <w:lang w:val="bg-BG"/>
        </w:rPr>
      </w:pPr>
    </w:p>
    <w:p w:rsidR="00956701" w:rsidRPr="004F571B" w:rsidRDefault="00956701" w:rsidP="00956701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Стратегическите и оперативните цели по тази бюджетна политика са съобразени със заложените национални цели/приоритети на политиката в сектор „Рибарство и аквакултури“ в:</w:t>
      </w:r>
    </w:p>
    <w:p w:rsidR="00956701" w:rsidRPr="004F571B" w:rsidRDefault="00956701" w:rsidP="00956701">
      <w:pPr>
        <w:numPr>
          <w:ilvl w:val="0"/>
          <w:numId w:val="26"/>
        </w:numPr>
        <w:ind w:left="993" w:hanging="273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Програмата за управление на Република България за периода 2025-2029 г.</w:t>
      </w:r>
    </w:p>
    <w:p w:rsidR="00956701" w:rsidRPr="004F571B" w:rsidRDefault="00956701" w:rsidP="00956701">
      <w:pPr>
        <w:numPr>
          <w:ilvl w:val="0"/>
          <w:numId w:val="26"/>
        </w:numPr>
        <w:ind w:left="993" w:hanging="273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Националната програма за развитие България 2030. </w:t>
      </w:r>
    </w:p>
    <w:p w:rsidR="00956701" w:rsidRPr="004F571B" w:rsidRDefault="00956701" w:rsidP="00956701">
      <w:pPr>
        <w:numPr>
          <w:ilvl w:val="0"/>
          <w:numId w:val="26"/>
        </w:numPr>
        <w:ind w:left="993" w:hanging="273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Програмата за морско дело, рибарство и аквакултури 2021-2027 г. </w:t>
      </w:r>
    </w:p>
    <w:p w:rsidR="00956701" w:rsidRPr="004F571B" w:rsidRDefault="00956701" w:rsidP="00956701">
      <w:pPr>
        <w:numPr>
          <w:ilvl w:val="0"/>
          <w:numId w:val="26"/>
        </w:numPr>
        <w:ind w:left="993" w:hanging="273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Многогодишния национален стратегически план за аквакултурите в България (2021-2027)</w:t>
      </w:r>
    </w:p>
    <w:p w:rsidR="00956701" w:rsidRPr="004F571B" w:rsidRDefault="00956701" w:rsidP="000851C5">
      <w:pPr>
        <w:numPr>
          <w:ilvl w:val="0"/>
          <w:numId w:val="26"/>
        </w:numPr>
        <w:tabs>
          <w:tab w:val="left" w:pos="993"/>
        </w:tabs>
        <w:ind w:left="0" w:firstLine="72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Морската стратегия на Република България и Програмата от мерки за поддържане или постигане на добро състояние на морската околна среда към нея.</w:t>
      </w:r>
    </w:p>
    <w:p w:rsidR="00956701" w:rsidRPr="004F571B" w:rsidRDefault="00956701" w:rsidP="00956701">
      <w:pPr>
        <w:numPr>
          <w:ilvl w:val="0"/>
          <w:numId w:val="26"/>
        </w:numPr>
        <w:ind w:left="993" w:hanging="273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Морския пространствен план на Република България 2021-2035 г.</w:t>
      </w:r>
    </w:p>
    <w:p w:rsidR="006B476A" w:rsidRPr="004F571B" w:rsidRDefault="006B476A" w:rsidP="006B476A">
      <w:pPr>
        <w:jc w:val="both"/>
        <w:rPr>
          <w:noProof/>
          <w:sz w:val="20"/>
          <w:szCs w:val="20"/>
          <w:lang w:val="bg-BG"/>
        </w:rPr>
      </w:pPr>
    </w:p>
    <w:p w:rsidR="006B476A" w:rsidRPr="004F571B" w:rsidRDefault="006B476A" w:rsidP="006B476A">
      <w:pPr>
        <w:rPr>
          <w:noProof/>
          <w:sz w:val="20"/>
          <w:szCs w:val="20"/>
          <w:lang w:val="bg-BG"/>
        </w:rPr>
      </w:pPr>
    </w:p>
    <w:p w:rsidR="00276D21" w:rsidRPr="004F571B" w:rsidRDefault="00276D21" w:rsidP="00865E27">
      <w:pPr>
        <w:pStyle w:val="Char"/>
        <w:ind w:firstLine="540"/>
        <w:rPr>
          <w:rFonts w:ascii="Times New Roman" w:hAnsi="Times New Roman"/>
          <w:i/>
          <w:noProof/>
          <w:u w:val="single"/>
          <w:lang w:val="bg-BG"/>
        </w:rPr>
      </w:pPr>
      <w:r w:rsidRPr="004F571B">
        <w:rPr>
          <w:rFonts w:ascii="Times New Roman" w:hAnsi="Times New Roman"/>
          <w:i/>
          <w:noProof/>
          <w:u w:val="single"/>
          <w:lang w:val="bg-BG"/>
        </w:rPr>
        <w:t>Стратегически и оперативни цели</w:t>
      </w:r>
    </w:p>
    <w:p w:rsidR="00692BB9" w:rsidRPr="004F571B" w:rsidRDefault="00692BB9" w:rsidP="00692BB9">
      <w:pPr>
        <w:ind w:firstLine="540"/>
        <w:jc w:val="both"/>
        <w:rPr>
          <w:b/>
          <w:noProof/>
          <w:sz w:val="20"/>
          <w:szCs w:val="20"/>
          <w:lang w:val="bg-BG"/>
        </w:rPr>
      </w:pPr>
      <w:r w:rsidRPr="004F571B">
        <w:rPr>
          <w:b/>
          <w:noProof/>
          <w:sz w:val="20"/>
          <w:szCs w:val="20"/>
          <w:lang w:val="bg-BG"/>
        </w:rPr>
        <w:t>Стратегическа цел на политиката е:</w:t>
      </w:r>
    </w:p>
    <w:p w:rsidR="00442857" w:rsidRPr="004F571B" w:rsidRDefault="00442857" w:rsidP="00692BB9">
      <w:pPr>
        <w:ind w:firstLine="540"/>
        <w:jc w:val="both"/>
        <w:rPr>
          <w:b/>
          <w:noProof/>
          <w:sz w:val="20"/>
          <w:szCs w:val="20"/>
          <w:lang w:val="bg-BG"/>
        </w:rPr>
      </w:pPr>
    </w:p>
    <w:p w:rsidR="00692BB9" w:rsidRPr="004F571B" w:rsidRDefault="00692BB9" w:rsidP="00692BB9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Устойчиво развитие на сектор „Рибарство”. </w:t>
      </w:r>
    </w:p>
    <w:p w:rsidR="00314B37" w:rsidRPr="004F571B" w:rsidRDefault="00314B37" w:rsidP="00276D21">
      <w:pPr>
        <w:ind w:firstLine="540"/>
        <w:jc w:val="both"/>
        <w:rPr>
          <w:b/>
          <w:noProof/>
          <w:sz w:val="20"/>
          <w:szCs w:val="20"/>
          <w:lang w:val="bg-BG"/>
        </w:rPr>
      </w:pPr>
    </w:p>
    <w:p w:rsidR="00276D21" w:rsidRPr="004F571B" w:rsidRDefault="00276D21" w:rsidP="00276D21">
      <w:pPr>
        <w:ind w:firstLine="540"/>
        <w:jc w:val="both"/>
        <w:rPr>
          <w:b/>
          <w:noProof/>
          <w:sz w:val="20"/>
          <w:szCs w:val="20"/>
          <w:lang w:val="bg-BG"/>
        </w:rPr>
      </w:pPr>
      <w:r w:rsidRPr="004F571B">
        <w:rPr>
          <w:b/>
          <w:noProof/>
          <w:sz w:val="20"/>
          <w:szCs w:val="20"/>
          <w:lang w:val="bg-BG"/>
        </w:rPr>
        <w:t>Оперативни цели:</w:t>
      </w:r>
    </w:p>
    <w:p w:rsidR="00442857" w:rsidRPr="004F571B" w:rsidRDefault="00442857" w:rsidP="00276D21">
      <w:pPr>
        <w:ind w:firstLine="540"/>
        <w:jc w:val="both"/>
        <w:rPr>
          <w:b/>
          <w:noProof/>
          <w:sz w:val="20"/>
          <w:szCs w:val="20"/>
          <w:lang w:val="bg-BG"/>
        </w:rPr>
      </w:pPr>
    </w:p>
    <w:p w:rsidR="00E06D7D" w:rsidRPr="004F571B" w:rsidRDefault="00E06D7D" w:rsidP="00276D21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Конкурентоспособен рибарски сектор, осигуряващ устойчиво управление на рибарството и аквакултурите</w:t>
      </w:r>
      <w:r w:rsidR="00393600" w:rsidRPr="004F571B">
        <w:rPr>
          <w:noProof/>
          <w:sz w:val="20"/>
          <w:szCs w:val="20"/>
          <w:lang w:val="bg-BG"/>
        </w:rPr>
        <w:t>;</w:t>
      </w:r>
    </w:p>
    <w:p w:rsidR="00692BB9" w:rsidRPr="004F571B" w:rsidRDefault="00692BB9" w:rsidP="00692BB9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Развитие на стопанския и любителски риболов, на производството на аквакултури и на преработвателната промишленост;</w:t>
      </w:r>
    </w:p>
    <w:p w:rsidR="00692BB9" w:rsidRPr="004F571B" w:rsidRDefault="00692BB9" w:rsidP="00692BB9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Устойчиво </w:t>
      </w:r>
      <w:r w:rsidR="00E23913" w:rsidRPr="004F571B">
        <w:rPr>
          <w:noProof/>
          <w:sz w:val="20"/>
          <w:szCs w:val="20"/>
          <w:lang w:val="bg-BG"/>
        </w:rPr>
        <w:t xml:space="preserve">управление </w:t>
      </w:r>
      <w:r w:rsidRPr="004F571B">
        <w:rPr>
          <w:noProof/>
          <w:sz w:val="20"/>
          <w:szCs w:val="20"/>
          <w:lang w:val="bg-BG"/>
        </w:rPr>
        <w:t>на рибните ресурси;</w:t>
      </w:r>
    </w:p>
    <w:p w:rsidR="00692BB9" w:rsidRPr="004F571B" w:rsidRDefault="008B4FAE" w:rsidP="00692BB9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Опазване и възстановяване на водното биологичното разнообразие.</w:t>
      </w:r>
      <w:r w:rsidR="00692BB9" w:rsidRPr="004F571B">
        <w:rPr>
          <w:noProof/>
          <w:sz w:val="20"/>
          <w:szCs w:val="20"/>
          <w:lang w:val="bg-BG"/>
        </w:rPr>
        <w:t xml:space="preserve"> </w:t>
      </w:r>
    </w:p>
    <w:p w:rsidR="00276D21" w:rsidRPr="004F571B" w:rsidRDefault="00276D21" w:rsidP="00276D21">
      <w:pPr>
        <w:jc w:val="both"/>
        <w:rPr>
          <w:noProof/>
          <w:sz w:val="20"/>
          <w:szCs w:val="20"/>
          <w:lang w:val="bg-BG"/>
        </w:rPr>
      </w:pPr>
    </w:p>
    <w:p w:rsidR="00276D21" w:rsidRPr="004F571B" w:rsidRDefault="005D1B54" w:rsidP="00865E27">
      <w:pPr>
        <w:pStyle w:val="Char"/>
        <w:ind w:firstLine="540"/>
        <w:rPr>
          <w:rFonts w:ascii="Times New Roman" w:hAnsi="Times New Roman"/>
          <w:i/>
          <w:noProof/>
          <w:u w:val="single"/>
          <w:lang w:val="bg-BG"/>
        </w:rPr>
      </w:pPr>
      <w:r w:rsidRPr="004F571B">
        <w:rPr>
          <w:rFonts w:ascii="Times New Roman" w:hAnsi="Times New Roman"/>
          <w:i/>
          <w:noProof/>
          <w:u w:val="single"/>
          <w:lang w:val="bg-BG"/>
        </w:rPr>
        <w:t>Полза/ефект за обществото от провежданата политика</w:t>
      </w:r>
    </w:p>
    <w:p w:rsidR="008B4FAE" w:rsidRPr="004F571B" w:rsidRDefault="008B4FAE" w:rsidP="008B4FAE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Добро екологично състояние на рибните ресурси;</w:t>
      </w:r>
    </w:p>
    <w:p w:rsidR="008B4FAE" w:rsidRPr="004F571B" w:rsidRDefault="008B4FAE" w:rsidP="008B4FAE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Осигурен по-висок жизнен стандарт на лицата, които зависят от риболовните дейности, аквакултурите и преработвателната промишленост;</w:t>
      </w:r>
    </w:p>
    <w:p w:rsidR="008B4FAE" w:rsidRPr="004F571B" w:rsidRDefault="008B4FAE" w:rsidP="008B4FAE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Конкурентоспособност на произведените продукти;</w:t>
      </w:r>
    </w:p>
    <w:p w:rsidR="008B4FAE" w:rsidRPr="004F571B" w:rsidRDefault="008B4FAE" w:rsidP="008B4FAE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Повишаване на потреблението на продукти от риболов и аквакултури.</w:t>
      </w:r>
    </w:p>
    <w:p w:rsidR="00865E27" w:rsidRPr="004F571B" w:rsidRDefault="00865E27" w:rsidP="00276D21">
      <w:pPr>
        <w:jc w:val="both"/>
        <w:rPr>
          <w:b/>
          <w:i/>
          <w:noProof/>
          <w:sz w:val="20"/>
          <w:szCs w:val="20"/>
          <w:lang w:val="bg-BG"/>
        </w:rPr>
      </w:pPr>
    </w:p>
    <w:p w:rsidR="00276D21" w:rsidRPr="004F571B" w:rsidRDefault="00276D21" w:rsidP="00DE206A">
      <w:pPr>
        <w:pStyle w:val="Char"/>
        <w:ind w:firstLine="567"/>
        <w:rPr>
          <w:rFonts w:ascii="Times New Roman" w:hAnsi="Times New Roman"/>
          <w:i/>
          <w:noProof/>
          <w:u w:val="single"/>
          <w:lang w:val="bg-BG"/>
        </w:rPr>
      </w:pPr>
      <w:r w:rsidRPr="004F571B">
        <w:rPr>
          <w:rFonts w:ascii="Times New Roman" w:hAnsi="Times New Roman"/>
          <w:i/>
          <w:noProof/>
          <w:u w:val="single"/>
          <w:lang w:val="bg-BG"/>
        </w:rPr>
        <w:t>Взаимоотношения с други институции, допринасящи за изпълнение на политиката</w:t>
      </w:r>
    </w:p>
    <w:p w:rsidR="00956701" w:rsidRPr="004F571B" w:rsidRDefault="00956701" w:rsidP="00956701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Министерство на околната среда и водите, Българска агенция по безопасност на храните Изпълнителна агенция „Морска администрация”; Национална служба „Гранична полиция”; Агенция </w:t>
      </w:r>
      <w:r w:rsidRPr="004F571B">
        <w:rPr>
          <w:noProof/>
          <w:sz w:val="20"/>
          <w:szCs w:val="20"/>
          <w:lang w:val="bg-BG"/>
        </w:rPr>
        <w:lastRenderedPageBreak/>
        <w:t>„Митници”; Професионални организации в сектор „Рибарство“ (организации на производители на продукти от риболов и/или на продукти от аквакултури, асоциации на организации на производители, междубраншови организации в сектора на рибарството); Научни организации.</w:t>
      </w:r>
    </w:p>
    <w:p w:rsidR="00956701" w:rsidRPr="004F571B" w:rsidRDefault="00956701" w:rsidP="00956701">
      <w:pPr>
        <w:jc w:val="both"/>
        <w:rPr>
          <w:noProof/>
          <w:sz w:val="20"/>
          <w:szCs w:val="20"/>
          <w:lang w:val="bg-BG"/>
        </w:rPr>
      </w:pPr>
    </w:p>
    <w:p w:rsidR="00A14A0F" w:rsidRPr="004F571B" w:rsidRDefault="00A14A0F" w:rsidP="00956701">
      <w:pPr>
        <w:ind w:firstLine="567"/>
        <w:jc w:val="both"/>
        <w:rPr>
          <w:noProof/>
          <w:sz w:val="20"/>
          <w:szCs w:val="20"/>
          <w:lang w:val="bg-BG"/>
        </w:rPr>
      </w:pPr>
    </w:p>
    <w:p w:rsidR="00B23171" w:rsidRPr="004F571B" w:rsidRDefault="00B23171" w:rsidP="00CF3DDA">
      <w:pPr>
        <w:pStyle w:val="Char"/>
        <w:ind w:firstLine="567"/>
        <w:rPr>
          <w:rFonts w:ascii="Times New Roman" w:hAnsi="Times New Roman"/>
          <w:i/>
          <w:noProof/>
          <w:u w:val="single"/>
          <w:lang w:val="bg-BG"/>
        </w:rPr>
      </w:pPr>
      <w:r w:rsidRPr="004F571B">
        <w:rPr>
          <w:rFonts w:ascii="Times New Roman" w:hAnsi="Times New Roman"/>
          <w:i/>
          <w:noProof/>
          <w:u w:val="single"/>
          <w:lang w:val="bg-BG"/>
        </w:rPr>
        <w:t>Показатели за полза/ефект и целеви стойности</w:t>
      </w:r>
    </w:p>
    <w:p w:rsidR="00AF517C" w:rsidRPr="004F571B" w:rsidRDefault="00AF517C" w:rsidP="00EF0CD7">
      <w:pPr>
        <w:pStyle w:val="Char"/>
        <w:jc w:val="center"/>
        <w:rPr>
          <w:rFonts w:ascii="Times New Roman" w:hAnsi="Times New Roman"/>
          <w:b/>
          <w:bCs/>
          <w:noProof/>
          <w:color w:val="000000"/>
          <w:lang w:val="bg-BG"/>
        </w:rPr>
      </w:pPr>
    </w:p>
    <w:p w:rsidR="00A90AA5" w:rsidRPr="004F571B" w:rsidRDefault="00E11373" w:rsidP="00EF0CD7">
      <w:pPr>
        <w:pStyle w:val="Char"/>
        <w:jc w:val="center"/>
        <w:rPr>
          <w:rFonts w:ascii="Times New Roman" w:hAnsi="Times New Roman"/>
          <w:b/>
          <w:bCs/>
          <w:noProof/>
          <w:color w:val="000000"/>
          <w:lang w:val="bg-BG"/>
        </w:rPr>
      </w:pPr>
      <w:r w:rsidRPr="004F571B">
        <w:rPr>
          <w:rFonts w:ascii="Times New Roman" w:hAnsi="Times New Roman"/>
          <w:b/>
          <w:bCs/>
          <w:noProof/>
          <w:color w:val="000000"/>
          <w:lang w:val="bg-BG"/>
        </w:rPr>
        <w:t>ПОЛИТИКА В ОБЛАСТТА НА РИБАРСТВОТО И АКВАКУЛТУРИТЕ</w:t>
      </w:r>
    </w:p>
    <w:p w:rsidR="00981305" w:rsidRPr="004F571B" w:rsidRDefault="00981305" w:rsidP="00EF0CD7">
      <w:pPr>
        <w:pStyle w:val="Char"/>
        <w:jc w:val="center"/>
        <w:rPr>
          <w:rFonts w:ascii="Times New Roman" w:hAnsi="Times New Roman"/>
          <w:b/>
          <w:bCs/>
          <w:noProof/>
          <w:color w:val="000000"/>
        </w:rPr>
      </w:pPr>
    </w:p>
    <w:tbl>
      <w:tblPr>
        <w:tblW w:w="8200" w:type="dxa"/>
        <w:jc w:val="center"/>
        <w:tblLook w:val="04A0" w:firstRow="1" w:lastRow="0" w:firstColumn="1" w:lastColumn="0" w:noHBand="0" w:noVBand="1"/>
      </w:tblPr>
      <w:tblGrid>
        <w:gridCol w:w="700"/>
        <w:gridCol w:w="3440"/>
        <w:gridCol w:w="967"/>
        <w:gridCol w:w="960"/>
        <w:gridCol w:w="1070"/>
        <w:gridCol w:w="1070"/>
      </w:tblGrid>
      <w:tr w:rsidR="00981305" w:rsidRPr="004F571B" w:rsidTr="00981305">
        <w:trPr>
          <w:trHeight w:val="300"/>
          <w:jc w:val="center"/>
        </w:trPr>
        <w:tc>
          <w:tcPr>
            <w:tcW w:w="8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981305" w:rsidRPr="004F571B" w:rsidRDefault="009813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ПОКАЗАТЕЛИТЕ ЗА ИЗПЪЛНЕНИЕ И ЦЕЛЕВИ СТОЙНОСТИ</w:t>
            </w:r>
          </w:p>
        </w:tc>
      </w:tr>
      <w:tr w:rsidR="00981305" w:rsidRPr="004F571B" w:rsidTr="00981305">
        <w:trPr>
          <w:trHeight w:val="270"/>
          <w:jc w:val="center"/>
        </w:trPr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981305" w:rsidRPr="004F571B" w:rsidRDefault="00981305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Ползи/ефекти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1305" w:rsidRPr="004F571B" w:rsidRDefault="009813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Мерна единица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1305" w:rsidRPr="004F571B" w:rsidRDefault="009813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Целева стойност</w:t>
            </w:r>
          </w:p>
        </w:tc>
      </w:tr>
      <w:tr w:rsidR="00981305" w:rsidRPr="004F571B" w:rsidTr="00981305">
        <w:trPr>
          <w:trHeight w:val="300"/>
          <w:jc w:val="center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981305" w:rsidRPr="004F571B" w:rsidRDefault="009813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981305" w:rsidRPr="004F571B" w:rsidRDefault="0098130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Показатели за изпълнение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05" w:rsidRPr="004F571B" w:rsidRDefault="0098130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1305" w:rsidRPr="004F571B" w:rsidRDefault="009813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Проект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1305" w:rsidRPr="004F571B" w:rsidRDefault="009813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 xml:space="preserve">Прогноза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1305" w:rsidRPr="004F571B" w:rsidRDefault="009813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 xml:space="preserve">Прогноза  </w:t>
            </w:r>
          </w:p>
        </w:tc>
      </w:tr>
      <w:tr w:rsidR="00981305" w:rsidRPr="004F571B" w:rsidTr="00981305">
        <w:trPr>
          <w:trHeight w:val="300"/>
          <w:jc w:val="center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05" w:rsidRPr="004F571B" w:rsidRDefault="0098130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05" w:rsidRPr="004F571B" w:rsidRDefault="0098130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05" w:rsidRPr="004F571B" w:rsidRDefault="0098130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1305" w:rsidRPr="004F571B" w:rsidRDefault="009813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2026 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1305" w:rsidRPr="004F571B" w:rsidRDefault="009813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2027 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1305" w:rsidRPr="004F571B" w:rsidRDefault="009813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2028 г.</w:t>
            </w:r>
          </w:p>
        </w:tc>
      </w:tr>
      <w:tr w:rsidR="00981305" w:rsidRPr="004F571B" w:rsidTr="00981305">
        <w:trPr>
          <w:trHeight w:val="51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305" w:rsidRPr="004F571B" w:rsidRDefault="00981305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Повишаване произведената продукция от аквакултури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Тон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13 000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13 100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13 500</w:t>
            </w:r>
          </w:p>
        </w:tc>
      </w:tr>
      <w:tr w:rsidR="00981305" w:rsidRPr="004F571B" w:rsidTr="00981305">
        <w:trPr>
          <w:trHeight w:val="30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305" w:rsidRPr="004F571B" w:rsidRDefault="00981305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Годишна консумация на риба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Кг / човек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7,1</w:t>
            </w:r>
          </w:p>
        </w:tc>
      </w:tr>
      <w:tr w:rsidR="00981305" w:rsidRPr="004F571B" w:rsidTr="00981305">
        <w:trPr>
          <w:trHeight w:val="51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305" w:rsidRPr="004F571B" w:rsidRDefault="00981305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Въведени мерки за управление на риболова и аквакултурите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</w:t>
            </w:r>
          </w:p>
        </w:tc>
      </w:tr>
    </w:tbl>
    <w:p w:rsidR="00F618A9" w:rsidRPr="004F571B" w:rsidRDefault="00F618A9" w:rsidP="00EF0CD7">
      <w:pPr>
        <w:pStyle w:val="Char"/>
        <w:jc w:val="center"/>
        <w:rPr>
          <w:rFonts w:ascii="Times New Roman" w:hAnsi="Times New Roman"/>
          <w:b/>
          <w:bCs/>
          <w:noProof/>
          <w:color w:val="000000"/>
        </w:rPr>
      </w:pPr>
    </w:p>
    <w:p w:rsidR="00B23171" w:rsidRPr="004F571B" w:rsidRDefault="00B23171" w:rsidP="00EE22A5">
      <w:pPr>
        <w:pStyle w:val="Char"/>
        <w:ind w:firstLine="567"/>
        <w:rPr>
          <w:rFonts w:ascii="Times New Roman" w:hAnsi="Times New Roman"/>
          <w:i/>
          <w:noProof/>
          <w:u w:val="single"/>
          <w:lang w:val="bg-BG"/>
        </w:rPr>
      </w:pPr>
      <w:r w:rsidRPr="004F571B">
        <w:rPr>
          <w:rFonts w:ascii="Times New Roman" w:hAnsi="Times New Roman"/>
          <w:i/>
          <w:noProof/>
          <w:u w:val="single"/>
          <w:lang w:val="bg-BG"/>
        </w:rPr>
        <w:t>Информация за нал</w:t>
      </w:r>
      <w:r w:rsidR="007811B5" w:rsidRPr="004F571B">
        <w:rPr>
          <w:rFonts w:ascii="Times New Roman" w:hAnsi="Times New Roman"/>
          <w:i/>
          <w:noProof/>
          <w:u w:val="single"/>
          <w:lang w:val="bg-BG"/>
        </w:rPr>
        <w:t>ичността и качеството на данните</w:t>
      </w:r>
    </w:p>
    <w:p w:rsidR="003049A9" w:rsidRPr="004F571B" w:rsidRDefault="00F56EF1" w:rsidP="007811B5">
      <w:pPr>
        <w:pStyle w:val="Char"/>
        <w:jc w:val="both"/>
        <w:rPr>
          <w:rFonts w:ascii="Times New Roman" w:hAnsi="Times New Roman"/>
          <w:noProof/>
          <w:lang w:val="bg-BG"/>
        </w:rPr>
      </w:pPr>
      <w:r w:rsidRPr="004F571B">
        <w:rPr>
          <w:rFonts w:ascii="Times New Roman" w:hAnsi="Times New Roman"/>
          <w:noProof/>
          <w:lang w:val="bg-BG"/>
        </w:rPr>
        <w:t>Данните се предоставят от ИАРА и</w:t>
      </w:r>
      <w:r w:rsidR="00E6692F" w:rsidRPr="004F571B">
        <w:rPr>
          <w:rFonts w:ascii="Times New Roman" w:hAnsi="Times New Roman"/>
          <w:noProof/>
          <w:lang w:val="bg-BG"/>
        </w:rPr>
        <w:t xml:space="preserve"> </w:t>
      </w:r>
      <w:r w:rsidRPr="004F571B">
        <w:rPr>
          <w:rFonts w:ascii="Times New Roman" w:hAnsi="Times New Roman"/>
          <w:noProof/>
          <w:lang w:val="bg-BG"/>
        </w:rPr>
        <w:t>дирекция „Обща политика в областта на  рибарството“</w:t>
      </w:r>
      <w:r w:rsidR="00E6692F" w:rsidRPr="004F571B">
        <w:rPr>
          <w:rFonts w:ascii="Times New Roman" w:hAnsi="Times New Roman"/>
          <w:noProof/>
          <w:lang w:val="bg-BG"/>
        </w:rPr>
        <w:t>.</w:t>
      </w:r>
    </w:p>
    <w:p w:rsidR="00981305" w:rsidRPr="004F571B" w:rsidRDefault="00981305" w:rsidP="007811B5">
      <w:pPr>
        <w:pStyle w:val="Char"/>
        <w:jc w:val="both"/>
        <w:rPr>
          <w:rFonts w:ascii="Times New Roman" w:hAnsi="Times New Roman"/>
          <w:noProof/>
          <w:lang w:val="bg-BG"/>
        </w:rPr>
      </w:pPr>
    </w:p>
    <w:p w:rsidR="00981305" w:rsidRPr="004F571B" w:rsidRDefault="00981305" w:rsidP="007811B5">
      <w:pPr>
        <w:pStyle w:val="Char"/>
        <w:jc w:val="both"/>
        <w:rPr>
          <w:rFonts w:ascii="Times New Roman" w:hAnsi="Times New Roman"/>
          <w:noProof/>
          <w:lang w:val="bg-BG"/>
        </w:rPr>
      </w:pPr>
    </w:p>
    <w:p w:rsidR="00B23171" w:rsidRPr="004F571B" w:rsidRDefault="00B23171" w:rsidP="008F5D05">
      <w:pPr>
        <w:pStyle w:val="Heading1"/>
        <w:ind w:firstLine="0"/>
        <w:rPr>
          <w:noProof/>
          <w:sz w:val="20"/>
          <w:lang w:val="bg-BG"/>
        </w:rPr>
      </w:pPr>
      <w:bookmarkStart w:id="5" w:name="_Toc212813954"/>
      <w:r w:rsidRPr="004F571B">
        <w:rPr>
          <w:noProof/>
          <w:sz w:val="20"/>
          <w:lang w:val="bg-BG"/>
        </w:rPr>
        <w:t xml:space="preserve">ІІІ.3. </w:t>
      </w:r>
      <w:r w:rsidR="00441192" w:rsidRPr="004F571B">
        <w:rPr>
          <w:noProof/>
          <w:sz w:val="20"/>
          <w:lang w:val="bg-BG"/>
        </w:rPr>
        <w:t>ПОЛИТИКА В ОБЛАСТТА НА СЪХРАНЯВАНЕТО</w:t>
      </w:r>
      <w:r w:rsidR="002F39EC" w:rsidRPr="004F571B">
        <w:rPr>
          <w:noProof/>
          <w:sz w:val="20"/>
          <w:lang w:val="bg-BG"/>
        </w:rPr>
        <w:t xml:space="preserve"> </w:t>
      </w:r>
      <w:r w:rsidR="00441192" w:rsidRPr="004F571B">
        <w:rPr>
          <w:noProof/>
          <w:sz w:val="20"/>
          <w:lang w:val="bg-BG"/>
        </w:rPr>
        <w:t>И УВЕЛИЧАВАНЕТО НА ГОРИТЕ И ДИВЕЧА</w:t>
      </w:r>
      <w:bookmarkEnd w:id="5"/>
    </w:p>
    <w:p w:rsidR="00257E82" w:rsidRPr="004F571B" w:rsidRDefault="00257E82" w:rsidP="00257E82">
      <w:pPr>
        <w:rPr>
          <w:noProof/>
          <w:sz w:val="20"/>
          <w:szCs w:val="20"/>
          <w:lang w:val="bg-BG"/>
        </w:rPr>
      </w:pPr>
    </w:p>
    <w:p w:rsidR="003A03B2" w:rsidRPr="004F571B" w:rsidRDefault="003A03B2" w:rsidP="00B83F90">
      <w:pPr>
        <w:pStyle w:val="Char"/>
        <w:ind w:firstLine="567"/>
        <w:rPr>
          <w:rFonts w:ascii="Times New Roman" w:hAnsi="Times New Roman"/>
          <w:i/>
          <w:noProof/>
          <w:u w:val="single"/>
          <w:lang w:val="bg-BG"/>
        </w:rPr>
      </w:pPr>
      <w:r w:rsidRPr="004F571B">
        <w:rPr>
          <w:rFonts w:ascii="Times New Roman" w:hAnsi="Times New Roman"/>
          <w:i/>
          <w:noProof/>
          <w:u w:val="single"/>
          <w:lang w:val="bg-BG"/>
        </w:rPr>
        <w:t>Визия за развитието на политиката</w:t>
      </w:r>
    </w:p>
    <w:p w:rsidR="000851C5" w:rsidRPr="004F571B" w:rsidRDefault="003A03B2" w:rsidP="006C3669">
      <w:pPr>
        <w:ind w:firstLine="567"/>
        <w:jc w:val="both"/>
        <w:rPr>
          <w:bCs/>
          <w:iCs/>
          <w:noProof/>
          <w:sz w:val="20"/>
          <w:szCs w:val="20"/>
          <w:lang w:val="bg-BG"/>
        </w:rPr>
      </w:pPr>
      <w:r w:rsidRPr="004F571B">
        <w:rPr>
          <w:bCs/>
          <w:iCs/>
          <w:noProof/>
          <w:sz w:val="20"/>
          <w:szCs w:val="20"/>
          <w:lang w:val="bg-BG"/>
        </w:rPr>
        <w:t xml:space="preserve">Контрол върху изпълнението на Закона за горите, Закона за лова и опазване на дивеча и подзаконовата нормативна уредба. </w:t>
      </w:r>
    </w:p>
    <w:p w:rsidR="003A03B2" w:rsidRPr="004F571B" w:rsidRDefault="003A03B2" w:rsidP="006C3669">
      <w:pPr>
        <w:ind w:firstLine="567"/>
        <w:jc w:val="both"/>
        <w:rPr>
          <w:bCs/>
          <w:iCs/>
          <w:noProof/>
          <w:sz w:val="20"/>
          <w:szCs w:val="20"/>
          <w:lang w:val="bg-BG"/>
        </w:rPr>
      </w:pPr>
      <w:r w:rsidRPr="004F571B">
        <w:rPr>
          <w:bCs/>
          <w:iCs/>
          <w:noProof/>
          <w:sz w:val="20"/>
          <w:szCs w:val="20"/>
          <w:lang w:val="bg-BG"/>
        </w:rPr>
        <w:t>Изготвяне на национални, областни и местни стратегии, планове и програми за развитие на горския сектор и горските територии и контрол върху изпълнението им.</w:t>
      </w:r>
    </w:p>
    <w:p w:rsidR="003A03B2" w:rsidRPr="004F571B" w:rsidRDefault="003A03B2" w:rsidP="003A03B2">
      <w:pPr>
        <w:tabs>
          <w:tab w:val="left" w:pos="3735"/>
        </w:tabs>
        <w:ind w:firstLine="708"/>
        <w:jc w:val="both"/>
        <w:rPr>
          <w:bCs/>
          <w:iCs/>
          <w:noProof/>
          <w:sz w:val="20"/>
          <w:szCs w:val="20"/>
          <w:lang w:val="bg-BG"/>
        </w:rPr>
      </w:pPr>
      <w:r w:rsidRPr="004F571B">
        <w:rPr>
          <w:bCs/>
          <w:iCs/>
          <w:noProof/>
          <w:sz w:val="20"/>
          <w:szCs w:val="20"/>
          <w:lang w:val="bg-BG"/>
        </w:rPr>
        <w:tab/>
      </w:r>
    </w:p>
    <w:p w:rsidR="00F7100B" w:rsidRPr="004F571B" w:rsidRDefault="00F7100B" w:rsidP="00F7100B">
      <w:pPr>
        <w:ind w:firstLine="567"/>
        <w:jc w:val="both"/>
        <w:rPr>
          <w:bCs/>
          <w:iCs/>
          <w:noProof/>
          <w:sz w:val="20"/>
          <w:szCs w:val="20"/>
          <w:lang w:val="bg-BG"/>
        </w:rPr>
      </w:pPr>
      <w:r w:rsidRPr="004F571B">
        <w:rPr>
          <w:bCs/>
          <w:iCs/>
          <w:noProof/>
          <w:sz w:val="20"/>
          <w:szCs w:val="20"/>
          <w:lang w:val="bg-BG"/>
        </w:rPr>
        <w:t>Стратегическите и оперативните цели по тази бюджетна политика са съобразени със заложените национални цели/приоритети на политиката по отношение на горския сектор в:</w:t>
      </w:r>
    </w:p>
    <w:p w:rsidR="00F7100B" w:rsidRPr="004F571B" w:rsidRDefault="00F7100B" w:rsidP="00F7100B">
      <w:pPr>
        <w:numPr>
          <w:ilvl w:val="0"/>
          <w:numId w:val="27"/>
        </w:numPr>
        <w:jc w:val="both"/>
        <w:rPr>
          <w:bCs/>
          <w:iCs/>
          <w:noProof/>
          <w:sz w:val="20"/>
          <w:szCs w:val="20"/>
          <w:lang w:val="bg-BG"/>
        </w:rPr>
      </w:pPr>
      <w:r w:rsidRPr="004F571B">
        <w:rPr>
          <w:bCs/>
          <w:iCs/>
          <w:noProof/>
          <w:sz w:val="20"/>
          <w:szCs w:val="20"/>
          <w:lang w:val="bg-BG"/>
        </w:rPr>
        <w:t>Програмата за управление на Република България за периода 2025-2029 г.;</w:t>
      </w:r>
    </w:p>
    <w:p w:rsidR="00F7100B" w:rsidRPr="004F571B" w:rsidRDefault="00F7100B" w:rsidP="00F7100B">
      <w:pPr>
        <w:numPr>
          <w:ilvl w:val="0"/>
          <w:numId w:val="27"/>
        </w:numPr>
        <w:jc w:val="both"/>
        <w:rPr>
          <w:bCs/>
          <w:iCs/>
          <w:noProof/>
          <w:sz w:val="20"/>
          <w:szCs w:val="20"/>
          <w:lang w:val="bg-BG"/>
        </w:rPr>
      </w:pPr>
      <w:r w:rsidRPr="004F571B">
        <w:rPr>
          <w:bCs/>
          <w:iCs/>
          <w:noProof/>
          <w:sz w:val="20"/>
          <w:szCs w:val="20"/>
          <w:lang w:val="bg-BG"/>
        </w:rPr>
        <w:t>Националната програма за развитие България 2030.</w:t>
      </w:r>
    </w:p>
    <w:p w:rsidR="003D0F0F" w:rsidRPr="004F571B" w:rsidRDefault="003D0F0F" w:rsidP="000A469B">
      <w:pPr>
        <w:jc w:val="both"/>
        <w:rPr>
          <w:bCs/>
          <w:iCs/>
          <w:noProof/>
          <w:sz w:val="20"/>
          <w:szCs w:val="20"/>
        </w:rPr>
      </w:pPr>
    </w:p>
    <w:p w:rsidR="003A03B2" w:rsidRPr="004F571B" w:rsidRDefault="003A03B2" w:rsidP="00B83F90">
      <w:pPr>
        <w:pStyle w:val="Char"/>
        <w:ind w:firstLine="567"/>
        <w:rPr>
          <w:rFonts w:ascii="Times New Roman" w:hAnsi="Times New Roman"/>
          <w:i/>
          <w:noProof/>
          <w:u w:val="single"/>
          <w:lang w:val="bg-BG"/>
        </w:rPr>
      </w:pPr>
      <w:r w:rsidRPr="004F571B">
        <w:rPr>
          <w:rFonts w:ascii="Times New Roman" w:hAnsi="Times New Roman"/>
          <w:i/>
          <w:noProof/>
          <w:u w:val="single"/>
          <w:lang w:val="bg-BG"/>
        </w:rPr>
        <w:t>Стратегически и оперативни цели:</w:t>
      </w:r>
    </w:p>
    <w:p w:rsidR="002E5FB1" w:rsidRPr="004F571B" w:rsidRDefault="002E5FB1" w:rsidP="002E5FB1">
      <w:pPr>
        <w:ind w:firstLine="567"/>
        <w:jc w:val="both"/>
        <w:rPr>
          <w:b/>
          <w:bCs/>
          <w:iCs/>
          <w:noProof/>
          <w:sz w:val="20"/>
          <w:szCs w:val="20"/>
          <w:lang w:val="bg-BG"/>
        </w:rPr>
      </w:pPr>
      <w:r w:rsidRPr="004F571B">
        <w:rPr>
          <w:b/>
          <w:bCs/>
          <w:iCs/>
          <w:noProof/>
          <w:sz w:val="20"/>
          <w:szCs w:val="20"/>
          <w:lang w:val="bg-BG"/>
        </w:rPr>
        <w:t>Стратегическата цел на политиката е:</w:t>
      </w:r>
    </w:p>
    <w:p w:rsidR="00ED1BE7" w:rsidRPr="004F571B" w:rsidRDefault="00ED1BE7" w:rsidP="002E5FB1">
      <w:pPr>
        <w:ind w:firstLine="567"/>
        <w:jc w:val="both"/>
        <w:rPr>
          <w:b/>
          <w:bCs/>
          <w:iCs/>
          <w:noProof/>
          <w:sz w:val="20"/>
          <w:szCs w:val="20"/>
          <w:lang w:val="bg-BG"/>
        </w:rPr>
      </w:pPr>
    </w:p>
    <w:p w:rsidR="00ED1BE7" w:rsidRPr="004F571B" w:rsidRDefault="00ED1BE7" w:rsidP="002E5FB1">
      <w:pPr>
        <w:ind w:firstLine="567"/>
        <w:jc w:val="both"/>
        <w:rPr>
          <w:bCs/>
          <w:iCs/>
          <w:noProof/>
          <w:sz w:val="20"/>
          <w:szCs w:val="20"/>
          <w:lang w:val="bg-BG"/>
        </w:rPr>
      </w:pPr>
      <w:r w:rsidRPr="004F571B">
        <w:rPr>
          <w:bCs/>
          <w:iCs/>
          <w:noProof/>
          <w:sz w:val="20"/>
          <w:szCs w:val="20"/>
          <w:lang w:val="bg-BG"/>
        </w:rPr>
        <w:t>Устойчиво развитие на горския сектор, опазване и подобряване устойчивостта и здравословното състояние на горите и дивеча.</w:t>
      </w:r>
    </w:p>
    <w:p w:rsidR="00ED1BE7" w:rsidRPr="004F571B" w:rsidRDefault="00ED1BE7" w:rsidP="002E5FB1">
      <w:pPr>
        <w:ind w:firstLine="567"/>
        <w:jc w:val="both"/>
        <w:rPr>
          <w:bCs/>
          <w:iCs/>
          <w:noProof/>
          <w:sz w:val="20"/>
          <w:szCs w:val="20"/>
          <w:lang w:val="bg-BG"/>
        </w:rPr>
      </w:pPr>
    </w:p>
    <w:p w:rsidR="00ED1BE7" w:rsidRPr="004F571B" w:rsidRDefault="00ED1BE7" w:rsidP="00ED1BE7">
      <w:pPr>
        <w:ind w:firstLine="567"/>
        <w:jc w:val="both"/>
        <w:rPr>
          <w:bCs/>
          <w:iCs/>
          <w:noProof/>
          <w:sz w:val="20"/>
          <w:szCs w:val="20"/>
          <w:lang w:val="bg-BG"/>
        </w:rPr>
      </w:pPr>
      <w:r w:rsidRPr="004F571B">
        <w:rPr>
          <w:bCs/>
          <w:iCs/>
          <w:noProof/>
          <w:sz w:val="20"/>
          <w:szCs w:val="20"/>
          <w:lang w:val="bg-BG"/>
        </w:rPr>
        <w:t xml:space="preserve">За изпълнението на тази политика са заложени и следните важни за сектора стратегически цели и приоритети: </w:t>
      </w:r>
      <w:bookmarkStart w:id="6" w:name="_Hlk207809396"/>
    </w:p>
    <w:p w:rsidR="00ED1BE7" w:rsidRPr="004F571B" w:rsidRDefault="00ED1BE7" w:rsidP="00ED1BE7">
      <w:pPr>
        <w:ind w:firstLine="567"/>
        <w:jc w:val="both"/>
        <w:rPr>
          <w:bCs/>
          <w:iCs/>
          <w:noProof/>
          <w:sz w:val="20"/>
          <w:szCs w:val="20"/>
          <w:lang w:val="bg-BG"/>
        </w:rPr>
      </w:pPr>
      <w:r w:rsidRPr="004F571B">
        <w:rPr>
          <w:bCs/>
          <w:iCs/>
          <w:noProof/>
          <w:sz w:val="20"/>
          <w:szCs w:val="20"/>
          <w:lang w:val="bg-BG"/>
        </w:rPr>
        <w:t>Подобряване и опазване на здравословното състояние на горите, контрол върху ползването на дървесина и недървесни продукти от горите</w:t>
      </w:r>
    </w:p>
    <w:bookmarkEnd w:id="6"/>
    <w:p w:rsidR="00ED1BE7" w:rsidRPr="004F571B" w:rsidRDefault="00ED1BE7" w:rsidP="00ED1BE7">
      <w:pPr>
        <w:ind w:firstLine="567"/>
        <w:jc w:val="both"/>
        <w:rPr>
          <w:bCs/>
          <w:iCs/>
          <w:noProof/>
          <w:sz w:val="20"/>
          <w:szCs w:val="20"/>
          <w:lang w:val="bg-BG"/>
        </w:rPr>
      </w:pPr>
      <w:r w:rsidRPr="004F571B">
        <w:rPr>
          <w:bCs/>
          <w:iCs/>
          <w:noProof/>
          <w:sz w:val="20"/>
          <w:szCs w:val="20"/>
          <w:lang w:val="bg-BG"/>
        </w:rPr>
        <w:t>Подобряване на кадастъра и базата данни за българските гори</w:t>
      </w:r>
    </w:p>
    <w:p w:rsidR="00ED1BE7" w:rsidRPr="004F571B" w:rsidRDefault="00ED1BE7" w:rsidP="00ED1BE7">
      <w:pPr>
        <w:ind w:firstLine="567"/>
        <w:jc w:val="both"/>
        <w:rPr>
          <w:bCs/>
          <w:iCs/>
          <w:noProof/>
          <w:sz w:val="20"/>
          <w:szCs w:val="20"/>
          <w:lang w:val="bg-BG"/>
        </w:rPr>
      </w:pPr>
      <w:r w:rsidRPr="004F571B">
        <w:rPr>
          <w:bCs/>
          <w:iCs/>
          <w:noProof/>
          <w:sz w:val="20"/>
          <w:szCs w:val="20"/>
          <w:lang w:val="bg-BG"/>
        </w:rPr>
        <w:t xml:space="preserve">Инвестиции в следващите поколения – повишаване на осведомеността на подрастващото поколение по въпросите за горите, биоразнообразието, климата, ролята и значението на горските ресурси и тяхното опазване </w:t>
      </w:r>
    </w:p>
    <w:p w:rsidR="00ED1BE7" w:rsidRPr="004F571B" w:rsidRDefault="00ED1BE7" w:rsidP="00ED1BE7">
      <w:pPr>
        <w:ind w:firstLine="567"/>
        <w:jc w:val="both"/>
        <w:rPr>
          <w:bCs/>
          <w:iCs/>
          <w:noProof/>
          <w:sz w:val="20"/>
          <w:szCs w:val="20"/>
          <w:lang w:val="bg-BG"/>
        </w:rPr>
      </w:pPr>
      <w:bookmarkStart w:id="7" w:name="_Hlk207870840"/>
      <w:r w:rsidRPr="004F571B">
        <w:rPr>
          <w:bCs/>
          <w:iCs/>
          <w:noProof/>
          <w:sz w:val="20"/>
          <w:szCs w:val="20"/>
          <w:lang w:val="bg-BG"/>
        </w:rPr>
        <w:lastRenderedPageBreak/>
        <w:t>Инвентаризация на горските територии, изработване на горскостопанските карти, ловностопански планове и плановете за дейностите по опазване на горските територии от пожари по Закона за горите</w:t>
      </w:r>
    </w:p>
    <w:bookmarkEnd w:id="7"/>
    <w:p w:rsidR="00ED1BE7" w:rsidRPr="004F571B" w:rsidRDefault="00ED1BE7" w:rsidP="00ED1BE7">
      <w:pPr>
        <w:ind w:firstLine="567"/>
        <w:jc w:val="both"/>
        <w:rPr>
          <w:bCs/>
          <w:iCs/>
          <w:noProof/>
          <w:sz w:val="20"/>
          <w:szCs w:val="20"/>
          <w:lang w:val="bg-BG"/>
        </w:rPr>
      </w:pPr>
      <w:r w:rsidRPr="004F571B">
        <w:rPr>
          <w:bCs/>
          <w:iCs/>
          <w:noProof/>
          <w:sz w:val="20"/>
          <w:szCs w:val="20"/>
          <w:lang w:val="bg-BG"/>
        </w:rPr>
        <w:t>Подкрепа за намаляване загубата на биологично разнообразие, опазване на горските местообитания и намаляване на незаконните действия в горсктие територии.</w:t>
      </w:r>
    </w:p>
    <w:p w:rsidR="00ED1BE7" w:rsidRPr="004F571B" w:rsidRDefault="00ED1BE7" w:rsidP="00ED1BE7">
      <w:pPr>
        <w:ind w:firstLine="567"/>
        <w:jc w:val="both"/>
        <w:rPr>
          <w:bCs/>
          <w:iCs/>
          <w:noProof/>
          <w:sz w:val="20"/>
          <w:szCs w:val="20"/>
          <w:lang w:val="bg-BG"/>
        </w:rPr>
      </w:pPr>
    </w:p>
    <w:p w:rsidR="00ED1BE7" w:rsidRPr="004F571B" w:rsidRDefault="00ED1BE7" w:rsidP="00ED1BE7">
      <w:pPr>
        <w:ind w:firstLine="567"/>
        <w:jc w:val="both"/>
        <w:rPr>
          <w:bCs/>
          <w:iCs/>
          <w:noProof/>
          <w:sz w:val="20"/>
          <w:szCs w:val="20"/>
          <w:lang w:val="bg-BG"/>
        </w:rPr>
      </w:pPr>
      <w:r w:rsidRPr="004F571B">
        <w:rPr>
          <w:bCs/>
          <w:iCs/>
          <w:noProof/>
          <w:sz w:val="20"/>
          <w:szCs w:val="20"/>
          <w:lang w:val="bg-BG"/>
        </w:rPr>
        <w:t>Тези стратегически цели и приоритети ще бъдат постигнати с изпълнението на функциите на Изпълнителна агенция по горите за подобряване на контрола, планирането, опазването и устойчивото управление на горските ресурси от висококвалифицирани експерти и служители.</w:t>
      </w:r>
    </w:p>
    <w:p w:rsidR="00ED1BE7" w:rsidRPr="004F571B" w:rsidRDefault="00ED1BE7" w:rsidP="00ED1BE7">
      <w:pPr>
        <w:ind w:firstLine="567"/>
        <w:jc w:val="both"/>
        <w:rPr>
          <w:bCs/>
          <w:iCs/>
          <w:noProof/>
          <w:sz w:val="20"/>
          <w:szCs w:val="20"/>
          <w:lang w:val="bg-BG"/>
        </w:rPr>
      </w:pPr>
      <w:r w:rsidRPr="004F571B">
        <w:rPr>
          <w:bCs/>
          <w:iCs/>
          <w:noProof/>
          <w:sz w:val="20"/>
          <w:szCs w:val="20"/>
          <w:lang w:val="bg-BG"/>
        </w:rPr>
        <w:t>Освен това, в допълнение усилията ще бъдат насочени и към подпомагане на успешното адаптиране на управлението на горското стопанство към измененията на климата и осигуряване на устойчивото му развитие чрез поддържане на баланс между екологичните, социалните и икономическите функции на горите. Ще се прилагат мерки, осигуряващи устойчивост при възобновяването, създаването на нови гори и увеличаването на горските ресурси. Ще се подкрепят инвестициите в превантивни и поддържащи дейности, насочени към опазване на горите от пожари, предотвратяване на щети от природни бедствия и катастрофични събития, както и за възстановяване на пострадали гори.</w:t>
      </w:r>
    </w:p>
    <w:p w:rsidR="002E5FB1" w:rsidRPr="004F571B" w:rsidRDefault="002E5FB1" w:rsidP="002E5FB1">
      <w:pPr>
        <w:ind w:firstLine="567"/>
        <w:jc w:val="both"/>
        <w:rPr>
          <w:bCs/>
          <w:iCs/>
          <w:strike/>
          <w:noProof/>
          <w:sz w:val="20"/>
          <w:szCs w:val="20"/>
          <w:lang w:val="bg-BG"/>
        </w:rPr>
      </w:pPr>
    </w:p>
    <w:p w:rsidR="002E5FB1" w:rsidRPr="004F571B" w:rsidRDefault="002E5FB1" w:rsidP="00B83F90">
      <w:pPr>
        <w:ind w:firstLine="567"/>
        <w:jc w:val="both"/>
        <w:rPr>
          <w:b/>
          <w:noProof/>
          <w:sz w:val="20"/>
          <w:szCs w:val="20"/>
          <w:lang w:val="bg-BG"/>
        </w:rPr>
      </w:pPr>
      <w:r w:rsidRPr="004F571B">
        <w:rPr>
          <w:b/>
          <w:noProof/>
          <w:sz w:val="20"/>
          <w:szCs w:val="20"/>
          <w:lang w:val="bg-BG"/>
        </w:rPr>
        <w:t>Оперативни цели:</w:t>
      </w:r>
    </w:p>
    <w:p w:rsidR="00ED1BE7" w:rsidRPr="004F571B" w:rsidRDefault="00ED1BE7" w:rsidP="00B83F90">
      <w:pPr>
        <w:ind w:firstLine="567"/>
        <w:jc w:val="both"/>
        <w:rPr>
          <w:b/>
          <w:noProof/>
          <w:sz w:val="20"/>
          <w:szCs w:val="20"/>
          <w:lang w:val="bg-BG"/>
        </w:rPr>
      </w:pPr>
    </w:p>
    <w:p w:rsidR="00ED1BE7" w:rsidRPr="004F571B" w:rsidRDefault="00ED1BE7" w:rsidP="00ED1BE7">
      <w:pPr>
        <w:ind w:firstLine="567"/>
        <w:jc w:val="both"/>
        <w:rPr>
          <w:bCs/>
          <w:iCs/>
          <w:noProof/>
          <w:sz w:val="20"/>
          <w:szCs w:val="20"/>
          <w:lang w:val="bg-BG"/>
        </w:rPr>
      </w:pPr>
      <w:r w:rsidRPr="004F571B">
        <w:rPr>
          <w:bCs/>
          <w:iCs/>
          <w:noProof/>
          <w:sz w:val="20"/>
          <w:szCs w:val="20"/>
          <w:lang w:val="bg-BG"/>
        </w:rPr>
        <w:t>Устойчивото развитие в дългосрочен план по опазване на горите и дивеча за българското общество ще бъде постигнато със следните оперативни цели:</w:t>
      </w:r>
    </w:p>
    <w:p w:rsidR="00ED1BE7" w:rsidRPr="004F571B" w:rsidRDefault="00ED1BE7" w:rsidP="00ED1BE7">
      <w:pPr>
        <w:ind w:firstLine="567"/>
        <w:jc w:val="both"/>
        <w:rPr>
          <w:bCs/>
          <w:iCs/>
          <w:noProof/>
          <w:sz w:val="20"/>
          <w:szCs w:val="20"/>
          <w:lang w:val="bg-BG"/>
        </w:rPr>
      </w:pPr>
      <w:bookmarkStart w:id="8" w:name="_Hlk207809469"/>
      <w:r w:rsidRPr="004F571B">
        <w:rPr>
          <w:bCs/>
          <w:iCs/>
          <w:noProof/>
          <w:sz w:val="20"/>
          <w:szCs w:val="20"/>
          <w:lang w:val="bg-BG"/>
        </w:rPr>
        <w:t>Повишаване на ефективността по отношение борбата с незаконните действия в горите</w:t>
      </w:r>
      <w:bookmarkEnd w:id="8"/>
      <w:r w:rsidRPr="004F571B">
        <w:rPr>
          <w:bCs/>
          <w:iCs/>
          <w:noProof/>
          <w:sz w:val="20"/>
          <w:szCs w:val="20"/>
          <w:lang w:val="bg-BG"/>
        </w:rPr>
        <w:t>, в т.ч. нулева толерантност към корупцията, подобряване на системите за санкции и контрол на незаконните дейности;</w:t>
      </w:r>
    </w:p>
    <w:p w:rsidR="00ED1BE7" w:rsidRPr="004F571B" w:rsidRDefault="00ED1BE7" w:rsidP="00ED1BE7">
      <w:pPr>
        <w:ind w:firstLine="567"/>
        <w:jc w:val="both"/>
        <w:rPr>
          <w:bCs/>
          <w:iCs/>
          <w:noProof/>
          <w:sz w:val="20"/>
          <w:szCs w:val="20"/>
          <w:lang w:val="bg-BG"/>
        </w:rPr>
      </w:pPr>
      <w:r w:rsidRPr="004F571B">
        <w:rPr>
          <w:bCs/>
          <w:iCs/>
          <w:noProof/>
          <w:sz w:val="20"/>
          <w:szCs w:val="20"/>
          <w:lang w:val="bg-BG"/>
        </w:rPr>
        <w:t xml:space="preserve">Увеличаване на площта на горите и техния запас; </w:t>
      </w:r>
      <w:bookmarkStart w:id="9" w:name="_Hlk207802813"/>
    </w:p>
    <w:p w:rsidR="00ED1BE7" w:rsidRPr="004F571B" w:rsidRDefault="00ED1BE7" w:rsidP="00ED1BE7">
      <w:pPr>
        <w:ind w:firstLine="567"/>
        <w:jc w:val="both"/>
        <w:rPr>
          <w:bCs/>
          <w:iCs/>
          <w:noProof/>
          <w:sz w:val="20"/>
          <w:szCs w:val="20"/>
          <w:lang w:val="bg-BG"/>
        </w:rPr>
      </w:pPr>
      <w:r w:rsidRPr="004F571B">
        <w:rPr>
          <w:bCs/>
          <w:iCs/>
          <w:noProof/>
          <w:sz w:val="20"/>
          <w:szCs w:val="20"/>
          <w:lang w:val="bg-BG"/>
        </w:rPr>
        <w:t xml:space="preserve">Подобряване на стопанисването на горите; </w:t>
      </w:r>
    </w:p>
    <w:p w:rsidR="00ED1BE7" w:rsidRPr="004F571B" w:rsidRDefault="00ED1BE7" w:rsidP="00ED1BE7">
      <w:pPr>
        <w:ind w:firstLine="567"/>
        <w:jc w:val="both"/>
        <w:rPr>
          <w:bCs/>
          <w:iCs/>
          <w:noProof/>
          <w:sz w:val="20"/>
          <w:szCs w:val="20"/>
          <w:lang w:val="bg-BG"/>
        </w:rPr>
      </w:pPr>
      <w:r w:rsidRPr="004F571B">
        <w:rPr>
          <w:bCs/>
          <w:iCs/>
          <w:noProof/>
          <w:sz w:val="20"/>
          <w:szCs w:val="20"/>
          <w:lang w:val="bg-BG"/>
        </w:rPr>
        <w:t>Опазване и възстановяване на биологичното разнообразие в българските гори;</w:t>
      </w:r>
    </w:p>
    <w:p w:rsidR="00ED1BE7" w:rsidRPr="004F571B" w:rsidRDefault="00ED1BE7" w:rsidP="00ED1BE7">
      <w:pPr>
        <w:ind w:firstLine="567"/>
        <w:jc w:val="both"/>
        <w:rPr>
          <w:bCs/>
          <w:iCs/>
          <w:noProof/>
          <w:sz w:val="20"/>
          <w:szCs w:val="20"/>
          <w:lang w:val="bg-BG"/>
        </w:rPr>
      </w:pPr>
      <w:r w:rsidRPr="004F571B">
        <w:rPr>
          <w:bCs/>
          <w:iCs/>
          <w:noProof/>
          <w:sz w:val="20"/>
          <w:szCs w:val="20"/>
          <w:lang w:val="bg-BG"/>
        </w:rPr>
        <w:t>Повишаване на ефективността на превенцията и на резултатите от борбата срещу абиотични и биотични повреди по горските територии;</w:t>
      </w:r>
    </w:p>
    <w:bookmarkEnd w:id="9"/>
    <w:p w:rsidR="00ED1BE7" w:rsidRPr="004F571B" w:rsidRDefault="00ED1BE7" w:rsidP="00ED1BE7">
      <w:pPr>
        <w:ind w:firstLine="567"/>
        <w:jc w:val="both"/>
        <w:rPr>
          <w:bCs/>
          <w:iCs/>
          <w:noProof/>
          <w:sz w:val="20"/>
          <w:szCs w:val="20"/>
          <w:lang w:val="bg-BG"/>
        </w:rPr>
      </w:pPr>
      <w:r w:rsidRPr="004F571B">
        <w:rPr>
          <w:bCs/>
          <w:iCs/>
          <w:noProof/>
          <w:sz w:val="20"/>
          <w:szCs w:val="20"/>
          <w:lang w:val="bg-BG"/>
        </w:rPr>
        <w:t xml:space="preserve">Доизграждане на единната национална географска информационна система за горите, в т.ч. осигуряване на различни нива на достъпна информация за заинтересованите страни и обществото като цяло с цел подобряване на обществения контрол върху дейностите в горите; </w:t>
      </w:r>
    </w:p>
    <w:p w:rsidR="00ED1BE7" w:rsidRPr="004F571B" w:rsidRDefault="00ED1BE7" w:rsidP="00ED1BE7">
      <w:pPr>
        <w:ind w:firstLine="567"/>
        <w:jc w:val="both"/>
        <w:rPr>
          <w:bCs/>
          <w:iCs/>
          <w:noProof/>
          <w:sz w:val="20"/>
          <w:szCs w:val="20"/>
          <w:lang w:val="bg-BG"/>
        </w:rPr>
      </w:pPr>
      <w:r w:rsidRPr="004F571B">
        <w:rPr>
          <w:bCs/>
          <w:iCs/>
          <w:noProof/>
          <w:sz w:val="20"/>
          <w:szCs w:val="20"/>
          <w:lang w:val="bg-BG"/>
        </w:rPr>
        <w:t xml:space="preserve">Подобряване на качеството на професионалната квалификация на работещите в горския сектор – разработване на концепция за обучение за повишаване на квалификацията и преквалификация на служителите в горския сектор; </w:t>
      </w:r>
    </w:p>
    <w:p w:rsidR="00ED1BE7" w:rsidRPr="004F571B" w:rsidRDefault="00ED1BE7" w:rsidP="00ED1BE7">
      <w:pPr>
        <w:ind w:firstLine="567"/>
        <w:jc w:val="both"/>
        <w:rPr>
          <w:bCs/>
          <w:iCs/>
          <w:noProof/>
          <w:sz w:val="20"/>
          <w:szCs w:val="20"/>
          <w:lang w:val="bg-BG"/>
        </w:rPr>
      </w:pPr>
      <w:r w:rsidRPr="004F571B">
        <w:rPr>
          <w:bCs/>
          <w:iCs/>
          <w:noProof/>
          <w:sz w:val="20"/>
          <w:szCs w:val="20"/>
          <w:lang w:val="bg-BG"/>
        </w:rPr>
        <w:t>Изпълнение на международни и национални програми и проекти в областта на горското стопанство и участие в работни форуми на Европейския съюз, подпомагащи политиките му в областта на горския сектор, както и осигуряване на международното сътрудничество по проблемите на горите;</w:t>
      </w:r>
    </w:p>
    <w:p w:rsidR="00ED1BE7" w:rsidRPr="004F571B" w:rsidRDefault="00ED1BE7" w:rsidP="00ED1BE7">
      <w:pPr>
        <w:ind w:firstLine="567"/>
        <w:jc w:val="both"/>
        <w:rPr>
          <w:bCs/>
          <w:iCs/>
          <w:noProof/>
          <w:sz w:val="20"/>
          <w:szCs w:val="20"/>
          <w:lang w:val="bg-BG"/>
        </w:rPr>
      </w:pPr>
      <w:r w:rsidRPr="004F571B">
        <w:rPr>
          <w:bCs/>
          <w:iCs/>
          <w:noProof/>
          <w:sz w:val="20"/>
          <w:szCs w:val="20"/>
          <w:lang w:val="bg-BG"/>
        </w:rPr>
        <w:t>Предоставяне на информация, извършване на административни и консултантски услуги на граждани и собственици на гори, на юридически лица и органи на държавната власт по въпроси, свързани с горското стопанство;</w:t>
      </w:r>
    </w:p>
    <w:p w:rsidR="00ED1BE7" w:rsidRPr="004F571B" w:rsidRDefault="00ED1BE7" w:rsidP="00ED1BE7">
      <w:pPr>
        <w:ind w:firstLine="567"/>
        <w:jc w:val="both"/>
        <w:rPr>
          <w:bCs/>
          <w:iCs/>
          <w:noProof/>
          <w:sz w:val="20"/>
          <w:szCs w:val="20"/>
        </w:rPr>
      </w:pPr>
      <w:r w:rsidRPr="004F571B">
        <w:rPr>
          <w:bCs/>
          <w:iCs/>
          <w:noProof/>
          <w:sz w:val="20"/>
          <w:szCs w:val="20"/>
          <w:lang w:val="bg-BG"/>
        </w:rPr>
        <w:t>За изпълнението на целите и приоритетите ще се извършва своевременно адаптиране на нормативната уредба и административните актове, ще се усъвършенстват системите на контрол, регистрите и информационната система поддържани от</w:t>
      </w:r>
      <w:r w:rsidR="00EC0938" w:rsidRPr="004F571B">
        <w:rPr>
          <w:bCs/>
          <w:iCs/>
          <w:noProof/>
          <w:sz w:val="20"/>
          <w:szCs w:val="20"/>
          <w:lang w:val="bg-BG"/>
        </w:rPr>
        <w:t xml:space="preserve"> Изпълнителна агенция по горите</w:t>
      </w:r>
      <w:r w:rsidR="00EC0938" w:rsidRPr="004F571B">
        <w:rPr>
          <w:bCs/>
          <w:iCs/>
          <w:noProof/>
          <w:sz w:val="20"/>
          <w:szCs w:val="20"/>
        </w:rPr>
        <w:t>.</w:t>
      </w:r>
    </w:p>
    <w:p w:rsidR="00ED1BE7" w:rsidRPr="004F571B" w:rsidRDefault="00ED1BE7" w:rsidP="00B83F90">
      <w:pPr>
        <w:ind w:firstLine="567"/>
        <w:jc w:val="both"/>
        <w:rPr>
          <w:b/>
          <w:noProof/>
          <w:sz w:val="20"/>
          <w:szCs w:val="20"/>
          <w:lang w:val="bg-BG"/>
        </w:rPr>
      </w:pPr>
    </w:p>
    <w:p w:rsidR="003A03B2" w:rsidRPr="004F571B" w:rsidRDefault="005D1B54" w:rsidP="003A03B2">
      <w:pPr>
        <w:ind w:firstLine="709"/>
        <w:jc w:val="both"/>
        <w:rPr>
          <w:i/>
          <w:noProof/>
          <w:sz w:val="20"/>
          <w:szCs w:val="20"/>
          <w:u w:val="single"/>
          <w:lang w:val="bg-BG"/>
        </w:rPr>
      </w:pPr>
      <w:r w:rsidRPr="004F571B">
        <w:rPr>
          <w:i/>
          <w:noProof/>
          <w:sz w:val="20"/>
          <w:szCs w:val="20"/>
          <w:u w:val="single"/>
          <w:lang w:val="bg-BG"/>
        </w:rPr>
        <w:t>Полза/ефект за обществото от провежданата политика</w:t>
      </w:r>
    </w:p>
    <w:p w:rsidR="005D1B54" w:rsidRPr="004F571B" w:rsidRDefault="005D1B54" w:rsidP="003A03B2">
      <w:pPr>
        <w:ind w:firstLine="709"/>
        <w:jc w:val="both"/>
        <w:rPr>
          <w:i/>
          <w:noProof/>
          <w:sz w:val="20"/>
          <w:szCs w:val="20"/>
          <w:u w:val="single"/>
          <w:lang w:val="bg-BG"/>
        </w:rPr>
      </w:pPr>
    </w:p>
    <w:p w:rsidR="003A03B2" w:rsidRPr="004F571B" w:rsidRDefault="003A03B2" w:rsidP="003A03B2">
      <w:pPr>
        <w:ind w:firstLine="709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Изпълнението на политиката е свързано с опазване на горите и дивеча в България, както и с гарантиране на устойчиво и многофункционално стопанисване на горите, т. е. на поддържане на баланса между екологични, социални и икономически ползи за обществото.</w:t>
      </w:r>
    </w:p>
    <w:p w:rsidR="003A03B2" w:rsidRPr="004F571B" w:rsidRDefault="003A03B2" w:rsidP="003A03B2">
      <w:pPr>
        <w:ind w:firstLine="709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 xml:space="preserve">1. Екологичен аспект– </w:t>
      </w:r>
      <w:r w:rsidR="00F8002D" w:rsidRPr="004F571B">
        <w:rPr>
          <w:noProof/>
          <w:sz w:val="20"/>
          <w:szCs w:val="20"/>
          <w:lang w:val="bg-BG"/>
        </w:rPr>
        <w:t>опазването и съхраняването на горите и дивеча е условие за борба с измененията на климата, осигуряване на питейната вода, опазване на биоразнообразието и местообитанията, защита срещу ерозията</w:t>
      </w:r>
      <w:r w:rsidR="00F8002D" w:rsidRPr="004F571B">
        <w:rPr>
          <w:noProof/>
          <w:sz w:val="20"/>
          <w:szCs w:val="20"/>
        </w:rPr>
        <w:t>;</w:t>
      </w:r>
    </w:p>
    <w:p w:rsidR="003A03B2" w:rsidRPr="004F571B" w:rsidRDefault="003A03B2" w:rsidP="003A03B2">
      <w:pPr>
        <w:ind w:firstLine="709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 xml:space="preserve">2. Социален аспект на ползите – </w:t>
      </w:r>
      <w:r w:rsidR="00F8002D" w:rsidRPr="004F571B">
        <w:rPr>
          <w:noProof/>
          <w:sz w:val="20"/>
          <w:szCs w:val="20"/>
          <w:lang w:val="bg-BG"/>
        </w:rPr>
        <w:t>правилното планиране на дейностите в горите, като създаване на нови гори, добив на дървесина и други лесовъдски мероприятия, създават допълнителна трудова заетост. Развитието на екотуризма поражда необходимост от допълнителни услуги, което също е предпоставка за висока степен на заетост. Подпомагане на собствениците на поземлени имоти в горските територии</w:t>
      </w:r>
      <w:r w:rsidR="00F8002D" w:rsidRPr="004F571B">
        <w:rPr>
          <w:noProof/>
          <w:sz w:val="20"/>
          <w:szCs w:val="20"/>
        </w:rPr>
        <w:t>;</w:t>
      </w:r>
    </w:p>
    <w:p w:rsidR="000D2DE6" w:rsidRPr="004F571B" w:rsidRDefault="003A03B2" w:rsidP="000D2DE6">
      <w:pPr>
        <w:ind w:firstLine="709"/>
        <w:jc w:val="both"/>
        <w:rPr>
          <w:noProof/>
          <w:color w:val="000000" w:themeColor="text1"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3. Икономически аспект на ползите – </w:t>
      </w:r>
      <w:r w:rsidR="000D2DE6" w:rsidRPr="004F571B">
        <w:rPr>
          <w:noProof/>
          <w:sz w:val="20"/>
          <w:szCs w:val="20"/>
          <w:lang w:val="bg-BG"/>
        </w:rPr>
        <w:t>увеличаването и опазването на горските ресурси и дивечовите запаси, търсенето на възможности за възмездяване на екосистемните ползи от горите, подобряване на ефективността от контрола, опазването на горите от пожари и незаконни действия гарантира увеличаването на приходите в горския сектор, респективно в държавния бюджет.</w:t>
      </w:r>
      <w:r w:rsidR="00991F37" w:rsidRPr="004F571B">
        <w:rPr>
          <w:noProof/>
          <w:sz w:val="20"/>
          <w:szCs w:val="20"/>
          <w:lang w:val="bg-BG"/>
        </w:rPr>
        <w:t xml:space="preserve"> </w:t>
      </w:r>
    </w:p>
    <w:p w:rsidR="003A03B2" w:rsidRPr="004F571B" w:rsidRDefault="003A03B2" w:rsidP="003A03B2">
      <w:pPr>
        <w:ind w:firstLine="709"/>
        <w:jc w:val="both"/>
        <w:rPr>
          <w:noProof/>
          <w:sz w:val="20"/>
          <w:szCs w:val="20"/>
          <w:lang w:val="bg-BG"/>
        </w:rPr>
      </w:pPr>
    </w:p>
    <w:p w:rsidR="00442857" w:rsidRPr="004F571B" w:rsidRDefault="00442857" w:rsidP="003A03B2">
      <w:pPr>
        <w:ind w:firstLine="709"/>
        <w:jc w:val="both"/>
        <w:rPr>
          <w:noProof/>
          <w:sz w:val="20"/>
          <w:szCs w:val="20"/>
          <w:lang w:val="bg-BG"/>
        </w:rPr>
      </w:pPr>
    </w:p>
    <w:p w:rsidR="003A03B2" w:rsidRPr="004F571B" w:rsidRDefault="003A03B2" w:rsidP="00A231A0">
      <w:pPr>
        <w:pStyle w:val="Char"/>
        <w:ind w:firstLine="567"/>
        <w:rPr>
          <w:rFonts w:ascii="Times New Roman" w:hAnsi="Times New Roman"/>
          <w:i/>
          <w:noProof/>
          <w:u w:val="single"/>
          <w:lang w:val="bg-BG"/>
        </w:rPr>
      </w:pPr>
      <w:r w:rsidRPr="004F571B">
        <w:rPr>
          <w:rFonts w:ascii="Times New Roman" w:hAnsi="Times New Roman"/>
          <w:i/>
          <w:noProof/>
          <w:u w:val="single"/>
          <w:lang w:val="bg-BG"/>
        </w:rPr>
        <w:t>Взаимоотношения с други институции, допринасящи за изпълнение на политиката</w:t>
      </w:r>
    </w:p>
    <w:p w:rsidR="003A03B2" w:rsidRPr="004F571B" w:rsidRDefault="00196F17" w:rsidP="00595C94">
      <w:pPr>
        <w:ind w:firstLine="708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Държавни горски предприятия, Лесотехнически университет, Институт по гората, Министерство на вътрешните работи, Национална агенция по приходите, Министерство на околната среда и водите, Министерство на регионалното развитие и благоустройството, Министерство на финансите, неправителствени и браншови организации и други</w:t>
      </w:r>
      <w:r w:rsidR="003A03B2" w:rsidRPr="004F571B">
        <w:rPr>
          <w:noProof/>
          <w:sz w:val="20"/>
          <w:szCs w:val="20"/>
          <w:lang w:val="bg-BG"/>
        </w:rPr>
        <w:t>.</w:t>
      </w:r>
    </w:p>
    <w:p w:rsidR="003A03B2" w:rsidRPr="004F571B" w:rsidRDefault="003A03B2" w:rsidP="00595C94">
      <w:pPr>
        <w:pStyle w:val="Char"/>
        <w:jc w:val="both"/>
        <w:rPr>
          <w:rFonts w:ascii="Times New Roman" w:hAnsi="Times New Roman"/>
          <w:i/>
          <w:noProof/>
          <w:u w:val="single"/>
          <w:lang w:val="bg-BG"/>
        </w:rPr>
      </w:pPr>
    </w:p>
    <w:p w:rsidR="003A03B2" w:rsidRPr="004F571B" w:rsidRDefault="003A03B2" w:rsidP="00EE22A5">
      <w:pPr>
        <w:spacing w:before="120" w:after="120"/>
        <w:ind w:firstLine="567"/>
        <w:jc w:val="both"/>
        <w:rPr>
          <w:i/>
          <w:noProof/>
          <w:sz w:val="20"/>
          <w:szCs w:val="20"/>
          <w:u w:val="single"/>
          <w:lang w:val="bg-BG"/>
        </w:rPr>
      </w:pPr>
      <w:r w:rsidRPr="004F571B">
        <w:rPr>
          <w:i/>
          <w:noProof/>
          <w:sz w:val="20"/>
          <w:szCs w:val="20"/>
          <w:u w:val="single"/>
          <w:lang w:val="bg-BG"/>
        </w:rPr>
        <w:t>Информация за наличността и качеството на данните:</w:t>
      </w:r>
    </w:p>
    <w:p w:rsidR="003A03B2" w:rsidRPr="004F571B" w:rsidRDefault="003A03B2" w:rsidP="003A03B2">
      <w:pPr>
        <w:spacing w:before="120" w:after="120"/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Данните се налични в Изпълнителна агенция по горите</w:t>
      </w:r>
    </w:p>
    <w:p w:rsidR="003F30EB" w:rsidRPr="004F571B" w:rsidRDefault="003F30EB" w:rsidP="00EE22A5">
      <w:pPr>
        <w:spacing w:before="120" w:after="120"/>
        <w:ind w:firstLine="567"/>
        <w:jc w:val="both"/>
        <w:rPr>
          <w:i/>
          <w:noProof/>
          <w:sz w:val="20"/>
          <w:szCs w:val="20"/>
          <w:u w:val="single"/>
          <w:lang w:val="bg-BG"/>
        </w:rPr>
      </w:pPr>
    </w:p>
    <w:p w:rsidR="003A03B2" w:rsidRPr="004F571B" w:rsidRDefault="003A03B2" w:rsidP="00EE22A5">
      <w:pPr>
        <w:spacing w:before="120" w:after="120"/>
        <w:ind w:firstLine="567"/>
        <w:jc w:val="both"/>
        <w:rPr>
          <w:i/>
          <w:noProof/>
          <w:sz w:val="20"/>
          <w:szCs w:val="20"/>
          <w:u w:val="single"/>
          <w:lang w:val="bg-BG"/>
        </w:rPr>
      </w:pPr>
      <w:r w:rsidRPr="004F571B">
        <w:rPr>
          <w:i/>
          <w:noProof/>
          <w:sz w:val="20"/>
          <w:szCs w:val="20"/>
          <w:u w:val="single"/>
          <w:lang w:val="bg-BG"/>
        </w:rPr>
        <w:t>Показатели за полза/ефект и целеви стойности</w:t>
      </w:r>
    </w:p>
    <w:p w:rsidR="00442857" w:rsidRPr="004F571B" w:rsidRDefault="00442857" w:rsidP="00B851FE">
      <w:pPr>
        <w:pStyle w:val="Char"/>
        <w:jc w:val="center"/>
        <w:rPr>
          <w:rFonts w:ascii="Times New Roman" w:hAnsi="Times New Roman"/>
          <w:b/>
          <w:bCs/>
          <w:noProof/>
          <w:color w:val="000000"/>
          <w:lang w:val="bg-BG"/>
        </w:rPr>
      </w:pPr>
    </w:p>
    <w:p w:rsidR="001E25A1" w:rsidRPr="004F571B" w:rsidRDefault="00333B0A" w:rsidP="00B851FE">
      <w:pPr>
        <w:pStyle w:val="Char"/>
        <w:jc w:val="center"/>
        <w:rPr>
          <w:rFonts w:ascii="Times New Roman" w:hAnsi="Times New Roman"/>
          <w:b/>
          <w:bCs/>
          <w:noProof/>
          <w:color w:val="000000"/>
          <w:lang w:val="bg-BG"/>
        </w:rPr>
      </w:pPr>
      <w:r w:rsidRPr="004F571B">
        <w:rPr>
          <w:rFonts w:ascii="Times New Roman" w:hAnsi="Times New Roman"/>
          <w:b/>
          <w:bCs/>
          <w:noProof/>
          <w:color w:val="000000"/>
          <w:lang w:val="bg-BG"/>
        </w:rPr>
        <w:t>ПОЛИТИКА В ОБЛАСТТА НА СЪХРАНЯВАНЕТО И УВЕЛИЧАВАНЕТО НА ГОРИТЕ И ДИВЕЧА</w:t>
      </w:r>
    </w:p>
    <w:p w:rsidR="00442857" w:rsidRPr="004F571B" w:rsidRDefault="00442857" w:rsidP="002F5B47">
      <w:pPr>
        <w:rPr>
          <w:b/>
          <w:bCs/>
          <w:noProof/>
          <w:color w:val="000000"/>
          <w:sz w:val="20"/>
          <w:szCs w:val="20"/>
          <w:lang w:val="bg-BG"/>
        </w:rPr>
      </w:pPr>
    </w:p>
    <w:tbl>
      <w:tblPr>
        <w:tblW w:w="8200" w:type="dxa"/>
        <w:jc w:val="center"/>
        <w:tblLook w:val="04A0" w:firstRow="1" w:lastRow="0" w:firstColumn="1" w:lastColumn="0" w:noHBand="0" w:noVBand="1"/>
      </w:tblPr>
      <w:tblGrid>
        <w:gridCol w:w="700"/>
        <w:gridCol w:w="3440"/>
        <w:gridCol w:w="1180"/>
        <w:gridCol w:w="960"/>
        <w:gridCol w:w="1070"/>
        <w:gridCol w:w="1070"/>
      </w:tblGrid>
      <w:tr w:rsidR="00981305" w:rsidRPr="004F571B" w:rsidTr="00981305">
        <w:trPr>
          <w:trHeight w:val="300"/>
          <w:jc w:val="center"/>
        </w:trPr>
        <w:tc>
          <w:tcPr>
            <w:tcW w:w="8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981305" w:rsidRPr="004F571B" w:rsidRDefault="009813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ПОКАЗАТЕЛИТЕ ЗА ИЗПЪЛНЕНИЕ И ЦЕЛЕВИ СТОЙНОСТИ</w:t>
            </w:r>
          </w:p>
        </w:tc>
      </w:tr>
      <w:tr w:rsidR="00981305" w:rsidRPr="004F571B" w:rsidTr="00981305">
        <w:trPr>
          <w:trHeight w:val="270"/>
          <w:jc w:val="center"/>
        </w:trPr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981305" w:rsidRPr="004F571B" w:rsidRDefault="00981305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Ползи/ефекти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1305" w:rsidRPr="004F571B" w:rsidRDefault="009813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Мерна единица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1305" w:rsidRPr="004F571B" w:rsidRDefault="009813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Целева стойност</w:t>
            </w:r>
          </w:p>
        </w:tc>
      </w:tr>
      <w:tr w:rsidR="00981305" w:rsidRPr="004F571B" w:rsidTr="00981305">
        <w:trPr>
          <w:trHeight w:val="300"/>
          <w:jc w:val="center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981305" w:rsidRPr="004F571B" w:rsidRDefault="009813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981305" w:rsidRPr="004F571B" w:rsidRDefault="0098130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Показатели за изпълнение</w:t>
            </w: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05" w:rsidRPr="004F571B" w:rsidRDefault="0098130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1305" w:rsidRPr="004F571B" w:rsidRDefault="009813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Проект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1305" w:rsidRPr="004F571B" w:rsidRDefault="009813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 xml:space="preserve">Прогноза 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1305" w:rsidRPr="004F571B" w:rsidRDefault="009813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 xml:space="preserve">Прогноза  </w:t>
            </w:r>
          </w:p>
        </w:tc>
      </w:tr>
      <w:tr w:rsidR="00981305" w:rsidRPr="004F571B" w:rsidTr="00981305">
        <w:trPr>
          <w:trHeight w:val="300"/>
          <w:jc w:val="center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05" w:rsidRPr="004F571B" w:rsidRDefault="0098130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05" w:rsidRPr="004F571B" w:rsidRDefault="0098130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305" w:rsidRPr="004F571B" w:rsidRDefault="0098130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1305" w:rsidRPr="004F571B" w:rsidRDefault="009813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2026 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1305" w:rsidRPr="004F571B" w:rsidRDefault="009813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2027 г.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981305" w:rsidRPr="004F571B" w:rsidRDefault="009813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2028 г.</w:t>
            </w:r>
          </w:p>
        </w:tc>
      </w:tr>
      <w:tr w:rsidR="00981305" w:rsidRPr="004F571B" w:rsidTr="00981305">
        <w:trPr>
          <w:trHeight w:val="102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305" w:rsidRPr="004F571B" w:rsidRDefault="00981305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Издадена на български език Национална стратегия за развитие на горския сектор в Република България за периода до 2030 г.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0</w:t>
            </w:r>
          </w:p>
        </w:tc>
      </w:tr>
      <w:tr w:rsidR="00981305" w:rsidRPr="004F571B" w:rsidTr="00981305">
        <w:trPr>
          <w:trHeight w:val="127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305" w:rsidRPr="004F571B" w:rsidRDefault="00981305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Инвентаризирани горски територии и изработване на изготвени планове за ловностопански дейности и дейности по опазване на горските територии от пожари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Хил. ха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380</w:t>
            </w:r>
          </w:p>
        </w:tc>
      </w:tr>
      <w:tr w:rsidR="00981305" w:rsidRPr="004F571B" w:rsidTr="00981305">
        <w:trPr>
          <w:trHeight w:val="51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305" w:rsidRPr="004F571B" w:rsidRDefault="00981305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Изготвени областни планове за развитие на горските територии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0</w:t>
            </w:r>
          </w:p>
        </w:tc>
      </w:tr>
      <w:tr w:rsidR="00981305" w:rsidRPr="004F571B" w:rsidTr="00981305">
        <w:trPr>
          <w:trHeight w:val="51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305" w:rsidRPr="004F571B" w:rsidRDefault="00981305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Състояние на запаса на благороден елен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35 000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35 000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35 000</w:t>
            </w:r>
          </w:p>
        </w:tc>
      </w:tr>
      <w:tr w:rsidR="00981305" w:rsidRPr="004F571B" w:rsidTr="00981305">
        <w:trPr>
          <w:trHeight w:val="765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305" w:rsidRPr="004F571B" w:rsidRDefault="00981305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Извършени проверки, свързани с контролната дейност по съхраняване и увеличаване на горите и дивеча.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193 400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204 400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204 400</w:t>
            </w:r>
          </w:p>
        </w:tc>
      </w:tr>
      <w:tr w:rsidR="00981305" w:rsidRPr="004F571B" w:rsidTr="00981305">
        <w:trPr>
          <w:trHeight w:val="510"/>
          <w:jc w:val="center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305" w:rsidRPr="004F571B" w:rsidRDefault="00981305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Консултирани собственици на гори и  ползватели на дървесина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305" w:rsidRPr="004F571B" w:rsidRDefault="00981305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2 600</w:t>
            </w:r>
          </w:p>
        </w:tc>
      </w:tr>
    </w:tbl>
    <w:p w:rsidR="00417F5A" w:rsidRPr="004F571B" w:rsidRDefault="00417F5A" w:rsidP="002F5B47">
      <w:pPr>
        <w:rPr>
          <w:b/>
          <w:bCs/>
          <w:noProof/>
          <w:color w:val="000000"/>
          <w:sz w:val="20"/>
          <w:szCs w:val="20"/>
          <w:lang w:val="bg-BG"/>
        </w:rPr>
      </w:pPr>
    </w:p>
    <w:p w:rsidR="00417F5A" w:rsidRPr="004F571B" w:rsidRDefault="00417F5A" w:rsidP="002F5B47">
      <w:pPr>
        <w:rPr>
          <w:b/>
          <w:bCs/>
          <w:noProof/>
          <w:color w:val="000000"/>
          <w:sz w:val="20"/>
          <w:szCs w:val="20"/>
          <w:lang w:val="bg-BG"/>
        </w:rPr>
      </w:pPr>
    </w:p>
    <w:p w:rsidR="00417F5A" w:rsidRDefault="00417F5A" w:rsidP="002F5B47">
      <w:pPr>
        <w:rPr>
          <w:b/>
          <w:bCs/>
          <w:noProof/>
          <w:color w:val="000000"/>
          <w:sz w:val="20"/>
          <w:szCs w:val="20"/>
          <w:lang w:val="bg-BG"/>
        </w:rPr>
      </w:pPr>
    </w:p>
    <w:p w:rsidR="003B5B24" w:rsidRDefault="003B5B24" w:rsidP="002F5B47">
      <w:pPr>
        <w:rPr>
          <w:b/>
          <w:bCs/>
          <w:noProof/>
          <w:color w:val="000000"/>
          <w:sz w:val="20"/>
          <w:szCs w:val="20"/>
          <w:lang w:val="bg-BG"/>
        </w:rPr>
      </w:pPr>
    </w:p>
    <w:p w:rsidR="003B5B24" w:rsidRDefault="003B5B24" w:rsidP="002F5B47">
      <w:pPr>
        <w:rPr>
          <w:b/>
          <w:bCs/>
          <w:noProof/>
          <w:color w:val="000000"/>
          <w:sz w:val="20"/>
          <w:szCs w:val="20"/>
          <w:lang w:val="bg-BG"/>
        </w:rPr>
      </w:pPr>
    </w:p>
    <w:p w:rsidR="003B5B24" w:rsidRDefault="003B5B24" w:rsidP="002F5B47">
      <w:pPr>
        <w:rPr>
          <w:b/>
          <w:bCs/>
          <w:noProof/>
          <w:color w:val="000000"/>
          <w:sz w:val="20"/>
          <w:szCs w:val="20"/>
          <w:lang w:val="bg-BG"/>
        </w:rPr>
      </w:pPr>
    </w:p>
    <w:p w:rsidR="003B5B24" w:rsidRDefault="003B5B24" w:rsidP="002F5B47">
      <w:pPr>
        <w:rPr>
          <w:b/>
          <w:bCs/>
          <w:noProof/>
          <w:color w:val="000000"/>
          <w:sz w:val="20"/>
          <w:szCs w:val="20"/>
          <w:lang w:val="bg-BG"/>
        </w:rPr>
      </w:pPr>
    </w:p>
    <w:p w:rsidR="003B5B24" w:rsidRDefault="003B5B24" w:rsidP="002F5B47">
      <w:pPr>
        <w:rPr>
          <w:b/>
          <w:bCs/>
          <w:noProof/>
          <w:color w:val="000000"/>
          <w:sz w:val="20"/>
          <w:szCs w:val="20"/>
          <w:lang w:val="bg-BG"/>
        </w:rPr>
      </w:pPr>
    </w:p>
    <w:p w:rsidR="003B5B24" w:rsidRDefault="003B5B24" w:rsidP="002F5B47">
      <w:pPr>
        <w:rPr>
          <w:b/>
          <w:bCs/>
          <w:noProof/>
          <w:color w:val="000000"/>
          <w:sz w:val="20"/>
          <w:szCs w:val="20"/>
          <w:lang w:val="bg-BG"/>
        </w:rPr>
      </w:pPr>
    </w:p>
    <w:p w:rsidR="003B5B24" w:rsidRDefault="003B5B24" w:rsidP="002F5B47">
      <w:pPr>
        <w:rPr>
          <w:b/>
          <w:bCs/>
          <w:noProof/>
          <w:color w:val="000000"/>
          <w:sz w:val="20"/>
          <w:szCs w:val="20"/>
          <w:lang w:val="bg-BG"/>
        </w:rPr>
      </w:pPr>
    </w:p>
    <w:p w:rsidR="003B5B24" w:rsidRDefault="003B5B24" w:rsidP="002F5B47">
      <w:pPr>
        <w:rPr>
          <w:b/>
          <w:bCs/>
          <w:noProof/>
          <w:color w:val="000000"/>
          <w:sz w:val="20"/>
          <w:szCs w:val="20"/>
          <w:lang w:val="bg-BG"/>
        </w:rPr>
      </w:pPr>
    </w:p>
    <w:p w:rsidR="003B5B24" w:rsidRDefault="003B5B24" w:rsidP="002F5B47">
      <w:pPr>
        <w:rPr>
          <w:b/>
          <w:bCs/>
          <w:noProof/>
          <w:color w:val="000000"/>
          <w:sz w:val="20"/>
          <w:szCs w:val="20"/>
          <w:lang w:val="bg-BG"/>
        </w:rPr>
      </w:pPr>
    </w:p>
    <w:p w:rsidR="003B5B24" w:rsidRDefault="003B5B24" w:rsidP="002F5B47">
      <w:pPr>
        <w:rPr>
          <w:b/>
          <w:bCs/>
          <w:noProof/>
          <w:color w:val="000000"/>
          <w:sz w:val="20"/>
          <w:szCs w:val="20"/>
          <w:lang w:val="bg-BG"/>
        </w:rPr>
      </w:pPr>
    </w:p>
    <w:p w:rsidR="003B5B24" w:rsidRDefault="003B5B24" w:rsidP="002F5B47">
      <w:pPr>
        <w:rPr>
          <w:b/>
          <w:bCs/>
          <w:noProof/>
          <w:color w:val="000000"/>
          <w:sz w:val="20"/>
          <w:szCs w:val="20"/>
          <w:lang w:val="bg-BG"/>
        </w:rPr>
      </w:pPr>
    </w:p>
    <w:p w:rsidR="003B5B24" w:rsidRDefault="003B5B24" w:rsidP="002F5B47">
      <w:pPr>
        <w:rPr>
          <w:b/>
          <w:bCs/>
          <w:noProof/>
          <w:color w:val="000000"/>
          <w:sz w:val="20"/>
          <w:szCs w:val="20"/>
          <w:lang w:val="bg-BG"/>
        </w:rPr>
      </w:pPr>
    </w:p>
    <w:p w:rsidR="003B5B24" w:rsidRPr="004F571B" w:rsidRDefault="003B5B24" w:rsidP="002F5B47">
      <w:pPr>
        <w:rPr>
          <w:b/>
          <w:bCs/>
          <w:noProof/>
          <w:color w:val="000000"/>
          <w:sz w:val="20"/>
          <w:szCs w:val="20"/>
          <w:lang w:val="bg-BG"/>
        </w:rPr>
      </w:pPr>
    </w:p>
    <w:p w:rsidR="00417F5A" w:rsidRPr="003B5B24" w:rsidRDefault="00417F5A" w:rsidP="00134CF4">
      <w:pPr>
        <w:pStyle w:val="Heading1"/>
        <w:numPr>
          <w:ilvl w:val="0"/>
          <w:numId w:val="4"/>
        </w:numPr>
        <w:tabs>
          <w:tab w:val="left" w:pos="0"/>
          <w:tab w:val="left" w:pos="426"/>
        </w:tabs>
        <w:ind w:left="0" w:firstLine="0"/>
        <w:rPr>
          <w:noProof/>
          <w:color w:val="000000"/>
          <w:sz w:val="20"/>
          <w:lang w:val="bg-BG"/>
        </w:rPr>
      </w:pPr>
      <w:bookmarkStart w:id="10" w:name="_Toc212813955"/>
      <w:r w:rsidRPr="003B5B24">
        <w:rPr>
          <w:noProof/>
          <w:sz w:val="20"/>
          <w:lang w:val="bg-BG"/>
        </w:rPr>
        <w:lastRenderedPageBreak/>
        <w:t xml:space="preserve">ОСНОВНИ ПАРАМЕТРИ НА </w:t>
      </w:r>
      <w:r w:rsidR="00134CF4" w:rsidRPr="003B5B24">
        <w:rPr>
          <w:noProof/>
          <w:sz w:val="20"/>
          <w:lang w:val="bg-BG"/>
        </w:rPr>
        <w:t xml:space="preserve">ПРОЕКТОБЮДЖЕТА ЗА 2026 Г. И НА АКТУАЛИЗИРАНАТА БЮДЖЕТНА ПРОГНОЗА ЗА ПЕРИОДА </w:t>
      </w:r>
      <w:r w:rsidR="003C074A" w:rsidRPr="003B5B24">
        <w:rPr>
          <w:noProof/>
          <w:sz w:val="20"/>
          <w:lang w:val="bg-BG"/>
        </w:rPr>
        <w:t>202</w:t>
      </w:r>
      <w:r w:rsidR="00134CF4" w:rsidRPr="003B5B24">
        <w:rPr>
          <w:noProof/>
          <w:sz w:val="20"/>
          <w:lang w:val="bg-BG"/>
        </w:rPr>
        <w:t>7</w:t>
      </w:r>
      <w:r w:rsidR="003C074A" w:rsidRPr="003B5B24">
        <w:rPr>
          <w:noProof/>
          <w:sz w:val="20"/>
          <w:lang w:val="bg-BG"/>
        </w:rPr>
        <w:t>-2028</w:t>
      </w:r>
      <w:r w:rsidRPr="003B5B24">
        <w:rPr>
          <w:noProof/>
          <w:sz w:val="20"/>
          <w:lang w:val="bg-BG"/>
        </w:rPr>
        <w:t xml:space="preserve"> г.</w:t>
      </w:r>
      <w:bookmarkEnd w:id="10"/>
    </w:p>
    <w:p w:rsidR="00417F5A" w:rsidRPr="004F571B" w:rsidRDefault="00417F5A" w:rsidP="00417F5A">
      <w:pPr>
        <w:jc w:val="center"/>
        <w:rPr>
          <w:b/>
          <w:noProof/>
          <w:color w:val="000000"/>
          <w:sz w:val="20"/>
          <w:szCs w:val="20"/>
          <w:highlight w:val="cyan"/>
          <w:lang w:val="bg-BG"/>
        </w:rPr>
      </w:pPr>
    </w:p>
    <w:p w:rsidR="00417F5A" w:rsidRPr="004F571B" w:rsidRDefault="00417F5A" w:rsidP="002F5B47">
      <w:pPr>
        <w:rPr>
          <w:b/>
          <w:bCs/>
          <w:noProof/>
          <w:color w:val="000000"/>
          <w:sz w:val="20"/>
          <w:szCs w:val="20"/>
          <w:highlight w:val="cyan"/>
          <w:lang w:val="bg-BG"/>
        </w:rPr>
      </w:pPr>
    </w:p>
    <w:p w:rsidR="00B6685E" w:rsidRPr="004F571B" w:rsidRDefault="00887970" w:rsidP="002F5B47">
      <w:pPr>
        <w:rPr>
          <w:b/>
          <w:bCs/>
          <w:noProof/>
          <w:color w:val="000000"/>
          <w:sz w:val="20"/>
          <w:szCs w:val="20"/>
          <w:lang w:val="bg-BG"/>
        </w:rPr>
      </w:pPr>
      <w:r w:rsidRPr="003B5B24">
        <w:rPr>
          <w:b/>
          <w:bCs/>
          <w:noProof/>
          <w:color w:val="000000"/>
          <w:sz w:val="20"/>
          <w:szCs w:val="20"/>
          <w:lang w:val="bg-BG"/>
        </w:rPr>
        <w:t>Описание на приходите</w:t>
      </w:r>
    </w:p>
    <w:p w:rsidR="00391E43" w:rsidRPr="004F571B" w:rsidRDefault="00391E43" w:rsidP="002F5B47">
      <w:pPr>
        <w:rPr>
          <w:b/>
          <w:bCs/>
          <w:noProof/>
          <w:color w:val="000000"/>
          <w:sz w:val="20"/>
          <w:szCs w:val="20"/>
          <w:lang w:val="bg-BG"/>
        </w:rPr>
      </w:pPr>
    </w:p>
    <w:p w:rsidR="00F31824" w:rsidRDefault="00F31824" w:rsidP="002F5B47">
      <w:pPr>
        <w:rPr>
          <w:b/>
          <w:bCs/>
          <w:noProof/>
          <w:color w:val="000000"/>
          <w:sz w:val="20"/>
          <w:szCs w:val="20"/>
          <w:lang w:val="bg-BG"/>
        </w:rPr>
      </w:pPr>
    </w:p>
    <w:tbl>
      <w:tblPr>
        <w:tblW w:w="7900" w:type="dxa"/>
        <w:jc w:val="center"/>
        <w:tblLook w:val="04A0" w:firstRow="1" w:lastRow="0" w:firstColumn="1" w:lastColumn="0" w:noHBand="0" w:noVBand="1"/>
      </w:tblPr>
      <w:tblGrid>
        <w:gridCol w:w="3340"/>
        <w:gridCol w:w="1520"/>
        <w:gridCol w:w="1520"/>
        <w:gridCol w:w="1520"/>
      </w:tblGrid>
      <w:tr w:rsidR="004840A7" w:rsidTr="004840A7">
        <w:trPr>
          <w:trHeight w:val="300"/>
          <w:jc w:val="center"/>
        </w:trPr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ПРИХОДИ</w:t>
            </w:r>
          </w:p>
        </w:tc>
        <w:tc>
          <w:tcPr>
            <w:tcW w:w="1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Проект 2026 г.</w:t>
            </w:r>
          </w:p>
        </w:tc>
        <w:tc>
          <w:tcPr>
            <w:tcW w:w="1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Прогноза 2027 г.</w:t>
            </w:r>
          </w:p>
        </w:tc>
        <w:tc>
          <w:tcPr>
            <w:tcW w:w="1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Прогноза 2028 г.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(в хил. евро)</w:t>
            </w:r>
          </w:p>
        </w:tc>
        <w:tc>
          <w:tcPr>
            <w:tcW w:w="1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5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</w:tr>
      <w:tr w:rsidR="004840A7" w:rsidTr="004840A7">
        <w:trPr>
          <w:trHeight w:val="315"/>
          <w:jc w:val="center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Общо приходи: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118 801,7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120 715,0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120 715,0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Данъчни приходи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Неданъчни приходи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118 801,7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120 715,0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120 715,0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Приходи и доходи от собственост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58 278,9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58 278,9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58 278,9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Приходи от държавни такси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52 853,4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54 766,7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54 766,7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Глоби, санкции и наказателни лихви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1 022,6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1 022,6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1 022,6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200" w:firstLine="36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Други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6 646,8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6 646,8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6 646,8</w:t>
            </w:r>
          </w:p>
        </w:tc>
      </w:tr>
    </w:tbl>
    <w:p w:rsidR="00235C50" w:rsidRDefault="00235C50" w:rsidP="002F5B47">
      <w:pPr>
        <w:rPr>
          <w:b/>
          <w:bCs/>
          <w:noProof/>
          <w:color w:val="000000"/>
          <w:sz w:val="20"/>
          <w:szCs w:val="20"/>
          <w:lang w:val="bg-BG"/>
        </w:rPr>
      </w:pPr>
    </w:p>
    <w:p w:rsidR="00EE2525" w:rsidRPr="004F571B" w:rsidRDefault="00EE2525" w:rsidP="008E475A">
      <w:pPr>
        <w:ind w:firstLine="709"/>
        <w:jc w:val="both"/>
        <w:rPr>
          <w:noProof/>
          <w:color w:val="000000"/>
          <w:sz w:val="20"/>
          <w:szCs w:val="20"/>
          <w:lang w:val="bg-BG"/>
        </w:rPr>
      </w:pPr>
    </w:p>
    <w:p w:rsidR="00EE2525" w:rsidRPr="004F571B" w:rsidRDefault="00EE2525" w:rsidP="008E475A">
      <w:pPr>
        <w:ind w:firstLine="709"/>
        <w:jc w:val="both"/>
        <w:rPr>
          <w:noProof/>
          <w:color w:val="000000"/>
          <w:sz w:val="20"/>
          <w:szCs w:val="20"/>
          <w:lang w:val="bg-BG"/>
        </w:rPr>
      </w:pPr>
    </w:p>
    <w:p w:rsidR="008E475A" w:rsidRPr="004F571B" w:rsidRDefault="00D16ABD" w:rsidP="008E475A">
      <w:pPr>
        <w:ind w:firstLine="709"/>
        <w:jc w:val="both"/>
        <w:rPr>
          <w:noProof/>
          <w:color w:val="000000"/>
          <w:sz w:val="20"/>
          <w:szCs w:val="20"/>
          <w:lang w:val="bg-BG"/>
        </w:rPr>
      </w:pPr>
      <w:r w:rsidRPr="004F571B">
        <w:rPr>
          <w:noProof/>
          <w:color w:val="000000"/>
          <w:sz w:val="20"/>
          <w:szCs w:val="20"/>
          <w:lang w:val="bg-BG"/>
        </w:rPr>
        <w:t>Министерство на земеделието</w:t>
      </w:r>
      <w:r w:rsidR="00C253B4" w:rsidRPr="004F571B">
        <w:rPr>
          <w:noProof/>
          <w:color w:val="000000"/>
          <w:sz w:val="20"/>
          <w:szCs w:val="20"/>
          <w:lang w:val="bg-BG"/>
        </w:rPr>
        <w:t xml:space="preserve"> и храните</w:t>
      </w:r>
      <w:r w:rsidRPr="004F571B">
        <w:rPr>
          <w:noProof/>
          <w:color w:val="000000"/>
          <w:sz w:val="20"/>
          <w:szCs w:val="20"/>
          <w:lang w:val="bg-BG"/>
        </w:rPr>
        <w:t xml:space="preserve"> </w:t>
      </w:r>
      <w:r w:rsidR="008E475A" w:rsidRPr="004F571B">
        <w:rPr>
          <w:noProof/>
          <w:color w:val="000000"/>
          <w:sz w:val="20"/>
          <w:szCs w:val="20"/>
          <w:lang w:val="bg-BG"/>
        </w:rPr>
        <w:t>е администрация, която събира само неданъчни приходи.</w:t>
      </w:r>
    </w:p>
    <w:p w:rsidR="008E475A" w:rsidRPr="004F571B" w:rsidRDefault="008E475A" w:rsidP="008E475A">
      <w:pPr>
        <w:ind w:firstLine="709"/>
        <w:jc w:val="both"/>
        <w:rPr>
          <w:noProof/>
          <w:color w:val="000000"/>
          <w:sz w:val="20"/>
          <w:szCs w:val="20"/>
          <w:lang w:val="bg-BG"/>
        </w:rPr>
      </w:pPr>
      <w:r w:rsidRPr="004F571B">
        <w:rPr>
          <w:noProof/>
          <w:color w:val="000000"/>
          <w:sz w:val="20"/>
          <w:szCs w:val="20"/>
          <w:lang w:val="bg-BG"/>
        </w:rPr>
        <w:t>Най-голям дял на събраните приходи от</w:t>
      </w:r>
      <w:r w:rsidR="00D16ABD" w:rsidRPr="004F571B">
        <w:rPr>
          <w:noProof/>
          <w:color w:val="000000"/>
          <w:sz w:val="20"/>
          <w:szCs w:val="20"/>
          <w:lang w:val="bg-BG"/>
        </w:rPr>
        <w:t xml:space="preserve"> Министерството на земеделието</w:t>
      </w:r>
      <w:r w:rsidR="005E4F20" w:rsidRPr="004F571B">
        <w:rPr>
          <w:noProof/>
          <w:color w:val="000000"/>
          <w:sz w:val="20"/>
          <w:szCs w:val="20"/>
          <w:lang w:val="bg-BG"/>
        </w:rPr>
        <w:t xml:space="preserve"> и храните</w:t>
      </w:r>
      <w:r w:rsidR="00D16ABD" w:rsidRPr="004F571B">
        <w:rPr>
          <w:noProof/>
          <w:color w:val="000000"/>
          <w:sz w:val="20"/>
          <w:szCs w:val="20"/>
          <w:lang w:val="bg-BG"/>
        </w:rPr>
        <w:t xml:space="preserve"> </w:t>
      </w:r>
      <w:r w:rsidRPr="004F571B">
        <w:rPr>
          <w:noProof/>
          <w:color w:val="000000"/>
          <w:sz w:val="20"/>
          <w:szCs w:val="20"/>
          <w:lang w:val="bg-BG"/>
        </w:rPr>
        <w:t>традиционно заемат постъпленията от държавни такси, които в основната си част представляват постъпления от такси, събирани по Закона за опазване на земеделските земи и Закона за собствеността и п</w:t>
      </w:r>
      <w:r w:rsidR="005B5C11" w:rsidRPr="004F571B">
        <w:rPr>
          <w:noProof/>
          <w:color w:val="000000"/>
          <w:sz w:val="20"/>
          <w:szCs w:val="20"/>
          <w:lang w:val="bg-BG"/>
        </w:rPr>
        <w:t>олзването на земеделските земи,</w:t>
      </w:r>
      <w:r w:rsidRPr="004F571B">
        <w:rPr>
          <w:noProof/>
          <w:color w:val="000000"/>
          <w:sz w:val="20"/>
          <w:szCs w:val="20"/>
          <w:lang w:val="bg-BG"/>
        </w:rPr>
        <w:t xml:space="preserve"> по</w:t>
      </w:r>
      <w:r w:rsidR="00D16ABD" w:rsidRPr="004F571B">
        <w:rPr>
          <w:noProof/>
          <w:color w:val="000000"/>
          <w:sz w:val="20"/>
          <w:szCs w:val="20"/>
          <w:lang w:val="bg-BG"/>
        </w:rPr>
        <w:t xml:space="preserve"> Закона за защита на растенията.</w:t>
      </w:r>
      <w:r w:rsidRPr="004F571B">
        <w:rPr>
          <w:noProof/>
          <w:color w:val="000000"/>
          <w:sz w:val="20"/>
          <w:szCs w:val="20"/>
          <w:lang w:val="bg-BG"/>
        </w:rPr>
        <w:t xml:space="preserve"> </w:t>
      </w:r>
    </w:p>
    <w:p w:rsidR="008E475A" w:rsidRPr="004F571B" w:rsidRDefault="008E475A" w:rsidP="008E475A">
      <w:pPr>
        <w:ind w:firstLine="709"/>
        <w:jc w:val="both"/>
        <w:rPr>
          <w:noProof/>
          <w:color w:val="000000"/>
          <w:sz w:val="20"/>
          <w:szCs w:val="20"/>
          <w:lang w:val="bg-BG"/>
        </w:rPr>
      </w:pPr>
      <w:r w:rsidRPr="004F571B">
        <w:rPr>
          <w:noProof/>
          <w:color w:val="000000"/>
          <w:sz w:val="20"/>
          <w:szCs w:val="20"/>
          <w:lang w:val="bg-BG"/>
        </w:rPr>
        <w:t>При приходите и доходите от собственост, най-голям дял заемат приходи от наем на земя, отчитани  основно от областните дирекции „Земеделие“ за сключени договори за наем и аренда на земи от Държавния поземлен фонд. Делът на реализираните приходи от продажба на услуги, стоки и продукция се отчитат предимно от МЗ</w:t>
      </w:r>
      <w:r w:rsidR="00773F26" w:rsidRPr="004F571B">
        <w:rPr>
          <w:noProof/>
          <w:color w:val="000000"/>
          <w:sz w:val="20"/>
          <w:szCs w:val="20"/>
          <w:lang w:val="bg-BG"/>
        </w:rPr>
        <w:t>Х</w:t>
      </w:r>
      <w:r w:rsidRPr="004F571B">
        <w:rPr>
          <w:noProof/>
          <w:color w:val="000000"/>
          <w:sz w:val="20"/>
          <w:szCs w:val="20"/>
          <w:lang w:val="bg-BG"/>
        </w:rPr>
        <w:t xml:space="preserve"> ЦА, ИАСРЖ и ИАСАС.</w:t>
      </w:r>
    </w:p>
    <w:p w:rsidR="00AB7367" w:rsidRPr="004F571B" w:rsidRDefault="008E475A" w:rsidP="008E475A">
      <w:pPr>
        <w:ind w:firstLine="709"/>
        <w:jc w:val="both"/>
        <w:rPr>
          <w:b/>
          <w:noProof/>
          <w:color w:val="000000"/>
          <w:sz w:val="20"/>
          <w:szCs w:val="20"/>
          <w:lang w:val="bg-BG"/>
        </w:rPr>
      </w:pPr>
      <w:r w:rsidRPr="004F571B">
        <w:rPr>
          <w:noProof/>
          <w:color w:val="000000"/>
          <w:sz w:val="20"/>
          <w:szCs w:val="20"/>
          <w:lang w:val="bg-BG"/>
        </w:rPr>
        <w:t xml:space="preserve">В намаление на прихода се предвиждат внесен ДДС, внесен данък върху приходите от стопанска дейност на бюджетните организации, съгласно ЗКПО и внесени други данъци, такси и вноски върху продажбите - внесен туристически данък </w:t>
      </w:r>
      <w:r w:rsidR="00830558" w:rsidRPr="004F571B">
        <w:rPr>
          <w:noProof/>
          <w:color w:val="000000"/>
          <w:sz w:val="20"/>
          <w:szCs w:val="20"/>
          <w:lang w:val="bg-BG"/>
        </w:rPr>
        <w:t>от</w:t>
      </w:r>
      <w:r w:rsidR="005B5C11" w:rsidRPr="004F571B">
        <w:rPr>
          <w:noProof/>
          <w:color w:val="000000"/>
          <w:sz w:val="20"/>
          <w:szCs w:val="20"/>
          <w:lang w:val="bg-BG"/>
        </w:rPr>
        <w:t xml:space="preserve"> </w:t>
      </w:r>
      <w:r w:rsidR="00830558" w:rsidRPr="004F571B">
        <w:rPr>
          <w:noProof/>
          <w:color w:val="000000"/>
          <w:sz w:val="20"/>
          <w:szCs w:val="20"/>
          <w:lang w:val="bg-BG"/>
        </w:rPr>
        <w:t>почивните бази</w:t>
      </w:r>
      <w:r w:rsidRPr="004F571B">
        <w:rPr>
          <w:noProof/>
          <w:color w:val="000000"/>
          <w:sz w:val="20"/>
          <w:szCs w:val="20"/>
          <w:lang w:val="bg-BG"/>
        </w:rPr>
        <w:t>.</w:t>
      </w:r>
    </w:p>
    <w:p w:rsidR="004620A4" w:rsidRPr="004F571B" w:rsidRDefault="004620A4" w:rsidP="00D623D7">
      <w:pPr>
        <w:jc w:val="center"/>
        <w:rPr>
          <w:b/>
          <w:noProof/>
          <w:color w:val="000000"/>
          <w:sz w:val="20"/>
          <w:szCs w:val="20"/>
          <w:lang w:val="bg-BG"/>
        </w:rPr>
      </w:pPr>
    </w:p>
    <w:p w:rsidR="00072280" w:rsidRPr="004F571B" w:rsidRDefault="00072280" w:rsidP="006306DA">
      <w:pPr>
        <w:rPr>
          <w:b/>
          <w:bCs/>
          <w:noProof/>
          <w:color w:val="000000"/>
          <w:sz w:val="20"/>
          <w:szCs w:val="20"/>
          <w:highlight w:val="yellow"/>
          <w:lang w:val="bg-BG"/>
        </w:rPr>
      </w:pPr>
    </w:p>
    <w:p w:rsidR="00093AB9" w:rsidRPr="004F571B" w:rsidRDefault="00093AB9" w:rsidP="006306DA">
      <w:pPr>
        <w:rPr>
          <w:b/>
          <w:bCs/>
          <w:noProof/>
          <w:color w:val="000000"/>
          <w:sz w:val="20"/>
          <w:szCs w:val="20"/>
          <w:highlight w:val="yellow"/>
          <w:lang w:val="bg-BG"/>
        </w:rPr>
      </w:pPr>
    </w:p>
    <w:p w:rsidR="00257E82" w:rsidRPr="004F571B" w:rsidRDefault="00257E82" w:rsidP="00342840">
      <w:pPr>
        <w:rPr>
          <w:b/>
          <w:noProof/>
          <w:color w:val="000000"/>
          <w:sz w:val="20"/>
          <w:szCs w:val="20"/>
          <w:highlight w:val="yellow"/>
          <w:lang w:val="bg-BG"/>
        </w:rPr>
        <w:sectPr w:rsidR="00257E82" w:rsidRPr="004F571B" w:rsidSect="00417F5A">
          <w:footerReference w:type="default" r:id="rId14"/>
          <w:pgSz w:w="11906" w:h="16838"/>
          <w:pgMar w:top="1418" w:right="1418" w:bottom="993" w:left="1418" w:header="680" w:footer="414" w:gutter="0"/>
          <w:cols w:space="708"/>
          <w:titlePg/>
          <w:docGrid w:linePitch="360"/>
        </w:sectPr>
      </w:pPr>
    </w:p>
    <w:p w:rsidR="00D31A0F" w:rsidRPr="004F571B" w:rsidRDefault="00D31A0F" w:rsidP="00D31A0F">
      <w:pPr>
        <w:rPr>
          <w:b/>
          <w:bCs/>
          <w:noProof/>
          <w:color w:val="000000"/>
          <w:sz w:val="20"/>
          <w:szCs w:val="20"/>
          <w:lang w:val="bg-BG"/>
        </w:rPr>
      </w:pPr>
      <w:r w:rsidRPr="003B5B24">
        <w:rPr>
          <w:b/>
          <w:bCs/>
          <w:noProof/>
          <w:color w:val="000000"/>
          <w:sz w:val="20"/>
          <w:szCs w:val="20"/>
          <w:lang w:val="bg-BG"/>
        </w:rPr>
        <w:lastRenderedPageBreak/>
        <w:t>Описание на разходите</w:t>
      </w:r>
    </w:p>
    <w:p w:rsidR="0040545E" w:rsidRPr="004F571B" w:rsidRDefault="0040545E" w:rsidP="009B51F8">
      <w:pPr>
        <w:rPr>
          <w:noProof/>
          <w:sz w:val="20"/>
          <w:szCs w:val="20"/>
          <w:highlight w:val="yellow"/>
          <w:lang w:val="bg-BG"/>
        </w:rPr>
      </w:pPr>
    </w:p>
    <w:p w:rsidR="0040545E" w:rsidRPr="004F571B" w:rsidRDefault="0040545E" w:rsidP="009B51F8">
      <w:pPr>
        <w:rPr>
          <w:noProof/>
          <w:sz w:val="20"/>
          <w:szCs w:val="20"/>
          <w:highlight w:val="yellow"/>
          <w:lang w:val="bg-BG"/>
        </w:rPr>
      </w:pPr>
    </w:p>
    <w:tbl>
      <w:tblPr>
        <w:tblW w:w="14480" w:type="dxa"/>
        <w:jc w:val="center"/>
        <w:tblLook w:val="04A0" w:firstRow="1" w:lastRow="0" w:firstColumn="1" w:lastColumn="0" w:noHBand="0" w:noVBand="1"/>
      </w:tblPr>
      <w:tblGrid>
        <w:gridCol w:w="1681"/>
        <w:gridCol w:w="3660"/>
        <w:gridCol w:w="919"/>
        <w:gridCol w:w="944"/>
        <w:gridCol w:w="944"/>
        <w:gridCol w:w="1084"/>
        <w:gridCol w:w="1060"/>
        <w:gridCol w:w="944"/>
        <w:gridCol w:w="1356"/>
        <w:gridCol w:w="944"/>
        <w:gridCol w:w="944"/>
      </w:tblGrid>
      <w:tr w:rsidR="004840A7" w:rsidTr="004840A7">
        <w:trPr>
          <w:trHeight w:val="630"/>
          <w:jc w:val="center"/>
        </w:trPr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Код*</w:t>
            </w:r>
          </w:p>
        </w:tc>
        <w:tc>
          <w:tcPr>
            <w:tcW w:w="37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ОБЛАСТИ НА ПОЛИТИКИ/ФУНКЦИОНАЛНИ ОБЛАСТИ И БЮДЖЕТНИ ПРОГРАМИ</w:t>
            </w:r>
          </w:p>
        </w:tc>
        <w:tc>
          <w:tcPr>
            <w:tcW w:w="284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Консолидирани разходи</w:t>
            </w:r>
          </w:p>
        </w:tc>
        <w:tc>
          <w:tcPr>
            <w:tcW w:w="2988" w:type="dxa"/>
            <w:gridSpan w:val="3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Ведомствени разходи</w:t>
            </w:r>
          </w:p>
        </w:tc>
        <w:tc>
          <w:tcPr>
            <w:tcW w:w="3068" w:type="dxa"/>
            <w:gridSpan w:val="3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Администрирани разходи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(Отчет 2023 г.)</w:t>
            </w:r>
          </w:p>
        </w:tc>
        <w:tc>
          <w:tcPr>
            <w:tcW w:w="284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88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68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4840A7" w:rsidTr="004840A7">
        <w:trPr>
          <w:trHeight w:val="13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(в хил. евро)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Общо разходи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По бюджета на ПРБ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По други бюджети и сметки за средства от ЕС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Общо ведомствени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По бюджета на ПРБ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По други бюджети и сметки за средства от ЕС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Общо администрирани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По бюджета на ПРБ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По други бюджети и сметки за средства от ЕС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разходи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233 760,9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170 760,8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63 000,1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201 462,6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146 409,1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55 053,5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32 298,3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24 351,7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7 946,6 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2200.01.00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Политика в областта на земеделието и селските райони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192 591,5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134 351,6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58 239,9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160 349,7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110 039,6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50 310,1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32 241,8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24 312,0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7 929,8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2200.01.01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„Земеделски земи”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29 094,0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29 091,4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2,6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28 835,8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28 833,2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2,6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258,2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258,2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2200.01.02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„Природни ресурси в селските райони”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52,2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52,2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52,2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52,2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2200.01.03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„Растениевъдство”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21 724,8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21 385,2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339,6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21 686,1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21 346,5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339,6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38,7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38,7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2200.01.04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„Хидромелиорации”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16 742,6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16 742,6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3 784,1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3 784,1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12 958,5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12 958,5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2200.01.05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„Животновъдство”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3 084,9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3 084,9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2 824,4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2 824,4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260,5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260,5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2200.01.06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„Организация на пазарите и държавни помощи”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1 132,2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1 132,2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1 132,2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1 132,2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2200.01.07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„Агростатистика, анализи и прогнози”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1 179,7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495,4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684,3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1 179,7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495,4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684,3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2200.01.08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„Научни изследвания”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37 132,7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37 132,7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37 106,8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37 106,8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25,9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2200.01.09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„Съвети и консултации”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3 835,2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753,9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3 081,3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3 835,2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753,9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3 081,3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2200.01.10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„Земеделска техника”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400,5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400,5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400,5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400,5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2200.01.11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„Безопасност по хранителната верига”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74 042,0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60 971,4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13 070,6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55 342,0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50 175,3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5 166,7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18 700,0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10 796,1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7 903,9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2200.01.12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„Подобряване на живота в селските райони”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4 170,7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241,9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3 928,8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4 170,7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241,9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3 928,8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2200.02.00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Политика в областта на рибарството и аквакултурите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7 709,3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4 089,8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3 619,5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7 690,0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4 070,5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3 619,5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19,3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19,3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2200.02.01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„Рибарство и аквакултури”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7 709,3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4 089,8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3 619,5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7 690,0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4 070,5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3 619,5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2200.03.00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Политика в областта на съхраняването и увеличаването на горите и дивеча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20 594,5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20 062,3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532,2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20 576,3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20 060,9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515,4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18,2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16,8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2200.03.01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„Специализирани дейности в горските територии”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18 034,8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17 502,6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532,2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18 016,6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17 501,2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515,4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18,2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16,8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2200.03.02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„Планиране, опазване от посегателства, пожари и лесозащита”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2 559,7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2 559,7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2 559,7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2 559,7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2200.04.00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Бюджетна програма „Администрация”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12 865,6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12 257,1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608,5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12 846,6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12 238,1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608,5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19,0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</w:tbl>
    <w:p w:rsidR="009D741C" w:rsidRPr="004F571B" w:rsidRDefault="009D741C" w:rsidP="009B51F8">
      <w:pPr>
        <w:rPr>
          <w:noProof/>
          <w:sz w:val="20"/>
          <w:szCs w:val="20"/>
          <w:highlight w:val="yellow"/>
          <w:lang w:val="bg-BG"/>
        </w:rPr>
      </w:pPr>
    </w:p>
    <w:p w:rsidR="0040545E" w:rsidRPr="004F571B" w:rsidRDefault="0040545E" w:rsidP="009B51F8">
      <w:pPr>
        <w:rPr>
          <w:noProof/>
          <w:sz w:val="20"/>
          <w:szCs w:val="20"/>
          <w:highlight w:val="yellow"/>
          <w:lang w:val="bg-BG"/>
        </w:rPr>
      </w:pPr>
    </w:p>
    <w:tbl>
      <w:tblPr>
        <w:tblW w:w="14480" w:type="dxa"/>
        <w:jc w:val="center"/>
        <w:tblLook w:val="04A0" w:firstRow="1" w:lastRow="0" w:firstColumn="1" w:lastColumn="0" w:noHBand="0" w:noVBand="1"/>
      </w:tblPr>
      <w:tblGrid>
        <w:gridCol w:w="1681"/>
        <w:gridCol w:w="3660"/>
        <w:gridCol w:w="919"/>
        <w:gridCol w:w="944"/>
        <w:gridCol w:w="944"/>
        <w:gridCol w:w="1084"/>
        <w:gridCol w:w="1060"/>
        <w:gridCol w:w="944"/>
        <w:gridCol w:w="1356"/>
        <w:gridCol w:w="944"/>
        <w:gridCol w:w="944"/>
      </w:tblGrid>
      <w:tr w:rsidR="004840A7" w:rsidTr="004840A7">
        <w:trPr>
          <w:trHeight w:val="420"/>
          <w:jc w:val="center"/>
        </w:trPr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Код*</w:t>
            </w:r>
          </w:p>
        </w:tc>
        <w:tc>
          <w:tcPr>
            <w:tcW w:w="37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ОБЛАСТИ НА ПОЛИТИКИ/ФУНКЦИОНАЛНИ ОБЛАСТИ И БЮДЖЕТНИ ПРОГРАМИ</w:t>
            </w:r>
          </w:p>
        </w:tc>
        <w:tc>
          <w:tcPr>
            <w:tcW w:w="284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Консолидирани разходи</w:t>
            </w:r>
          </w:p>
        </w:tc>
        <w:tc>
          <w:tcPr>
            <w:tcW w:w="2988" w:type="dxa"/>
            <w:gridSpan w:val="3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Ведомствени разходи</w:t>
            </w:r>
          </w:p>
        </w:tc>
        <w:tc>
          <w:tcPr>
            <w:tcW w:w="3068" w:type="dxa"/>
            <w:gridSpan w:val="3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Администрирани разходи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(Отчет 2024 г.)</w:t>
            </w:r>
          </w:p>
        </w:tc>
        <w:tc>
          <w:tcPr>
            <w:tcW w:w="284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88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68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4840A7" w:rsidTr="004840A7">
        <w:trPr>
          <w:trHeight w:val="13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(в хил. евро)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Общо разходи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По бюджета на ПРБ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По други бюджети и сметки за средства от ЕС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Общо ведомствени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По бюджета на ПРБ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По други бюджети и сметки за средства от ЕС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Общо администрирани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По бюджета на ПРБ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По други бюджети и сметки за средства от ЕС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разходи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313 418,7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226 055,2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87 363,5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255 810,0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187 146,0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68 664,0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57 608,7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38 909,2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18 699,5 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2200.01.00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Политика в областта на земеделието и селските райони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268 106,8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183 225,0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84 881,8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210 753,4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144 541,6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66 211,8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57 353,4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38 683,4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18 670,0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2200.01.01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„Земеделски земи”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33 926,7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33 926,7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33 662,7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33 662,7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264,0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264,0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2200.01.02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„Природни ресурси в селските райони”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60,0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2200.01.03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„Растениевъдство”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28 773,0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28 491,1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281,9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28 730,0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28 448,1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281,9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43,0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43,0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2200.01.04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„Хидромелиорации”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17 497,5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17 497,5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2 516,6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2 516,6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14 980,9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14 980,9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2200.01.05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„Животновъдство”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3 791,9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3 791,9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2 928,1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2 928,1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863,8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863,8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2200.01.06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„Организация на пазарите и държавни помощи”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1 213,4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1 213,4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1 213,4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1 213,4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2200.01.07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„Агростатистика, анализи и прогнози”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2 201,7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490,4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1 711,3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2 201,7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490,4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1 711,3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2200.01.08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„Научни изследвания”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45 711,8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45 711,8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45 577,2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45 577,2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134,6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134,6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2200.01.09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„Съвети и консултации”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3 873,8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939,6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2 934,2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3 873,8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939,6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2 934,2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2200.01.10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„Земеделска техника”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423,9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423,9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423,9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423,9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2200.01.11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„Безопасност по хранителната верига”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126 372,1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96 194,1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30 178,0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85 305,0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73 662,4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11 642,6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41 067,1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22 531,7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18 535,4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2200.01.12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„Подобряване на живота в селските райони”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4 261,0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196,4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4 064,6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4 261,0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196,4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4 064,6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2200.02.00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Политика в областта на рибарството и аквакултурите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7 282,4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5 110,1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2 172,3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7 216,6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5 044,3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2 172,3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65,8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65,8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2200.02.01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„Рибарство и аквакултури”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7 282,4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5 110,1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2 172,3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7 216,6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5 044,3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2 172,3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65,8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65,8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2200.03.00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Политика в областта на съхраняването и увеличаването на горите и дивеча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24 905,9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24 654,6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251,3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24 734,3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24 512,5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221,8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171,6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142,1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29,5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2200.03.01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„Специализирани дейности в горските територии”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20 994,8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20 743,5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251,3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20 963,6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20 741,8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221,8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31,2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29,5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2200.03.02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„Планиране, опазване от посегателства, пожари и лесозащита”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3 911,1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3 911,1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3 770,7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3 770,7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140,4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140,4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2200.04.00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Бюджетна програма „Администрация”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13 123,6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13 065,5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58,1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13 105,7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13 047,6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58,1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17,9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</w:tbl>
    <w:p w:rsidR="0040545E" w:rsidRPr="004F571B" w:rsidRDefault="0040545E" w:rsidP="009B51F8">
      <w:pPr>
        <w:rPr>
          <w:noProof/>
          <w:sz w:val="20"/>
          <w:szCs w:val="20"/>
          <w:highlight w:val="yellow"/>
          <w:lang w:val="bg-BG"/>
        </w:rPr>
      </w:pPr>
    </w:p>
    <w:p w:rsidR="0040545E" w:rsidRPr="004F571B" w:rsidRDefault="0040545E" w:rsidP="009B51F8">
      <w:pPr>
        <w:rPr>
          <w:noProof/>
          <w:sz w:val="20"/>
          <w:szCs w:val="20"/>
          <w:highlight w:val="yellow"/>
          <w:lang w:val="bg-BG"/>
        </w:rPr>
      </w:pPr>
    </w:p>
    <w:p w:rsidR="0040545E" w:rsidRPr="004F571B" w:rsidRDefault="0040545E" w:rsidP="009B51F8">
      <w:pPr>
        <w:rPr>
          <w:noProof/>
          <w:sz w:val="20"/>
          <w:szCs w:val="20"/>
          <w:highlight w:val="yellow"/>
          <w:lang w:val="bg-BG"/>
        </w:rPr>
      </w:pPr>
    </w:p>
    <w:tbl>
      <w:tblPr>
        <w:tblW w:w="14480" w:type="dxa"/>
        <w:jc w:val="center"/>
        <w:tblLook w:val="04A0" w:firstRow="1" w:lastRow="0" w:firstColumn="1" w:lastColumn="0" w:noHBand="0" w:noVBand="1"/>
      </w:tblPr>
      <w:tblGrid>
        <w:gridCol w:w="1681"/>
        <w:gridCol w:w="3660"/>
        <w:gridCol w:w="919"/>
        <w:gridCol w:w="944"/>
        <w:gridCol w:w="944"/>
        <w:gridCol w:w="1084"/>
        <w:gridCol w:w="1060"/>
        <w:gridCol w:w="944"/>
        <w:gridCol w:w="1356"/>
        <w:gridCol w:w="944"/>
        <w:gridCol w:w="944"/>
      </w:tblGrid>
      <w:tr w:rsidR="004840A7" w:rsidTr="004840A7">
        <w:trPr>
          <w:trHeight w:val="420"/>
          <w:jc w:val="center"/>
        </w:trPr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Код*</w:t>
            </w:r>
          </w:p>
        </w:tc>
        <w:tc>
          <w:tcPr>
            <w:tcW w:w="37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ОБЛАСТИ НА ПОЛИТИКИ/ФУНКЦИОНАЛНИ ОБЛАСТИ И БЮДЖЕТНИ ПРОГРАМИ</w:t>
            </w:r>
          </w:p>
        </w:tc>
        <w:tc>
          <w:tcPr>
            <w:tcW w:w="284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Консолидирани разходи</w:t>
            </w:r>
          </w:p>
        </w:tc>
        <w:tc>
          <w:tcPr>
            <w:tcW w:w="2988" w:type="dxa"/>
            <w:gridSpan w:val="3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Ведомствени разходи</w:t>
            </w:r>
          </w:p>
        </w:tc>
        <w:tc>
          <w:tcPr>
            <w:tcW w:w="3068" w:type="dxa"/>
            <w:gridSpan w:val="3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Администрирани разходи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(Закон за 2025 г.)</w:t>
            </w:r>
          </w:p>
        </w:tc>
        <w:tc>
          <w:tcPr>
            <w:tcW w:w="284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88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68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4840A7" w:rsidTr="004840A7">
        <w:trPr>
          <w:trHeight w:val="13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(в хил. евро)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Общо разходи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По бюджета на ПРБ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По други бюджети и сметки за средства от ЕС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Общо ведомствени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По бюджета на ПРБ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По други бюджети и сметки за средства от ЕС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Общо администрирани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По бюджета на ПРБ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По други бюджети и сметки за средства от ЕС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разходи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266 512,8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188 837,6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77 675,2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226 570,8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170 791,0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55 779,8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39 942,0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18 046,6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21 895,4 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2200.01.00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Политика в областта на земеделието и селските райони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218 337,0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141 346,0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76 991,0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178 797,5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123 382,9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55 414,6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39 539,5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17 963,1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21 576,4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2200.01.01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„Земеделски земи”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33 498,1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33 498,1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33 238,4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33 238,4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259,7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259,7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2200.01.02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„Природни ресурси в селските райони”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57,6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57,6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57,6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57,6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2200.01.03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„Растениевъдство”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20 937,7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20 937,7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20 894,3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20 894,3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43,4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43,4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2200.01.04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„Хидромелиорации”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19 427,0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19 427,0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4 446,1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4 446,1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14 980,9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14 980,9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2200.01.05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„Животновъдство”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2 582,4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2 582,4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2 576,3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2 576,3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2200.01.06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„Организация на пазарите и държавни помощи”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1 226,8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1 207,5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19,3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1 207,5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1 207,5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19,3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2200.01.07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„Агростатистика, анализи и прогнози”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1 658,5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653,7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1 004,8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1 658,5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653,7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1 004,8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2200.01.08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„Научни изследвания”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50 599,8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50 599,8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50 491,4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50 491,4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108,4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108,4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2200.01.09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„Съвети и консултации”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900,7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900,7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900,7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900,7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2200.01.10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„Земеделска техника”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642,6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642,6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642,6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642,6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2200.01.11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„Безопасност по хранителната верига”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86 311,0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60 943,9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25 367,1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62 189,3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58 270,9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3 918,4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24 121,7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2 673,0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21 448,7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2200.01.12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„Подобряване на живота в селските райони”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494,8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494,8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494,8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494,8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2200.02.00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Политика в областта на рибарството и аквакултурите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4 712,6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4 712,6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4 634,3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4 634,3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78,3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78,3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2200.02.01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„Рибарство и аквакултури”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4 712,6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4 712,6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4 634,3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4 634,3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78,3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78,3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2200.03.00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Политика в областта на съхраняването и увеличаването на горите и дивеча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24 453,2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23 769,0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684,2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24 129,0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23 763,8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365,2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324,2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5,2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319,0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2200.03.01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„Специализирани дейности в горските територии”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21 896,7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21 212,5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684,2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21 572,5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21 207,3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365,2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324,2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5,2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319,0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2200.03.02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„Планиране, опазване от посегателства, пожари и лесозащита”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2 556,5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2 556,5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2 556,5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2 556,5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2200.04.00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Бюджетна програма „Администрация”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19 010,0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19 010,0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19 010,0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19 010,0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</w:tbl>
    <w:p w:rsidR="00F01030" w:rsidRPr="004F571B" w:rsidRDefault="00F01030" w:rsidP="009B51F8">
      <w:pPr>
        <w:rPr>
          <w:noProof/>
          <w:sz w:val="20"/>
          <w:szCs w:val="20"/>
          <w:highlight w:val="yellow"/>
          <w:lang w:val="bg-BG"/>
        </w:rPr>
      </w:pPr>
    </w:p>
    <w:p w:rsidR="0040545E" w:rsidRPr="004F571B" w:rsidRDefault="0040545E" w:rsidP="009B51F8">
      <w:pPr>
        <w:rPr>
          <w:noProof/>
          <w:sz w:val="20"/>
          <w:szCs w:val="20"/>
          <w:highlight w:val="yellow"/>
          <w:lang w:val="bg-BG"/>
        </w:rPr>
      </w:pPr>
    </w:p>
    <w:p w:rsidR="0040545E" w:rsidRPr="004F571B" w:rsidRDefault="0040545E" w:rsidP="009B51F8">
      <w:pPr>
        <w:rPr>
          <w:noProof/>
          <w:sz w:val="20"/>
          <w:szCs w:val="20"/>
          <w:highlight w:val="yellow"/>
          <w:lang w:val="bg-BG"/>
        </w:rPr>
      </w:pPr>
    </w:p>
    <w:tbl>
      <w:tblPr>
        <w:tblW w:w="14480" w:type="dxa"/>
        <w:jc w:val="center"/>
        <w:tblLook w:val="04A0" w:firstRow="1" w:lastRow="0" w:firstColumn="1" w:lastColumn="0" w:noHBand="0" w:noVBand="1"/>
      </w:tblPr>
      <w:tblGrid>
        <w:gridCol w:w="1681"/>
        <w:gridCol w:w="3660"/>
        <w:gridCol w:w="919"/>
        <w:gridCol w:w="944"/>
        <w:gridCol w:w="944"/>
        <w:gridCol w:w="1084"/>
        <w:gridCol w:w="1060"/>
        <w:gridCol w:w="944"/>
        <w:gridCol w:w="1356"/>
        <w:gridCol w:w="944"/>
        <w:gridCol w:w="944"/>
      </w:tblGrid>
      <w:tr w:rsidR="004840A7" w:rsidTr="004840A7">
        <w:trPr>
          <w:trHeight w:val="420"/>
          <w:jc w:val="center"/>
        </w:trPr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Код*</w:t>
            </w:r>
          </w:p>
        </w:tc>
        <w:tc>
          <w:tcPr>
            <w:tcW w:w="37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ОБЛАСТИ НА ПОЛИТИКИ/ФУНКЦИОНАЛНИ ОБЛАСТИ И БЮДЖЕТНИ ПРОГРАМИ</w:t>
            </w:r>
          </w:p>
        </w:tc>
        <w:tc>
          <w:tcPr>
            <w:tcW w:w="284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Консолидирани разходи</w:t>
            </w:r>
          </w:p>
        </w:tc>
        <w:tc>
          <w:tcPr>
            <w:tcW w:w="2988" w:type="dxa"/>
            <w:gridSpan w:val="3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Ведомствени разходи</w:t>
            </w:r>
          </w:p>
        </w:tc>
        <w:tc>
          <w:tcPr>
            <w:tcW w:w="3068" w:type="dxa"/>
            <w:gridSpan w:val="3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Администрирани разходи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(Проект за 2026 г.)</w:t>
            </w:r>
          </w:p>
        </w:tc>
        <w:tc>
          <w:tcPr>
            <w:tcW w:w="284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88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68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4840A7" w:rsidTr="004840A7">
        <w:trPr>
          <w:trHeight w:val="13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(в хил. евро)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Общо разходи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По бюджета на ПРБ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По други бюджети и сметки за средства от ЕС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Общо ведомствени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По бюджета на ПРБ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По други бюджети и сметки за средства от ЕС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Общо администрирани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По бюджета на ПРБ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По други бюджети и сметки за средства от ЕС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разходи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295 844,6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209 837,5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86 007,1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252 059,1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191 790,9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60 268,2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43 785,5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18 046,6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25 738,9 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2200.01.00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Политика в областта на земеделието и селските райони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245 741,0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159 871,9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85 869,1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202 039,0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141 908,8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60 130,2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43 702,0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17 963,1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25 738,9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2200.01.01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„Земеделски земи”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39 270,3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39 270,3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39 010,6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39 010,6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259,7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259,7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2200.01.02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„Природни ресурси в селските райони”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70,3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70,3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70,3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70,3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2200.01.03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„Растениевъдство”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23 033,0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23 033,0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22 989,6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22 989,6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43,4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43,4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2200.01.04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„Хидромелиорации”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21 365,3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21 365,3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6 384,4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6 384,4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14 980,9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14 980,9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2200.01.05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„Животновъдство”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2 800,8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2 800,8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2 794,7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2 794,7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2200.01.06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„Организация на пазарите и държавни помощи”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1 442,3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1 423,0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19,3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1 423,0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1 423,0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19,3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2200.01.07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„Агростатистика, анализи и прогнози”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2 061,8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765,7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1 296,1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2 061,8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765,7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1 296,1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2200.01.08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„Научни изследвания”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56 384,1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56 384,1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56 259,8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56 259,8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124,3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124,3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2200.01.09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„Съвети и консултации”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955,1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955,1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955,1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955,1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2200.01.10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„Земеделска техника”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725,4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725,4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725,4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725,4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2200.01.11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„Безопасност по хранителната верига”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97 088,1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68 918,5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28 169,6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68 819,8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66 245,5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2 574,3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28 268,3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2 673,0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25 595,3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2200.01.12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„Подобряване на живота в селските райони”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544,5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544,5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544,5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544,5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2200.02.00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Политика в областта на рибарството и аквакултурите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6 653,7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6 653,7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6 575,4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6 575,4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78,3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78,3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2200.02.01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„Рибарство и аквакултури”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6 653,7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6 653,7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6 575,4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6 575,4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78,3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78,3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2200.03.00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Политика в областта на съхраняването и увеличаването на горите и дивеча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26 995,1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26 857,1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138,0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26 989,9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26 851,9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138,0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5,2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5,2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2200.03.01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„Специализирани дейности в горските територии”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24 438,6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24 300,6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138,0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24 433,4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24 295,4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138,0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5,2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5,2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2200.03.02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„Планиране, опазване от посегателства, пожари и лесозащита”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2 556,5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2 556,5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2 556,5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2 556,5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2200.04.00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Бюджетна програма „Администрация”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16 454,8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16 454,8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16 454,8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16 454,8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</w:tbl>
    <w:p w:rsidR="0040545E" w:rsidRPr="004F571B" w:rsidRDefault="0040545E" w:rsidP="009B51F8">
      <w:pPr>
        <w:rPr>
          <w:noProof/>
          <w:sz w:val="20"/>
          <w:szCs w:val="20"/>
          <w:highlight w:val="yellow"/>
          <w:lang w:val="bg-BG"/>
        </w:rPr>
      </w:pPr>
    </w:p>
    <w:p w:rsidR="00391E43" w:rsidRPr="004F571B" w:rsidRDefault="00391E43" w:rsidP="009B51F8">
      <w:pPr>
        <w:rPr>
          <w:noProof/>
          <w:sz w:val="20"/>
          <w:szCs w:val="20"/>
          <w:highlight w:val="yellow"/>
          <w:lang w:val="bg-BG"/>
        </w:rPr>
      </w:pPr>
    </w:p>
    <w:p w:rsidR="00065683" w:rsidRDefault="00065683" w:rsidP="009B51F8">
      <w:pPr>
        <w:rPr>
          <w:noProof/>
          <w:sz w:val="20"/>
          <w:szCs w:val="20"/>
          <w:highlight w:val="yellow"/>
          <w:lang w:val="bg-BG"/>
        </w:rPr>
      </w:pPr>
    </w:p>
    <w:p w:rsidR="004A58BE" w:rsidRPr="004F571B" w:rsidRDefault="004A58BE" w:rsidP="009B51F8">
      <w:pPr>
        <w:rPr>
          <w:noProof/>
          <w:sz w:val="20"/>
          <w:szCs w:val="20"/>
          <w:highlight w:val="yellow"/>
          <w:lang w:val="bg-BG"/>
        </w:rPr>
      </w:pPr>
    </w:p>
    <w:tbl>
      <w:tblPr>
        <w:tblW w:w="14480" w:type="dxa"/>
        <w:jc w:val="center"/>
        <w:tblLook w:val="04A0" w:firstRow="1" w:lastRow="0" w:firstColumn="1" w:lastColumn="0" w:noHBand="0" w:noVBand="1"/>
      </w:tblPr>
      <w:tblGrid>
        <w:gridCol w:w="1681"/>
        <w:gridCol w:w="3660"/>
        <w:gridCol w:w="919"/>
        <w:gridCol w:w="944"/>
        <w:gridCol w:w="944"/>
        <w:gridCol w:w="1084"/>
        <w:gridCol w:w="1060"/>
        <w:gridCol w:w="944"/>
        <w:gridCol w:w="1356"/>
        <w:gridCol w:w="944"/>
        <w:gridCol w:w="944"/>
      </w:tblGrid>
      <w:tr w:rsidR="004840A7" w:rsidTr="004840A7">
        <w:trPr>
          <w:trHeight w:val="420"/>
          <w:jc w:val="center"/>
        </w:trPr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Код*</w:t>
            </w:r>
          </w:p>
        </w:tc>
        <w:tc>
          <w:tcPr>
            <w:tcW w:w="37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ОБЛАСТИ НА ПОЛИТИКИ/ФУНКЦИОНАЛНИ ОБЛАСТИ И БЮДЖЕТНИ ПРОГРАМИ</w:t>
            </w:r>
          </w:p>
        </w:tc>
        <w:tc>
          <w:tcPr>
            <w:tcW w:w="284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Консолидирани разходи</w:t>
            </w:r>
          </w:p>
        </w:tc>
        <w:tc>
          <w:tcPr>
            <w:tcW w:w="2988" w:type="dxa"/>
            <w:gridSpan w:val="3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Ведомствени разходи</w:t>
            </w:r>
          </w:p>
        </w:tc>
        <w:tc>
          <w:tcPr>
            <w:tcW w:w="3068" w:type="dxa"/>
            <w:gridSpan w:val="3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Администрирани разходи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(Прогноза за 2027 г.)</w:t>
            </w:r>
          </w:p>
        </w:tc>
        <w:tc>
          <w:tcPr>
            <w:tcW w:w="284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88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68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4840A7" w:rsidTr="004840A7">
        <w:trPr>
          <w:trHeight w:val="13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(в хил. евро)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Общо разходи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По бюджета на ПРБ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По други бюджети и сметки за средства от ЕС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Общо ведомствени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По бюджета на ПРБ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По други бюджети и сметки за средства от ЕС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Общо администрирани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По бюджета на ПРБ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По други бюджети и сметки за средства от ЕС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разходи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294 511,9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211 053,9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83 458,0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250 711,4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193 007,3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57 704,1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43 800,5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18 046,6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25 753,9 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2200.01.00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Политика в областта на земеделието и селските райони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242 968,5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159 655,5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83 313,0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199 251,5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141 692,4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57 559,1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43 717,0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17 963,1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25 753,9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2200.01.01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„Земеделски земи”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40 261,5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40 261,5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40 001,8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40 001,8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259,7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259,7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2200.01.02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„Природни ресурси в селските райони”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70,3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70,3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70,3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70,3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2200.01.03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„Растениевъдство”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23 033,0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23 033,0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22 989,6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22 989,6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43,4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43,4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2200.01.04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„Хидромелиорации”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21 195,6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21 195,6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6 214,7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6 214,7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14 980,9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14 980,9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2200.01.05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„Животновъдство”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2 800,8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2 800,8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2 794,7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2 794,7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2200.01.06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„Организация на пазарите и държавни помощи”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1 442,3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1 423,0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19,3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1 423,0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1 423,0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19,3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2200.01.07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„Агростатистика, анализи и прогнози”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1 880,2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765,7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1 114,5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1 880,2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765,7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1 114,5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2200.01.08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„Научни изследвания”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56 413,9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56 413,9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56 274,6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56 274,6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139,3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139,3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2200.01.09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„Съвети и консултации”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955,1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955,1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955,1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955,1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2200.01.10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„Земеделска техника”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725,4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725,4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725,4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725,4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2200.01.11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„Безопасност по хранителната верига”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93 645,9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67 880,6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25 765,3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65 377,6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65 207,6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28 268,3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2 673,0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25 595,3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2200.01.12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„Подобряване на живота в селските райони”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544,5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544,5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544,5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544,5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2200.02.00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Политика в областта на рибарството и аквакултурите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6 142,4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6 142,4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6 064,1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6 064,1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78,3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78,3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2200.02.01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„Рибарство и аквакултури”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6 142,4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6 142,4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6 064,1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6 064,1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78,3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78,3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2200.03.00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Политика в областта на съхраняването и увеличаването на горите и дивеча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27 002,1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26 857,1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145,0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26 996,9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26 851,9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145,0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5,2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5,2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2200.03.01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„Специализирани дейности в горските територии”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24 445,6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24 300,6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145,0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24 440,4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24 295,4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145,0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5,2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5,2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2200.03.02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„Планиране, опазване от посегателства, пожари и лесозащита”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2 556,5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2 556,5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2 556,5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2 556,5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2200.04.00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Бюджетна програма „Администрация”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18 398,9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18 398,9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18 398,9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18 398,9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</w:tbl>
    <w:p w:rsidR="00065683" w:rsidRDefault="00065683" w:rsidP="009B51F8">
      <w:pPr>
        <w:rPr>
          <w:noProof/>
          <w:sz w:val="20"/>
          <w:szCs w:val="20"/>
          <w:highlight w:val="yellow"/>
          <w:lang w:val="bg-BG"/>
        </w:rPr>
      </w:pPr>
    </w:p>
    <w:p w:rsidR="004840A7" w:rsidRDefault="004840A7" w:rsidP="009B51F8">
      <w:pPr>
        <w:rPr>
          <w:noProof/>
          <w:sz w:val="20"/>
          <w:szCs w:val="20"/>
          <w:highlight w:val="yellow"/>
          <w:lang w:val="bg-BG"/>
        </w:rPr>
      </w:pPr>
    </w:p>
    <w:p w:rsidR="004840A7" w:rsidRDefault="004840A7" w:rsidP="009B51F8">
      <w:pPr>
        <w:rPr>
          <w:noProof/>
          <w:sz w:val="20"/>
          <w:szCs w:val="20"/>
          <w:highlight w:val="yellow"/>
          <w:lang w:val="bg-BG"/>
        </w:rPr>
      </w:pPr>
    </w:p>
    <w:tbl>
      <w:tblPr>
        <w:tblW w:w="14480" w:type="dxa"/>
        <w:jc w:val="center"/>
        <w:tblLook w:val="04A0" w:firstRow="1" w:lastRow="0" w:firstColumn="1" w:lastColumn="0" w:noHBand="0" w:noVBand="1"/>
      </w:tblPr>
      <w:tblGrid>
        <w:gridCol w:w="1681"/>
        <w:gridCol w:w="3660"/>
        <w:gridCol w:w="919"/>
        <w:gridCol w:w="944"/>
        <w:gridCol w:w="944"/>
        <w:gridCol w:w="1084"/>
        <w:gridCol w:w="1060"/>
        <w:gridCol w:w="944"/>
        <w:gridCol w:w="1356"/>
        <w:gridCol w:w="944"/>
        <w:gridCol w:w="944"/>
      </w:tblGrid>
      <w:tr w:rsidR="004840A7" w:rsidTr="004840A7">
        <w:trPr>
          <w:trHeight w:val="630"/>
          <w:jc w:val="center"/>
        </w:trPr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Код*</w:t>
            </w:r>
          </w:p>
        </w:tc>
        <w:tc>
          <w:tcPr>
            <w:tcW w:w="37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ОБЛАСТИ НА ПОЛИТИКИ/ФУНКЦИОНАЛНИ ОБЛАСТИ И БЮДЖЕТНИ ПРОГРАМИ</w:t>
            </w:r>
          </w:p>
        </w:tc>
        <w:tc>
          <w:tcPr>
            <w:tcW w:w="284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Консолидирани разходи</w:t>
            </w:r>
          </w:p>
        </w:tc>
        <w:tc>
          <w:tcPr>
            <w:tcW w:w="2988" w:type="dxa"/>
            <w:gridSpan w:val="3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Ведомствени разходи</w:t>
            </w:r>
          </w:p>
        </w:tc>
        <w:tc>
          <w:tcPr>
            <w:tcW w:w="3068" w:type="dxa"/>
            <w:gridSpan w:val="3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Администрирани разходи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(Прогноза за 2028 г.)</w:t>
            </w:r>
          </w:p>
        </w:tc>
        <w:tc>
          <w:tcPr>
            <w:tcW w:w="2840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88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68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4840A7" w:rsidTr="004840A7">
        <w:trPr>
          <w:trHeight w:val="13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(в хил. евро)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Общо разходи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По бюджета на ПРБ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По други бюджети и сметки за средства от ЕС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Общо ведомствени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По бюджета на ПРБ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По други бюджети и сметки за средства от ЕС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Общо администрирани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По бюджета на ПРБ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По други бюджети и сметки за средства от ЕС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разходи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293 801,8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210 380,7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83 421,1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249 991,9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192 334,1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57 657,8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43 809,9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18 046,6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25 763,3 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2200.01.00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Политика в областта на земеделието и селските райони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245 067,5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161 721,8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83 345,7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201 341,1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143 758,7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57 582,4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43 726,4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17 963,1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25 763,3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2200.01.01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„Земеделски земи”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41 624,9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41 624,9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41 365,2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41 365,2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259,7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259,7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2200.01.02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„Природни ресурси в селските райони”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70,3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70,3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70,3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70,3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2200.01.03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„Растениевъдство”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23 033,0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23 033,0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22 989,6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22 989,6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43,4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43,4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2200.01.04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„Хидромелиорации”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21 898,5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21 898,5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6 917,6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6 917,6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14 980,9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14 980,9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2200.01.05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„Животновъдство”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2 800,8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2 800,8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2 794,7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2 794,7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2200.01.06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„Организация на пазарите и държавни помощи”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1 442,3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1 423,0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19,3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1 423,0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1 423,0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19,3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2200.01.07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„Агростатистика, анализи и прогнози”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1 545,4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765,7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779,7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1 545,4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765,7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779,7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2200.01.08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„Научни изследвания”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56 770,4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56 770,4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56 621,7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56 621,7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148,7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148,7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2200.01.09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„Съвети и консултации”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955,1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955,1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955,1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955,1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2200.01.10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„Земеделска техника”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725,4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725,4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725,4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725,4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2200.01.11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„Безопасност по хранителната верига”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93 656,9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67 880,6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25 776,3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65 388,6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65 207,6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181,0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28 268,3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2 673,0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25 595,3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2200.01.12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„Подобряване на живота в селските райони”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544,5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544,5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544,5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544,5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2200.02.00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Политика в областта на рибарството и аквакултурите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6 142,4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6 142,4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6 064,1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6 064,1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78,3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78,3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2200.02.01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„Рибарство и аквакултури”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6 142,4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6 142,4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6 064,1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6 064,1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78,3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78,3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2200.03.00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Политика в областта на съхраняването и увеличаването на горите и дивеча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26 932,5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26 857,1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75,4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26 927,3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26 851,9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75,4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5,2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5,2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ABF8F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2200.03.01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„Специализирани дейности в горските територии”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24 376,0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24 300,6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75,4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24 370,8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24 295,4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75,4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5,2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5,2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2200.03.02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ind w:firstLineChars="100" w:firstLine="16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Бюджетна програма „Планиране, опазване от посегателства, пожари и лесозащита”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2 556,5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2 556,5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2 556,5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2 556,5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1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2200.04.00</w:t>
            </w:r>
          </w:p>
        </w:tc>
        <w:tc>
          <w:tcPr>
            <w:tcW w:w="379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Бюджетна програма „Администрация”</w:t>
            </w:r>
          </w:p>
        </w:tc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15 659,4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15 659,4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15 659,4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15 659,4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</w:tbl>
    <w:p w:rsidR="004840A7" w:rsidRPr="004F571B" w:rsidRDefault="004840A7" w:rsidP="009B51F8">
      <w:pPr>
        <w:rPr>
          <w:noProof/>
          <w:sz w:val="20"/>
          <w:szCs w:val="20"/>
          <w:highlight w:val="yellow"/>
          <w:lang w:val="bg-BG"/>
        </w:rPr>
        <w:sectPr w:rsidR="004840A7" w:rsidRPr="004F571B" w:rsidSect="007700C1">
          <w:pgSz w:w="16838" w:h="11906" w:orient="landscape"/>
          <w:pgMar w:top="139" w:right="567" w:bottom="142" w:left="1134" w:header="288" w:footer="0" w:gutter="0"/>
          <w:cols w:space="708"/>
          <w:titlePg/>
          <w:docGrid w:linePitch="360"/>
        </w:sectPr>
      </w:pPr>
    </w:p>
    <w:p w:rsidR="007700C1" w:rsidRPr="004F571B" w:rsidRDefault="007700C1" w:rsidP="003F2F93">
      <w:pPr>
        <w:rPr>
          <w:b/>
          <w:bCs/>
          <w:noProof/>
          <w:color w:val="000000"/>
          <w:sz w:val="20"/>
          <w:szCs w:val="20"/>
          <w:highlight w:val="cyan"/>
          <w:lang w:val="bg-BG"/>
        </w:rPr>
      </w:pPr>
    </w:p>
    <w:p w:rsidR="00EE2525" w:rsidRPr="004F571B" w:rsidRDefault="00EE2525" w:rsidP="00EE2525">
      <w:pPr>
        <w:rPr>
          <w:b/>
          <w:bCs/>
          <w:color w:val="000000"/>
          <w:sz w:val="20"/>
          <w:szCs w:val="20"/>
          <w:lang w:val="bg-BG"/>
        </w:rPr>
      </w:pPr>
      <w:r w:rsidRPr="00AE1973">
        <w:rPr>
          <w:b/>
          <w:bCs/>
          <w:color w:val="000000"/>
          <w:sz w:val="20"/>
          <w:szCs w:val="20"/>
          <w:lang w:val="bg-BG"/>
        </w:rPr>
        <w:t>Описание на финансирането на консолидираните разходи</w:t>
      </w:r>
    </w:p>
    <w:p w:rsidR="00EE2525" w:rsidRDefault="00EE2525" w:rsidP="00EE2525">
      <w:pPr>
        <w:rPr>
          <w:b/>
          <w:bCs/>
          <w:color w:val="000000"/>
          <w:sz w:val="20"/>
          <w:szCs w:val="20"/>
          <w:lang w:val="bg-BG"/>
        </w:rPr>
      </w:pPr>
    </w:p>
    <w:p w:rsidR="00AE1973" w:rsidRPr="004F571B" w:rsidRDefault="00AE1973" w:rsidP="00EE2525">
      <w:pPr>
        <w:rPr>
          <w:b/>
          <w:bCs/>
          <w:color w:val="000000"/>
          <w:sz w:val="20"/>
          <w:szCs w:val="20"/>
          <w:lang w:val="bg-BG"/>
        </w:rPr>
      </w:pPr>
    </w:p>
    <w:tbl>
      <w:tblPr>
        <w:tblW w:w="8320" w:type="dxa"/>
        <w:jc w:val="center"/>
        <w:tblLook w:val="04A0" w:firstRow="1" w:lastRow="0" w:firstColumn="1" w:lastColumn="0" w:noHBand="0" w:noVBand="1"/>
      </w:tblPr>
      <w:tblGrid>
        <w:gridCol w:w="4960"/>
        <w:gridCol w:w="1120"/>
        <w:gridCol w:w="1120"/>
        <w:gridCol w:w="1120"/>
      </w:tblGrid>
      <w:tr w:rsidR="004840A7" w:rsidTr="004840A7">
        <w:trPr>
          <w:trHeight w:val="495"/>
          <w:jc w:val="center"/>
        </w:trPr>
        <w:tc>
          <w:tcPr>
            <w:tcW w:w="4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Финансиране на консолидираните разходи, обхванати в програмния бюджет </w:t>
            </w:r>
            <w:r>
              <w:rPr>
                <w:i/>
                <w:iCs/>
                <w:color w:val="000000"/>
                <w:sz w:val="16"/>
                <w:szCs w:val="16"/>
              </w:rPr>
              <w:t>(хил. евро)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Проект</w:t>
            </w: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br/>
              <w:t xml:space="preserve"> 2026 г.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Прогноза 2027 г.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Прогноза 2028 г.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40A7" w:rsidRDefault="004840A7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40A7" w:rsidRDefault="004840A7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40A7" w:rsidRDefault="004840A7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840A7" w:rsidRDefault="004840A7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Общо консолидирани разходи: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295 844,6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294 511,9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293 801,8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Общо разчетено финансиране: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295 844,6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294 511,9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293 801,8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Бюджет на ПРБ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209 837,5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211 053,9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210 380,7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  Други бюджети и сметки за средства от ЕС, в т.ч. от: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86 007,1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83 458,0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83 421,1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both"/>
              <w:rPr>
                <w:rFonts w:ascii="Symbol" w:hAnsi="Symbol" w:cs="Calibri"/>
                <w:color w:val="000000"/>
                <w:sz w:val="18"/>
                <w:szCs w:val="18"/>
              </w:rPr>
            </w:pPr>
            <w:r>
              <w:rPr>
                <w:rFonts w:ascii="Symbol" w:hAnsi="Symbol" w:cs="Calibri"/>
                <w:color w:val="000000"/>
                <w:sz w:val="18"/>
                <w:szCs w:val="18"/>
              </w:rPr>
              <w:t></w:t>
            </w:r>
            <w:r>
              <w:rPr>
                <w:color w:val="000000"/>
                <w:sz w:val="14"/>
                <w:szCs w:val="14"/>
              </w:rPr>
              <w:t xml:space="preserve">  </w:t>
            </w:r>
            <w:r>
              <w:rPr>
                <w:i/>
                <w:iCs/>
                <w:color w:val="000000"/>
                <w:sz w:val="18"/>
                <w:szCs w:val="18"/>
              </w:rPr>
              <w:t>Централен бюджет, в т.ч.: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19,3</w:t>
            </w:r>
          </w:p>
        </w:tc>
      </w:tr>
      <w:tr w:rsidR="004840A7" w:rsidTr="004840A7">
        <w:trPr>
          <w:trHeight w:val="495"/>
          <w:jc w:val="center"/>
        </w:trPr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     Капиталови разходи по Национална инвестиционна програма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     Държавни инвестиционни заеми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19,3</w:t>
            </w:r>
          </w:p>
        </w:tc>
      </w:tr>
      <w:tr w:rsidR="004840A7" w:rsidTr="004840A7">
        <w:trPr>
          <w:trHeight w:val="735"/>
          <w:jc w:val="center"/>
        </w:trPr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both"/>
              <w:rPr>
                <w:rFonts w:ascii="Symbol" w:hAnsi="Symbol" w:cs="Calibri"/>
                <w:color w:val="000000"/>
                <w:sz w:val="18"/>
                <w:szCs w:val="18"/>
              </w:rPr>
            </w:pPr>
            <w:r>
              <w:rPr>
                <w:rFonts w:ascii="Symbol" w:hAnsi="Symbol" w:cs="Calibri"/>
                <w:color w:val="000000"/>
                <w:sz w:val="18"/>
                <w:szCs w:val="18"/>
              </w:rPr>
              <w:t></w:t>
            </w:r>
            <w:r>
              <w:rPr>
                <w:color w:val="000000"/>
                <w:sz w:val="14"/>
                <w:szCs w:val="14"/>
              </w:rPr>
              <w:t xml:space="preserve"> 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Сметки за средства от Европейския съюз </w:t>
            </w:r>
            <w:r>
              <w:rPr>
                <w:i/>
                <w:iCs/>
                <w:color w:val="FF0000"/>
                <w:sz w:val="18"/>
                <w:szCs w:val="18"/>
              </w:rPr>
              <w:t>(Други европейски средства - ДЕС и  Механизъм за възстановяване и устойчивост (Recovery and Resilience Facility)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29 603,7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27 024,8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26 631,4</w:t>
            </w:r>
          </w:p>
        </w:tc>
      </w:tr>
      <w:tr w:rsidR="004840A7" w:rsidTr="004840A7">
        <w:trPr>
          <w:trHeight w:val="735"/>
          <w:jc w:val="center"/>
        </w:trPr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both"/>
              <w:rPr>
                <w:rFonts w:ascii="Symbol" w:hAnsi="Symbol" w:cs="Calibri"/>
                <w:color w:val="000000"/>
                <w:sz w:val="18"/>
                <w:szCs w:val="18"/>
              </w:rPr>
            </w:pPr>
            <w:r>
              <w:rPr>
                <w:rFonts w:ascii="Symbol" w:hAnsi="Symbol" w:cs="Calibri"/>
                <w:color w:val="000000"/>
                <w:sz w:val="18"/>
                <w:szCs w:val="18"/>
              </w:rPr>
              <w:t></w:t>
            </w:r>
            <w:r>
              <w:rPr>
                <w:color w:val="000000"/>
                <w:sz w:val="14"/>
                <w:szCs w:val="14"/>
              </w:rPr>
              <w:t xml:space="preserve">  </w:t>
            </w:r>
            <w:r>
              <w:rPr>
                <w:i/>
                <w:iCs/>
                <w:color w:val="000000"/>
                <w:sz w:val="18"/>
                <w:szCs w:val="18"/>
              </w:rPr>
              <w:t>Други програми и инициативи, по които Република България е страна-партньор, за които се прилага режимът на сметките за средства от Европейския съюз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both"/>
              <w:rPr>
                <w:rFonts w:ascii="Symbol" w:hAnsi="Symbol" w:cs="Calibri"/>
                <w:color w:val="000000"/>
                <w:sz w:val="18"/>
                <w:szCs w:val="18"/>
              </w:rPr>
            </w:pPr>
            <w:r>
              <w:rPr>
                <w:rFonts w:ascii="Symbol" w:hAnsi="Symbol" w:cs="Calibri"/>
                <w:color w:val="000000"/>
                <w:sz w:val="18"/>
                <w:szCs w:val="18"/>
              </w:rPr>
              <w:t></w:t>
            </w:r>
            <w:r>
              <w:rPr>
                <w:color w:val="000000"/>
                <w:sz w:val="14"/>
                <w:szCs w:val="14"/>
              </w:rPr>
              <w:t xml:space="preserve"> 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Други програми и други донори </w:t>
            </w:r>
            <w:r>
              <w:rPr>
                <w:color w:val="000000"/>
                <w:sz w:val="18"/>
                <w:szCs w:val="18"/>
              </w:rPr>
              <w:t>по бюджета на ПРБ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4840A7" w:rsidTr="004840A7">
        <w:trPr>
          <w:trHeight w:val="975"/>
          <w:jc w:val="center"/>
        </w:trPr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both"/>
              <w:rPr>
                <w:rFonts w:ascii="Symbol" w:hAnsi="Symbol" w:cs="Calibri"/>
                <w:color w:val="000000"/>
                <w:sz w:val="18"/>
                <w:szCs w:val="18"/>
              </w:rPr>
            </w:pPr>
            <w:r>
              <w:rPr>
                <w:rFonts w:ascii="Symbol" w:hAnsi="Symbol" w:cs="Calibri"/>
                <w:color w:val="000000"/>
                <w:sz w:val="18"/>
                <w:szCs w:val="18"/>
              </w:rPr>
              <w:t></w:t>
            </w:r>
            <w:r>
              <w:rPr>
                <w:color w:val="000000"/>
                <w:sz w:val="14"/>
                <w:szCs w:val="14"/>
              </w:rPr>
              <w:t xml:space="preserve"> 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Други бюджетни организации, включени в консолидираната фискална програма - </w:t>
            </w:r>
            <w:r>
              <w:rPr>
                <w:i/>
                <w:iCs/>
                <w:color w:val="FF0000"/>
                <w:sz w:val="18"/>
                <w:szCs w:val="18"/>
              </w:rPr>
              <w:t>Селскостопанска академия и Държавно предприятие "Научно-производствен център"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56 384,1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56 413,9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56 770,4</w:t>
            </w:r>
          </w:p>
        </w:tc>
      </w:tr>
      <w:tr w:rsidR="004840A7" w:rsidTr="004840A7">
        <w:trPr>
          <w:trHeight w:val="495"/>
          <w:jc w:val="center"/>
        </w:trPr>
        <w:tc>
          <w:tcPr>
            <w:tcW w:w="4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both"/>
              <w:rPr>
                <w:rFonts w:ascii="Symbol" w:hAnsi="Symbol" w:cs="Calibri"/>
                <w:color w:val="000000"/>
                <w:sz w:val="18"/>
                <w:szCs w:val="18"/>
              </w:rPr>
            </w:pPr>
            <w:r>
              <w:rPr>
                <w:rFonts w:ascii="Symbol" w:hAnsi="Symbol" w:cs="Calibri"/>
                <w:color w:val="000000"/>
                <w:sz w:val="18"/>
                <w:szCs w:val="18"/>
              </w:rPr>
              <w:t></w:t>
            </w:r>
            <w:r>
              <w:rPr>
                <w:color w:val="000000"/>
                <w:sz w:val="14"/>
                <w:szCs w:val="14"/>
              </w:rPr>
              <w:t xml:space="preserve">  </w:t>
            </w:r>
            <w:r>
              <w:rPr>
                <w:i/>
                <w:iCs/>
                <w:color w:val="000000"/>
                <w:sz w:val="18"/>
                <w:szCs w:val="18"/>
              </w:rPr>
              <w:t>Други (в т.ч. и предоставените трансфери с положителен знак)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</w:tbl>
    <w:p w:rsidR="00EE2525" w:rsidRPr="004F571B" w:rsidRDefault="00EE2525" w:rsidP="00EE2525">
      <w:pPr>
        <w:rPr>
          <w:b/>
          <w:bCs/>
          <w:color w:val="000000"/>
          <w:sz w:val="20"/>
          <w:szCs w:val="20"/>
          <w:lang w:val="bg-BG"/>
        </w:rPr>
      </w:pPr>
    </w:p>
    <w:p w:rsidR="00633038" w:rsidRPr="004F571B" w:rsidRDefault="00633038" w:rsidP="00EE2525">
      <w:pPr>
        <w:rPr>
          <w:b/>
          <w:bCs/>
          <w:color w:val="000000"/>
          <w:sz w:val="20"/>
          <w:szCs w:val="20"/>
          <w:lang w:val="bg-BG"/>
        </w:rPr>
      </w:pPr>
    </w:p>
    <w:p w:rsidR="00EE2525" w:rsidRPr="004F571B" w:rsidRDefault="00EE2525" w:rsidP="00EE2525">
      <w:pPr>
        <w:rPr>
          <w:b/>
          <w:bCs/>
          <w:color w:val="000000"/>
          <w:sz w:val="20"/>
          <w:szCs w:val="20"/>
          <w:lang w:val="bg-BG"/>
        </w:rPr>
      </w:pPr>
    </w:p>
    <w:p w:rsidR="007811B5" w:rsidRPr="004F571B" w:rsidRDefault="00334561" w:rsidP="00927A7E">
      <w:pPr>
        <w:pStyle w:val="Heading1"/>
        <w:ind w:firstLine="0"/>
        <w:rPr>
          <w:noProof/>
          <w:sz w:val="20"/>
          <w:lang w:val="bg-BG"/>
        </w:rPr>
      </w:pPr>
      <w:bookmarkStart w:id="11" w:name="_Toc212813956"/>
      <w:r w:rsidRPr="004F571B">
        <w:rPr>
          <w:noProof/>
          <w:sz w:val="20"/>
          <w:lang w:val="bg-BG"/>
        </w:rPr>
        <w:t>V</w:t>
      </w:r>
      <w:r w:rsidR="00A21518">
        <w:rPr>
          <w:noProof/>
          <w:sz w:val="20"/>
        </w:rPr>
        <w:t>)</w:t>
      </w:r>
      <w:r w:rsidRPr="004F571B">
        <w:rPr>
          <w:noProof/>
          <w:sz w:val="20"/>
          <w:lang w:val="bg-BG"/>
        </w:rPr>
        <w:t xml:space="preserve">. </w:t>
      </w:r>
      <w:r w:rsidR="00F610D0" w:rsidRPr="004F571B">
        <w:rPr>
          <w:noProof/>
          <w:sz w:val="20"/>
          <w:lang w:val="bg-BG"/>
        </w:rPr>
        <w:t xml:space="preserve">ОПИСАНИЕ НА БЮДЖЕТНИТЕ ПРОГРАМИ И </w:t>
      </w:r>
      <w:r w:rsidR="00DE0A50" w:rsidRPr="004F571B">
        <w:rPr>
          <w:noProof/>
          <w:sz w:val="20"/>
          <w:lang w:val="bg-BG"/>
        </w:rPr>
        <w:t>РАЗПРЕДЕЛЕНИЕ ПО</w:t>
      </w:r>
      <w:r w:rsidR="00307DC7" w:rsidRPr="004F571B">
        <w:rPr>
          <w:noProof/>
          <w:sz w:val="20"/>
          <w:lang w:val="bg-BG"/>
        </w:rPr>
        <w:t xml:space="preserve"> </w:t>
      </w:r>
      <w:r w:rsidR="00F610D0" w:rsidRPr="004F571B">
        <w:rPr>
          <w:noProof/>
          <w:sz w:val="20"/>
          <w:lang w:val="bg-BG"/>
        </w:rPr>
        <w:t>ВЕДОМСТВЕНИ И АДМИНИСТРИРАНИ РАЗХОДИ</w:t>
      </w:r>
      <w:bookmarkEnd w:id="11"/>
      <w:r w:rsidR="00F610D0" w:rsidRPr="004F571B">
        <w:rPr>
          <w:noProof/>
          <w:sz w:val="20"/>
          <w:lang w:val="bg-BG"/>
        </w:rPr>
        <w:t xml:space="preserve"> </w:t>
      </w:r>
    </w:p>
    <w:p w:rsidR="00DE0A50" w:rsidRPr="004F571B" w:rsidRDefault="00DE0A50" w:rsidP="00DE0A50">
      <w:pPr>
        <w:rPr>
          <w:noProof/>
          <w:sz w:val="20"/>
          <w:szCs w:val="20"/>
          <w:highlight w:val="yellow"/>
          <w:lang w:val="bg-BG"/>
        </w:rPr>
      </w:pPr>
    </w:p>
    <w:p w:rsidR="006173E1" w:rsidRPr="004F571B" w:rsidRDefault="006173E1" w:rsidP="00334561">
      <w:pPr>
        <w:rPr>
          <w:b/>
          <w:smallCaps/>
          <w:noProof/>
          <w:sz w:val="20"/>
          <w:szCs w:val="20"/>
          <w:lang w:val="bg-BG"/>
        </w:rPr>
      </w:pPr>
    </w:p>
    <w:p w:rsidR="00F91B25" w:rsidRPr="004F571B" w:rsidRDefault="00307DC7" w:rsidP="00927A7E">
      <w:pPr>
        <w:pStyle w:val="Heading1"/>
        <w:numPr>
          <w:ilvl w:val="1"/>
          <w:numId w:val="6"/>
        </w:numPr>
        <w:rPr>
          <w:noProof/>
          <w:sz w:val="20"/>
          <w:lang w:val="bg-BG"/>
        </w:rPr>
      </w:pPr>
      <w:bookmarkStart w:id="12" w:name="_Toc212813957"/>
      <w:r w:rsidRPr="004F571B">
        <w:rPr>
          <w:noProof/>
          <w:sz w:val="20"/>
          <w:lang w:val="bg-BG"/>
        </w:rPr>
        <w:t xml:space="preserve">2200.01.01 - </w:t>
      </w:r>
      <w:r w:rsidR="00F91B25" w:rsidRPr="004F571B">
        <w:rPr>
          <w:noProof/>
          <w:sz w:val="20"/>
          <w:lang w:val="bg-BG"/>
        </w:rPr>
        <w:t>БЮДЖЕТНА ПРОГРАМА „ЗЕМЕДЕЛСКИ ЗЕМИ”</w:t>
      </w:r>
      <w:bookmarkEnd w:id="12"/>
    </w:p>
    <w:p w:rsidR="006A0F21" w:rsidRDefault="006A0F21" w:rsidP="006A0F21">
      <w:pPr>
        <w:rPr>
          <w:b/>
          <w:i/>
          <w:sz w:val="20"/>
          <w:szCs w:val="20"/>
          <w:lang w:val="bg-BG"/>
        </w:rPr>
      </w:pPr>
    </w:p>
    <w:p w:rsidR="00AE1973" w:rsidRPr="004F571B" w:rsidRDefault="00AE1973" w:rsidP="006A0F21">
      <w:pPr>
        <w:rPr>
          <w:b/>
          <w:i/>
          <w:sz w:val="20"/>
          <w:szCs w:val="20"/>
          <w:lang w:val="bg-BG"/>
        </w:rPr>
      </w:pPr>
    </w:p>
    <w:p w:rsidR="006A0F21" w:rsidRPr="004F571B" w:rsidRDefault="006A0F21" w:rsidP="006A0F21">
      <w:pPr>
        <w:ind w:firstLine="567"/>
        <w:rPr>
          <w:b/>
          <w:i/>
          <w:sz w:val="20"/>
          <w:szCs w:val="20"/>
          <w:u w:val="single"/>
          <w:lang w:val="bg-BG"/>
        </w:rPr>
      </w:pPr>
      <w:r w:rsidRPr="004F571B">
        <w:rPr>
          <w:b/>
          <w:i/>
          <w:sz w:val="20"/>
          <w:szCs w:val="20"/>
          <w:u w:val="single"/>
          <w:lang w:val="bg-BG"/>
        </w:rPr>
        <w:t xml:space="preserve">Цели на </w:t>
      </w:r>
      <w:r w:rsidR="00A25D32" w:rsidRPr="004F571B">
        <w:rPr>
          <w:b/>
          <w:i/>
          <w:sz w:val="20"/>
          <w:szCs w:val="20"/>
          <w:u w:val="single"/>
          <w:lang w:val="bg-BG"/>
        </w:rPr>
        <w:t xml:space="preserve">бюджетната </w:t>
      </w:r>
      <w:r w:rsidRPr="004F571B">
        <w:rPr>
          <w:b/>
          <w:i/>
          <w:sz w:val="20"/>
          <w:szCs w:val="20"/>
          <w:u w:val="single"/>
          <w:lang w:val="bg-BG"/>
        </w:rPr>
        <w:t xml:space="preserve">програма </w:t>
      </w:r>
    </w:p>
    <w:p w:rsidR="007811B5" w:rsidRDefault="007811B5" w:rsidP="00D82974">
      <w:pPr>
        <w:pStyle w:val="Heading21"/>
        <w:ind w:firstLine="0"/>
        <w:jc w:val="both"/>
        <w:rPr>
          <w:i/>
          <w:noProof/>
          <w:sz w:val="20"/>
          <w:szCs w:val="20"/>
          <w:u w:val="single"/>
          <w:lang w:val="bg-BG"/>
        </w:rPr>
      </w:pPr>
    </w:p>
    <w:p w:rsidR="00B84EC5" w:rsidRPr="004F571B" w:rsidRDefault="00B84EC5" w:rsidP="00D82974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Устойчиво използване на поземлените ресурси.</w:t>
      </w:r>
    </w:p>
    <w:p w:rsidR="00B84EC5" w:rsidRPr="004F571B" w:rsidRDefault="00B84EC5" w:rsidP="00D82974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Осигуряване на всички необходими условия за успешното функциониране на българското земеделие при пълноправното членство на Република България в ЕС чрез въвеждане и използване на добрите земеделски практики от възможно най-широк кръг земеделски производители</w:t>
      </w:r>
    </w:p>
    <w:p w:rsidR="00B84EC5" w:rsidRPr="004F571B" w:rsidRDefault="00B84EC5" w:rsidP="00D82974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Оказване на пряко съдействие на земеделските производители за прилагането на европейските изисквания пр</w:t>
      </w:r>
      <w:r w:rsidR="00196F17" w:rsidRPr="004F571B">
        <w:rPr>
          <w:noProof/>
          <w:sz w:val="20"/>
          <w:szCs w:val="20"/>
          <w:lang w:val="bg-BG"/>
        </w:rPr>
        <w:t>и производството на качествена</w:t>
      </w:r>
      <w:r w:rsidRPr="004F571B">
        <w:rPr>
          <w:noProof/>
          <w:sz w:val="20"/>
          <w:szCs w:val="20"/>
          <w:lang w:val="bg-BG"/>
        </w:rPr>
        <w:t xml:space="preserve"> конкурентноспособна продукция.</w:t>
      </w:r>
    </w:p>
    <w:p w:rsidR="00B84EC5" w:rsidRPr="004F571B" w:rsidRDefault="00B84EC5" w:rsidP="00D82974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Осигуряване провеждането на кампанията за директно подпомагане на площ с надеждни и коректни данни за правни основания за ползване на земеделски площи и в законовите срокове. </w:t>
      </w:r>
    </w:p>
    <w:p w:rsidR="00B84EC5" w:rsidRPr="004F571B" w:rsidRDefault="00B84EC5" w:rsidP="00D82974">
      <w:pPr>
        <w:ind w:firstLine="540"/>
        <w:jc w:val="both"/>
        <w:rPr>
          <w:noProof/>
          <w:color w:val="000000"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</w:t>
      </w:r>
      <w:r w:rsidRPr="004F571B">
        <w:rPr>
          <w:noProof/>
          <w:color w:val="000000"/>
          <w:sz w:val="20"/>
          <w:szCs w:val="20"/>
          <w:lang w:val="bg-BG"/>
        </w:rPr>
        <w:t xml:space="preserve">граничаване на деградационните процеси и екологични въздействия. </w:t>
      </w:r>
    </w:p>
    <w:p w:rsidR="00B84EC5" w:rsidRPr="004F571B" w:rsidRDefault="00B84EC5" w:rsidP="00D82974">
      <w:pPr>
        <w:ind w:firstLine="540"/>
        <w:jc w:val="both"/>
        <w:rPr>
          <w:noProof/>
          <w:color w:val="000000"/>
          <w:sz w:val="20"/>
          <w:szCs w:val="20"/>
          <w:lang w:val="bg-BG"/>
        </w:rPr>
      </w:pPr>
      <w:r w:rsidRPr="004F571B">
        <w:rPr>
          <w:noProof/>
          <w:color w:val="000000"/>
          <w:sz w:val="20"/>
          <w:szCs w:val="20"/>
          <w:lang w:val="bg-BG"/>
        </w:rPr>
        <w:t>Запазване и повишаване продуктивния потенциал на почвените ресурси.</w:t>
      </w:r>
    </w:p>
    <w:p w:rsidR="00B84EC5" w:rsidRPr="004F571B" w:rsidRDefault="00711303" w:rsidP="00D82974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Зареждане на структурите на Интегрираната система за администриране и контрол (ИСАК) с проверени и обработени данни за правни основания за ползване на земеделски площи, необходими за директните плащания</w:t>
      </w:r>
      <w:r w:rsidR="00B84EC5" w:rsidRPr="004F571B">
        <w:rPr>
          <w:noProof/>
          <w:sz w:val="20"/>
          <w:szCs w:val="20"/>
          <w:lang w:val="bg-BG"/>
        </w:rPr>
        <w:t>, поддържане на Регистър на земеделските стопани и определяне обхвата на потенциалните кандидати за подпомагане, съгласно механизмите на Общата селскостопанска политика с цел усвояване на средствата от европейските фондове за земеделие.</w:t>
      </w:r>
    </w:p>
    <w:p w:rsidR="00B84EC5" w:rsidRPr="004F571B" w:rsidRDefault="00711303" w:rsidP="00711303">
      <w:pPr>
        <w:ind w:firstLine="540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>Поддържане на архив (за всяка стопанска година в цифров вид) на бази данни за правни основания за ползване на земеделски площи</w:t>
      </w:r>
      <w:r w:rsidR="00822323" w:rsidRPr="004F571B">
        <w:rPr>
          <w:noProof/>
          <w:sz w:val="20"/>
          <w:szCs w:val="20"/>
          <w:lang w:val="bg-BG"/>
        </w:rPr>
        <w:t>.</w:t>
      </w:r>
    </w:p>
    <w:p w:rsidR="00711303" w:rsidRPr="004F571B" w:rsidRDefault="00711303" w:rsidP="00711303">
      <w:pPr>
        <w:ind w:firstLine="540"/>
        <w:jc w:val="both"/>
        <w:rPr>
          <w:b/>
          <w:i/>
          <w:noProof/>
          <w:sz w:val="20"/>
          <w:szCs w:val="20"/>
          <w:highlight w:val="green"/>
          <w:u w:val="single"/>
          <w:lang w:val="bg-BG"/>
        </w:rPr>
      </w:pPr>
    </w:p>
    <w:p w:rsidR="00822323" w:rsidRDefault="00822323" w:rsidP="00711303">
      <w:pPr>
        <w:ind w:firstLine="540"/>
        <w:jc w:val="both"/>
        <w:rPr>
          <w:b/>
          <w:i/>
          <w:noProof/>
          <w:sz w:val="20"/>
          <w:szCs w:val="20"/>
          <w:highlight w:val="green"/>
          <w:u w:val="single"/>
          <w:lang w:val="bg-BG"/>
        </w:rPr>
      </w:pPr>
    </w:p>
    <w:p w:rsidR="0076336F" w:rsidRPr="004F571B" w:rsidRDefault="0076336F" w:rsidP="00711303">
      <w:pPr>
        <w:ind w:firstLine="540"/>
        <w:jc w:val="both"/>
        <w:rPr>
          <w:b/>
          <w:i/>
          <w:noProof/>
          <w:sz w:val="20"/>
          <w:szCs w:val="20"/>
          <w:highlight w:val="green"/>
          <w:u w:val="single"/>
          <w:lang w:val="bg-BG"/>
        </w:rPr>
      </w:pPr>
    </w:p>
    <w:p w:rsidR="006A0F21" w:rsidRPr="004F571B" w:rsidRDefault="006A0F21" w:rsidP="006A0F21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lastRenderedPageBreak/>
        <w:t>Целеви стойности по показателите за изпълнение</w:t>
      </w:r>
    </w:p>
    <w:p w:rsidR="00A25D32" w:rsidRDefault="00A25D32" w:rsidP="006A0F21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AE1973" w:rsidRPr="004F571B" w:rsidRDefault="00AE1973" w:rsidP="006A0F21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tbl>
      <w:tblPr>
        <w:tblW w:w="8660" w:type="dxa"/>
        <w:jc w:val="center"/>
        <w:tblLook w:val="04A0" w:firstRow="1" w:lastRow="0" w:firstColumn="1" w:lastColumn="0" w:noHBand="0" w:noVBand="1"/>
      </w:tblPr>
      <w:tblGrid>
        <w:gridCol w:w="417"/>
        <w:gridCol w:w="3343"/>
        <w:gridCol w:w="1440"/>
        <w:gridCol w:w="1120"/>
        <w:gridCol w:w="1200"/>
        <w:gridCol w:w="1140"/>
      </w:tblGrid>
      <w:tr w:rsidR="00C36C63" w:rsidRPr="004F571B" w:rsidTr="00C36C63">
        <w:trPr>
          <w:trHeight w:val="255"/>
          <w:jc w:val="center"/>
        </w:trPr>
        <w:tc>
          <w:tcPr>
            <w:tcW w:w="3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36C63" w:rsidRPr="004F571B" w:rsidRDefault="00C36C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ПОКАЗАТЕЛИТЕ ЗА ИЗПЪЛНЕНИЕ</w:t>
            </w:r>
          </w:p>
        </w:tc>
        <w:tc>
          <w:tcPr>
            <w:tcW w:w="49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Целева стойност</w:t>
            </w:r>
          </w:p>
        </w:tc>
      </w:tr>
      <w:tr w:rsidR="00C36C63" w:rsidRPr="004F571B" w:rsidTr="00C36C63">
        <w:trPr>
          <w:trHeight w:val="915"/>
          <w:jc w:val="center"/>
        </w:trPr>
        <w:tc>
          <w:tcPr>
            <w:tcW w:w="3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36C63" w:rsidRPr="004F571B" w:rsidRDefault="00C36C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Бюджетна програма - 2200.01.01 -"Земеделски земи"</w:t>
            </w:r>
          </w:p>
        </w:tc>
        <w:tc>
          <w:tcPr>
            <w:tcW w:w="49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63" w:rsidRPr="004F571B" w:rsidRDefault="00C36C6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36C63" w:rsidRPr="004F571B" w:rsidTr="00C36C63">
        <w:trPr>
          <w:trHeight w:val="255"/>
          <w:jc w:val="center"/>
        </w:trPr>
        <w:tc>
          <w:tcPr>
            <w:tcW w:w="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36C63" w:rsidRPr="004F571B" w:rsidRDefault="00C36C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Показатели за изпълнение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36C63" w:rsidRPr="004F571B" w:rsidRDefault="00C36C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Мерна единица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36C63" w:rsidRPr="004F571B" w:rsidRDefault="00C36C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Проект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36C63" w:rsidRPr="004F571B" w:rsidRDefault="00C36C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 xml:space="preserve">Прогноза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36C63" w:rsidRPr="004F571B" w:rsidRDefault="00C36C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 xml:space="preserve">Прогноза  </w:t>
            </w:r>
          </w:p>
        </w:tc>
      </w:tr>
      <w:tr w:rsidR="00C36C63" w:rsidRPr="004F571B" w:rsidTr="00C36C63">
        <w:trPr>
          <w:trHeight w:val="255"/>
          <w:jc w:val="center"/>
        </w:trPr>
        <w:tc>
          <w:tcPr>
            <w:tcW w:w="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63" w:rsidRPr="004F571B" w:rsidRDefault="00C36C6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63" w:rsidRPr="004F571B" w:rsidRDefault="00C36C6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63" w:rsidRPr="004F571B" w:rsidRDefault="00C36C6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36C63" w:rsidRPr="004F571B" w:rsidRDefault="00C36C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2026 г.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36C63" w:rsidRPr="004F571B" w:rsidRDefault="00C36C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2027 г.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36C63" w:rsidRPr="004F571B" w:rsidRDefault="00C36C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2028 г.</w:t>
            </w:r>
          </w:p>
        </w:tc>
      </w:tr>
      <w:tr w:rsidR="00C36C63" w:rsidRPr="004F571B" w:rsidTr="00C36C63">
        <w:trPr>
          <w:trHeight w:val="1012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Постановени решения за промяна на предназначението на земеделските земи, в т.ч. КЗЗ и комисиите по чл. 17, ал. 1 от ЗОЗЗ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решения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1 500</w:t>
            </w:r>
          </w:p>
        </w:tc>
      </w:tr>
      <w:tr w:rsidR="00C36C63" w:rsidRPr="004F571B" w:rsidTr="00C36C63">
        <w:trPr>
          <w:trHeight w:val="31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Одобрени рекултивации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Площ (дка)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300</w:t>
            </w:r>
          </w:p>
        </w:tc>
      </w:tr>
      <w:tr w:rsidR="00C36C63" w:rsidRPr="004F571B" w:rsidTr="00C36C63">
        <w:trPr>
          <w:trHeight w:val="73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rPr>
                <w:sz w:val="20"/>
                <w:szCs w:val="20"/>
              </w:rPr>
            </w:pPr>
            <w:r w:rsidRPr="004F571B">
              <w:rPr>
                <w:sz w:val="20"/>
                <w:szCs w:val="20"/>
              </w:rPr>
              <w:t>Изработени планове за обезщетяване на собствениците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6C63" w:rsidRPr="004F571B" w:rsidTr="00C36C63">
        <w:trPr>
          <w:trHeight w:val="67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rPr>
                <w:sz w:val="20"/>
                <w:szCs w:val="20"/>
              </w:rPr>
            </w:pPr>
            <w:r w:rsidRPr="004F571B">
              <w:rPr>
                <w:sz w:val="20"/>
                <w:szCs w:val="20"/>
              </w:rPr>
              <w:t>Открити процедури за изработване на планове за уедряване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проекти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0</w:t>
            </w:r>
          </w:p>
        </w:tc>
      </w:tr>
      <w:tr w:rsidR="00C36C63" w:rsidRPr="004F571B" w:rsidTr="00C36C63">
        <w:trPr>
          <w:trHeight w:val="67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rPr>
                <w:sz w:val="20"/>
                <w:szCs w:val="20"/>
              </w:rPr>
            </w:pPr>
            <w:r w:rsidRPr="004F571B">
              <w:rPr>
                <w:sz w:val="20"/>
                <w:szCs w:val="20"/>
              </w:rPr>
              <w:t>Предоставени земи от ДПФ за възмездно ползване чрез търг или конкурс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Площ (дка)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225 000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225 000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225 000</w:t>
            </w:r>
          </w:p>
        </w:tc>
      </w:tr>
      <w:tr w:rsidR="00C36C63" w:rsidRPr="004F571B" w:rsidTr="00C36C63">
        <w:trPr>
          <w:trHeight w:val="93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rPr>
                <w:sz w:val="20"/>
                <w:szCs w:val="20"/>
              </w:rPr>
            </w:pPr>
            <w:r w:rsidRPr="004F571B">
              <w:rPr>
                <w:sz w:val="20"/>
                <w:szCs w:val="20"/>
              </w:rPr>
              <w:t>Разпределени пасища, мери и ливади от ДПФ за възмездно ползване по реда на чл. 37 и от ЗСПЗЗ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Площ (дка)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50 000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50 000</w:t>
            </w:r>
          </w:p>
        </w:tc>
      </w:tr>
      <w:tr w:rsidR="00C36C63" w:rsidRPr="004F571B" w:rsidTr="00C36C63">
        <w:trPr>
          <w:trHeight w:val="76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rPr>
                <w:sz w:val="20"/>
                <w:szCs w:val="20"/>
              </w:rPr>
            </w:pPr>
            <w:r w:rsidRPr="004F571B">
              <w:rPr>
                <w:sz w:val="20"/>
                <w:szCs w:val="20"/>
              </w:rPr>
              <w:t>Предоставени земи от ДПФ за безвъзмездно ползване (чл.24, ал.2 и чл. 24б от ЗСПЗЗ)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Площ (дка)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192 000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192 000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192 000</w:t>
            </w:r>
          </w:p>
        </w:tc>
      </w:tr>
      <w:tr w:rsidR="00C36C63" w:rsidRPr="004F571B" w:rsidTr="00C36C63">
        <w:trPr>
          <w:trHeight w:val="51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rPr>
                <w:sz w:val="20"/>
                <w:szCs w:val="20"/>
              </w:rPr>
            </w:pPr>
            <w:r w:rsidRPr="004F571B">
              <w:rPr>
                <w:sz w:val="20"/>
                <w:szCs w:val="20"/>
              </w:rPr>
              <w:t>Обезщетени собственици по реда на чл. 10в от ЗСПЗЗ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Площ (дка)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0</w:t>
            </w:r>
          </w:p>
        </w:tc>
      </w:tr>
      <w:tr w:rsidR="00C36C63" w:rsidRPr="004F571B" w:rsidTr="00C36C63">
        <w:trPr>
          <w:trHeight w:val="720"/>
          <w:jc w:val="center"/>
        </w:trPr>
        <w:tc>
          <w:tcPr>
            <w:tcW w:w="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5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rPr>
                <w:sz w:val="20"/>
                <w:szCs w:val="20"/>
              </w:rPr>
            </w:pPr>
            <w:r w:rsidRPr="004F571B">
              <w:rPr>
                <w:sz w:val="20"/>
                <w:szCs w:val="20"/>
              </w:rPr>
              <w:t>Продадени земеделски земи от ДПФ, заети с овощни насаждения, при условията на чл. 24д, ал. 1 от ЗСПЗЗ.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заявления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</w:t>
            </w:r>
          </w:p>
        </w:tc>
      </w:tr>
      <w:tr w:rsidR="00C36C63" w:rsidRPr="004F571B" w:rsidTr="00C36C63">
        <w:trPr>
          <w:trHeight w:val="255"/>
          <w:jc w:val="center"/>
        </w:trPr>
        <w:tc>
          <w:tcPr>
            <w:tcW w:w="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63" w:rsidRPr="004F571B" w:rsidRDefault="00C36C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6C63" w:rsidRPr="004F571B" w:rsidRDefault="00C36C63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заповеди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</w:tr>
      <w:tr w:rsidR="00C36C63" w:rsidRPr="004F571B" w:rsidTr="00C36C63">
        <w:trPr>
          <w:trHeight w:val="945"/>
          <w:jc w:val="center"/>
        </w:trPr>
        <w:tc>
          <w:tcPr>
            <w:tcW w:w="2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5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rPr>
                <w:sz w:val="20"/>
                <w:szCs w:val="20"/>
              </w:rPr>
            </w:pPr>
            <w:r w:rsidRPr="004F571B">
              <w:rPr>
                <w:sz w:val="20"/>
                <w:szCs w:val="20"/>
              </w:rPr>
              <w:t>Придобита собственост на застроени и прилежащи площи в стопански дворове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заявления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200</w:t>
            </w:r>
          </w:p>
        </w:tc>
      </w:tr>
      <w:tr w:rsidR="00C36C63" w:rsidRPr="004F571B" w:rsidTr="00C36C63">
        <w:trPr>
          <w:trHeight w:val="255"/>
          <w:jc w:val="center"/>
        </w:trPr>
        <w:tc>
          <w:tcPr>
            <w:tcW w:w="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6C63" w:rsidRPr="004F571B" w:rsidRDefault="00C36C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6C63" w:rsidRPr="004F571B" w:rsidRDefault="00C36C63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заповеди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C36C63" w:rsidRPr="004F571B" w:rsidTr="00C36C63">
        <w:trPr>
          <w:trHeight w:val="51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rPr>
                <w:sz w:val="20"/>
                <w:szCs w:val="20"/>
              </w:rPr>
            </w:pPr>
            <w:r w:rsidRPr="004F571B">
              <w:rPr>
                <w:sz w:val="20"/>
                <w:szCs w:val="20"/>
              </w:rPr>
              <w:t>Учредени ограничени вещни права върху имоти от ДПФ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заявления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C36C63" w:rsidRPr="004F571B" w:rsidTr="00C36C63">
        <w:trPr>
          <w:trHeight w:val="51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Становища за отдаване на концесии по Закона за подземните богатства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</w:tr>
      <w:tr w:rsidR="00C36C63" w:rsidRPr="004F571B" w:rsidTr="00C36C63">
        <w:trPr>
          <w:trHeight w:val="76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Проверени, обработени и предадени към ИСАК правни основания за ползване на земеделски площи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8 000 000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8 000 000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10 000 000</w:t>
            </w:r>
          </w:p>
        </w:tc>
      </w:tr>
      <w:tr w:rsidR="00C36C63" w:rsidRPr="004F571B" w:rsidTr="00C36C63">
        <w:trPr>
          <w:trHeight w:val="99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Площ от  страната с регистрирани правни основания за ползване на земеделски територии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Площ (ха)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5 000 000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5 000 000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7  000 000</w:t>
            </w:r>
          </w:p>
        </w:tc>
      </w:tr>
      <w:tr w:rsidR="00C36C63" w:rsidRPr="004F571B" w:rsidTr="00C36C63">
        <w:trPr>
          <w:trHeight w:val="76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Извършени проверки за наддекларирани правни основания за земеделски земи по предоставени данни от ДФ „Земеделие“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300</w:t>
            </w:r>
          </w:p>
        </w:tc>
      </w:tr>
      <w:tr w:rsidR="00C36C63" w:rsidRPr="004F571B" w:rsidTr="00C36C63">
        <w:trPr>
          <w:trHeight w:val="153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rPr>
                <w:sz w:val="20"/>
                <w:szCs w:val="20"/>
              </w:rPr>
            </w:pPr>
            <w:r w:rsidRPr="004F571B">
              <w:rPr>
                <w:sz w:val="20"/>
                <w:szCs w:val="20"/>
              </w:rPr>
              <w:t>Обезщетени собственици на засегнати поземлени имоти, при отстраняване на явна фактическа грешка по реда на чл. 10б от ЗСПЗЗ, съответно на чл. 6 от ЗВСГЗГФ и § 8 от ПЗР на ЗВСГЗГФ във връзка с чл. 53б от ЗКИР;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Площ (дка)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200</w:t>
            </w:r>
          </w:p>
        </w:tc>
      </w:tr>
      <w:tr w:rsidR="00C36C63" w:rsidRPr="004F571B" w:rsidTr="00C36C63">
        <w:trPr>
          <w:trHeight w:val="76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Площ от  страната за обновяване на Цифровата ортофотокарта (ЦОФК) чрез сателитно заснемане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Кв.км.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25 000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25 000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25 000</w:t>
            </w:r>
          </w:p>
        </w:tc>
      </w:tr>
      <w:tr w:rsidR="00C36C63" w:rsidRPr="004F571B" w:rsidTr="00C36C63">
        <w:trPr>
          <w:trHeight w:val="76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Площ от страната за обновяване на Цифровата ортофотокарта (ЦОФК) чрез аерозаснемане.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Кв.км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34 611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36 761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39 602</w:t>
            </w:r>
          </w:p>
        </w:tc>
      </w:tr>
      <w:tr w:rsidR="00C36C63" w:rsidRPr="004F571B" w:rsidTr="00C36C63">
        <w:trPr>
          <w:trHeight w:val="102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Проверени физически блокове чрез дешифрация на обновената ЦОФК и дигитализация на промените (за актуализация на базата данни на СИЗП)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Брой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475 000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475 000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475 000</w:t>
            </w:r>
          </w:p>
        </w:tc>
      </w:tr>
      <w:tr w:rsidR="00C36C63" w:rsidRPr="004F571B" w:rsidTr="00C36C63">
        <w:trPr>
          <w:trHeight w:val="129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rPr>
                <w:sz w:val="20"/>
                <w:szCs w:val="20"/>
              </w:rPr>
            </w:pPr>
            <w:r w:rsidRPr="004F571B">
              <w:rPr>
                <w:sz w:val="20"/>
                <w:szCs w:val="20"/>
              </w:rPr>
              <w:t>Проверени физически блокове - коректност на граници, начин на трайно ползване, в т.ч. граници на неземеделски площи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Хектари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420 000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350 000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300 000</w:t>
            </w:r>
          </w:p>
        </w:tc>
      </w:tr>
      <w:tr w:rsidR="00C36C63" w:rsidRPr="004F571B" w:rsidTr="00C36C63">
        <w:trPr>
          <w:trHeight w:val="51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Заявления за подпомагане, въведени в ИСАК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65 000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65 000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65 000</w:t>
            </w:r>
          </w:p>
        </w:tc>
      </w:tr>
      <w:tr w:rsidR="00C36C63" w:rsidRPr="004F571B" w:rsidTr="00C36C63">
        <w:trPr>
          <w:trHeight w:val="51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регистрирани и пререгистрирани земеделски стопани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70 000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70 000</w:t>
            </w:r>
          </w:p>
        </w:tc>
      </w:tr>
      <w:tr w:rsidR="00C36C63" w:rsidRPr="004F571B" w:rsidTr="00C36C63">
        <w:trPr>
          <w:trHeight w:val="288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Изготвени проекти на рамкови позиции и указания в областта на директните плащания във връзка с участието на Република България в работата на институциите на ЕС  (работни групи към Съвета, комитети към Европейската комисия, Специален комитет по селско стопанство към ЕК, Съвет на министрите, опорни точки за срещи на министъра и др.становища)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C36C63" w:rsidRPr="004F571B" w:rsidTr="00C36C63">
        <w:trPr>
          <w:trHeight w:val="204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Участия в работата на институциите на ЕС от името на Република България (работни групи към Съвета, комитети към Европейската комисия, Специален комитет по селско стопанство към ЕК, Съвет на министрите и други форуми) в областта на директните плащания и националните доплащания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C36C63" w:rsidRPr="004F571B" w:rsidTr="00C36C63">
        <w:trPr>
          <w:trHeight w:val="204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jc w:val="both"/>
              <w:rPr>
                <w:sz w:val="20"/>
                <w:szCs w:val="20"/>
              </w:rPr>
            </w:pPr>
            <w:r w:rsidRPr="004F571B">
              <w:rPr>
                <w:sz w:val="20"/>
                <w:szCs w:val="20"/>
              </w:rPr>
              <w:t>Организирани и проведени семинари и работни срещи с държавни институции, земеделски стопани и браншови организации за разясняване на механизмите на Общата селскостопанска политика (ОСП) на Европейския съюз в областта на директните плащания и преходната национална помощ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35</w:t>
            </w:r>
          </w:p>
        </w:tc>
      </w:tr>
      <w:tr w:rsidR="00C36C63" w:rsidRPr="004F571B" w:rsidTr="00C36C63">
        <w:trPr>
          <w:trHeight w:val="127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lastRenderedPageBreak/>
              <w:t>26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rPr>
                <w:sz w:val="20"/>
                <w:szCs w:val="20"/>
              </w:rPr>
            </w:pPr>
            <w:r w:rsidRPr="004F571B">
              <w:rPr>
                <w:sz w:val="20"/>
                <w:szCs w:val="20"/>
              </w:rPr>
              <w:t>Разработени на интервенции за подпомагане на земеделските производители и прилагане на нотифицираните пред ЕК интервенции в областта на директните плащания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C36C63" w:rsidRPr="004F571B" w:rsidTr="00C36C63">
        <w:trPr>
          <w:trHeight w:val="127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rPr>
                <w:sz w:val="20"/>
                <w:szCs w:val="20"/>
              </w:rPr>
            </w:pPr>
            <w:r w:rsidRPr="004F571B">
              <w:rPr>
                <w:sz w:val="20"/>
                <w:szCs w:val="20"/>
              </w:rPr>
              <w:t>Разработени на интервенции за подпомагане на земеделските стопани и прилагане на нотифицираните пред ЕК интервенции в областта на преходната национална помощ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C36C63" w:rsidRPr="004F571B" w:rsidTr="00C36C63">
        <w:trPr>
          <w:trHeight w:val="153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Организирани срещи с ОДЗ и териториалните им структури - ОСЗ за  обмяна на опит, обучения и методически указания, с цел координирането и подпомагането на дейността на ОДЗ и териториалните им звена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</w:t>
            </w:r>
          </w:p>
        </w:tc>
      </w:tr>
      <w:tr w:rsidR="00C36C63" w:rsidRPr="004F571B" w:rsidTr="00C36C63">
        <w:trPr>
          <w:trHeight w:val="229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Извършени проверки по жалби и сигнали от институции и граждани за допуснати нарушения от служители на ОДЗ и териториалните им звена, включително организиране на комплексни, целеви и тематични проверки на място в ОДЗ и ОСЗ самостоятелно от КРП или съвместно с представители на други административни звена в министерството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50</w:t>
            </w:r>
          </w:p>
        </w:tc>
      </w:tr>
      <w:tr w:rsidR="00C36C63" w:rsidRPr="004F571B" w:rsidTr="00C36C63">
        <w:trPr>
          <w:trHeight w:val="51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Изготвени становища и анализи, свързани с дейностите на ОДЗ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</w:tbl>
    <w:p w:rsidR="00A25D32" w:rsidRPr="004F571B" w:rsidRDefault="00A25D32" w:rsidP="006A0F21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6A0F21" w:rsidRPr="004F571B" w:rsidRDefault="006A0F21" w:rsidP="006A0F21">
      <w:pPr>
        <w:ind w:firstLine="1107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6A0F21" w:rsidRPr="004F571B" w:rsidRDefault="006A0F21" w:rsidP="006A0F21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Външни фактори, които може да окажат влияние върху постигането на целите на програмата</w:t>
      </w:r>
    </w:p>
    <w:p w:rsidR="006F54D1" w:rsidRPr="004F571B" w:rsidRDefault="006F54D1" w:rsidP="00C20EB7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Промени в е</w:t>
      </w:r>
      <w:r w:rsidR="006A0F21" w:rsidRPr="004F571B">
        <w:rPr>
          <w:noProof/>
          <w:sz w:val="20"/>
          <w:szCs w:val="20"/>
          <w:lang w:val="bg-BG"/>
        </w:rPr>
        <w:t>вропейското и националното</w:t>
      </w:r>
      <w:r w:rsidRPr="004F571B">
        <w:rPr>
          <w:noProof/>
          <w:sz w:val="20"/>
          <w:szCs w:val="20"/>
        </w:rPr>
        <w:t>;</w:t>
      </w:r>
      <w:r w:rsidR="006A0F21" w:rsidRPr="004F571B">
        <w:rPr>
          <w:noProof/>
          <w:sz w:val="20"/>
          <w:szCs w:val="20"/>
          <w:lang w:val="bg-BG"/>
        </w:rPr>
        <w:t xml:space="preserve"> </w:t>
      </w:r>
    </w:p>
    <w:p w:rsidR="006A0F21" w:rsidRPr="004F571B" w:rsidRDefault="006F54D1" w:rsidP="00C20EB7">
      <w:pPr>
        <w:ind w:firstLine="567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>Финансова необезпеченост</w:t>
      </w:r>
      <w:r w:rsidRPr="004F571B">
        <w:rPr>
          <w:noProof/>
          <w:sz w:val="20"/>
          <w:szCs w:val="20"/>
        </w:rPr>
        <w:t>;</w:t>
      </w:r>
    </w:p>
    <w:p w:rsidR="006A0F21" w:rsidRPr="004F571B" w:rsidRDefault="006A0F21" w:rsidP="00C20EB7">
      <w:pPr>
        <w:ind w:firstLine="567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>Липса на административен капацитет</w:t>
      </w:r>
      <w:r w:rsidR="006F54D1" w:rsidRPr="004F571B">
        <w:rPr>
          <w:noProof/>
          <w:sz w:val="20"/>
          <w:szCs w:val="20"/>
        </w:rPr>
        <w:t>;</w:t>
      </w:r>
    </w:p>
    <w:p w:rsidR="006A0F21" w:rsidRPr="004F571B" w:rsidRDefault="006A0F21" w:rsidP="00C20EB7">
      <w:pPr>
        <w:ind w:firstLine="567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>Природно-климатични фактори</w:t>
      </w:r>
      <w:r w:rsidR="006F54D1" w:rsidRPr="004F571B">
        <w:rPr>
          <w:noProof/>
          <w:sz w:val="20"/>
          <w:szCs w:val="20"/>
        </w:rPr>
        <w:t>.</w:t>
      </w:r>
    </w:p>
    <w:p w:rsidR="006A0F21" w:rsidRPr="004F571B" w:rsidRDefault="006A0F21" w:rsidP="00C20EB7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6A0F21" w:rsidRPr="004F571B" w:rsidRDefault="006A0F21" w:rsidP="006A0F21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6A0F21" w:rsidRPr="004F571B" w:rsidRDefault="006A0F21" w:rsidP="006A0F21">
      <w:pPr>
        <w:ind w:left="567" w:hanging="141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Информация за наличността и качеството на данните</w:t>
      </w:r>
    </w:p>
    <w:p w:rsidR="006A0F21" w:rsidRPr="004F571B" w:rsidRDefault="006A0F21" w:rsidP="006A0F21">
      <w:pPr>
        <w:ind w:left="567" w:hanging="141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6A0F21" w:rsidRPr="004F571B" w:rsidRDefault="006A0F21" w:rsidP="00C20EB7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Изградена е база данни на наличната информация от почвени проучвания в М 1:25000 и 1:10000 за период от 50 години. Качеството на данните е във връзка с мащабите на проучване. Въведени са допълнителни слоеве от графична информация (петрография и възраст на скалите, растителна покривка, модел на релефа, климатични карти) осигуряващи възможност за прецизиране качеството на информацията.</w:t>
      </w:r>
    </w:p>
    <w:p w:rsidR="006A0F21" w:rsidRPr="004F571B" w:rsidRDefault="006A0F21" w:rsidP="00C20EB7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Информацията е налична и се съхранява от отговорните за изпълнение на програмата структури.</w:t>
      </w:r>
    </w:p>
    <w:p w:rsidR="006A0F21" w:rsidRPr="004F571B" w:rsidRDefault="006A0F21" w:rsidP="00C20EB7">
      <w:pPr>
        <w:ind w:left="567"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B84EC5" w:rsidRPr="004F571B" w:rsidRDefault="00B84EC5" w:rsidP="006A0F21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Предоставяни </w:t>
      </w:r>
      <w:r w:rsidR="00B32172" w:rsidRPr="004F571B">
        <w:rPr>
          <w:b/>
          <w:i/>
          <w:noProof/>
          <w:sz w:val="20"/>
          <w:szCs w:val="20"/>
          <w:u w:val="single"/>
          <w:lang w:val="bg-BG"/>
        </w:rPr>
        <w:t xml:space="preserve">по програмата </w:t>
      </w: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продукти/услуги </w:t>
      </w:r>
    </w:p>
    <w:p w:rsidR="00B84EC5" w:rsidRPr="004F571B" w:rsidRDefault="00B84EC5" w:rsidP="00B84EC5">
      <w:pPr>
        <w:jc w:val="both"/>
        <w:rPr>
          <w:b/>
          <w:i/>
          <w:noProof/>
          <w:color w:val="00CCFF"/>
          <w:sz w:val="20"/>
          <w:szCs w:val="20"/>
          <w:u w:val="single"/>
          <w:lang w:val="bg-BG"/>
        </w:rPr>
      </w:pPr>
    </w:p>
    <w:p w:rsidR="00B84EC5" w:rsidRPr="004F571B" w:rsidRDefault="00B84EC5" w:rsidP="00C20EB7">
      <w:pPr>
        <w:tabs>
          <w:tab w:val="left" w:pos="426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Система за идентификация на земеделските парцели;</w:t>
      </w:r>
    </w:p>
    <w:p w:rsidR="00B84EC5" w:rsidRPr="004F571B" w:rsidRDefault="00B84EC5" w:rsidP="00C20EB7">
      <w:pPr>
        <w:tabs>
          <w:tab w:val="left" w:pos="426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Електронен регистър на земеделските стопани </w:t>
      </w:r>
    </w:p>
    <w:p w:rsidR="00B84EC5" w:rsidRPr="004F571B" w:rsidRDefault="00B84EC5" w:rsidP="00C20EB7">
      <w:pPr>
        <w:tabs>
          <w:tab w:val="left" w:pos="426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Експертизи при промяна предназначението на земеделските земи; </w:t>
      </w:r>
    </w:p>
    <w:p w:rsidR="00B84EC5" w:rsidRPr="004F571B" w:rsidRDefault="00B84EC5" w:rsidP="00C20EB7">
      <w:pPr>
        <w:tabs>
          <w:tab w:val="left" w:pos="426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Изготвяне на почвено-климатични характеристики; </w:t>
      </w:r>
    </w:p>
    <w:p w:rsidR="00B84EC5" w:rsidRPr="004F571B" w:rsidRDefault="00B84EC5" w:rsidP="00C20EB7">
      <w:pPr>
        <w:tabs>
          <w:tab w:val="left" w:pos="426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Предоставяне на официална информация за земеделските почвени ресурси;</w:t>
      </w:r>
    </w:p>
    <w:p w:rsidR="00B84EC5" w:rsidRPr="004F571B" w:rsidRDefault="00B84EC5" w:rsidP="00C20EB7">
      <w:pPr>
        <w:tabs>
          <w:tab w:val="left" w:pos="426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Изработване на пространствено ориентиран баланс на почвените ресурси на нива кметство, община, област; </w:t>
      </w:r>
    </w:p>
    <w:p w:rsidR="00B84EC5" w:rsidRPr="004F571B" w:rsidRDefault="00B84EC5" w:rsidP="00C20EB7">
      <w:pPr>
        <w:tabs>
          <w:tab w:val="left" w:pos="426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Съгласуване на имоти от ДПФ за включване в търгове за възмездно ползване;</w:t>
      </w:r>
    </w:p>
    <w:p w:rsidR="00B84EC5" w:rsidRPr="004F571B" w:rsidRDefault="00B84EC5" w:rsidP="00C20EB7">
      <w:pPr>
        <w:tabs>
          <w:tab w:val="left" w:pos="426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Предоставяне на земи от ДПФ за безвъзмездно ползване в определени от закон случаи;</w:t>
      </w:r>
    </w:p>
    <w:p w:rsidR="00B84EC5" w:rsidRPr="004F571B" w:rsidRDefault="00B84EC5" w:rsidP="00C20EB7">
      <w:pPr>
        <w:tabs>
          <w:tab w:val="left" w:pos="426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Съгласуване на списъци на имоти от ДПФ за включване в търгове за притежатели на поименни компенсационни бонове;</w:t>
      </w:r>
    </w:p>
    <w:p w:rsidR="00B84EC5" w:rsidRPr="004F571B" w:rsidRDefault="00B84EC5" w:rsidP="00C20EB7">
      <w:pPr>
        <w:tabs>
          <w:tab w:val="left" w:pos="426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lastRenderedPageBreak/>
        <w:t>Предоставяне на ограничени вещни права върху имоти от ДПФ;</w:t>
      </w:r>
    </w:p>
    <w:p w:rsidR="00B84EC5" w:rsidRPr="004F571B" w:rsidRDefault="00B84EC5" w:rsidP="00C20EB7">
      <w:pPr>
        <w:tabs>
          <w:tab w:val="left" w:pos="426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Изготвяне на предложения за придобиване на право на собственост върху застроени и прилежащи площи на организации по § 12 от Преходните и заключителни разпоредби на Закона за собствеността и ползването на земеделските земи;</w:t>
      </w:r>
    </w:p>
    <w:p w:rsidR="00B84EC5" w:rsidRPr="004F571B" w:rsidRDefault="00B84EC5" w:rsidP="00C20EB7">
      <w:pPr>
        <w:tabs>
          <w:tab w:val="left" w:pos="426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Решения за промяна на предназначението на земеделски земи за неземеделски цели;</w:t>
      </w:r>
    </w:p>
    <w:p w:rsidR="00B84EC5" w:rsidRPr="004F571B" w:rsidRDefault="00B84EC5" w:rsidP="00C20EB7">
      <w:pPr>
        <w:tabs>
          <w:tab w:val="left" w:pos="426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Искания за промяна на решения за възстановено право на собственост върху земеделски земи и земи и гори от горския фонд;</w:t>
      </w:r>
    </w:p>
    <w:p w:rsidR="00B84EC5" w:rsidRPr="004F571B" w:rsidRDefault="00B84EC5" w:rsidP="00C20EB7">
      <w:pPr>
        <w:tabs>
          <w:tab w:val="left" w:pos="426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Поддържане на КВС;Предоставяне на информация и справки от КВС;</w:t>
      </w:r>
    </w:p>
    <w:p w:rsidR="00B84EC5" w:rsidRPr="004F571B" w:rsidRDefault="00B84EC5" w:rsidP="00C20EB7">
      <w:pPr>
        <w:tabs>
          <w:tab w:val="left" w:pos="426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Изготвяне на становища за отдаване на концесии, съгласно Закона за подземните богатства; </w:t>
      </w:r>
    </w:p>
    <w:p w:rsidR="00B84EC5" w:rsidRPr="004F571B" w:rsidRDefault="00B84EC5" w:rsidP="00C20EB7">
      <w:pPr>
        <w:tabs>
          <w:tab w:val="left" w:pos="426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Предаване на материали и данни от КВС на АГКК в изпълнение на ЗКИР;</w:t>
      </w:r>
    </w:p>
    <w:p w:rsidR="00B84EC5" w:rsidRPr="004F571B" w:rsidRDefault="00B84EC5" w:rsidP="00C20EB7">
      <w:pPr>
        <w:tabs>
          <w:tab w:val="left" w:pos="426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Поддържане на Информационна система „Ферма”, използвана</w:t>
      </w:r>
      <w:r w:rsidR="00F8685D" w:rsidRPr="004F571B">
        <w:rPr>
          <w:noProof/>
          <w:sz w:val="20"/>
          <w:szCs w:val="20"/>
          <w:lang w:val="bg-BG"/>
        </w:rPr>
        <w:t xml:space="preserve"> за работа от структурите на МЗХ</w:t>
      </w:r>
      <w:r w:rsidRPr="004F571B">
        <w:rPr>
          <w:noProof/>
          <w:sz w:val="20"/>
          <w:szCs w:val="20"/>
          <w:lang w:val="bg-BG"/>
        </w:rPr>
        <w:t>;</w:t>
      </w:r>
    </w:p>
    <w:p w:rsidR="00B84EC5" w:rsidRPr="004F571B" w:rsidRDefault="00B84EC5" w:rsidP="00C20EB7">
      <w:pPr>
        <w:tabs>
          <w:tab w:val="left" w:pos="426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Поддържане на Информационна система „Кадис”;</w:t>
      </w:r>
    </w:p>
    <w:p w:rsidR="00B84EC5" w:rsidRPr="004F571B" w:rsidRDefault="00B84EC5" w:rsidP="00C20EB7">
      <w:pPr>
        <w:tabs>
          <w:tab w:val="left" w:pos="426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Актуализиране, консултиране, инсталиране на база данни, настройване на ИС „Ферма”;</w:t>
      </w:r>
    </w:p>
    <w:p w:rsidR="00B84EC5" w:rsidRPr="004F571B" w:rsidRDefault="00B84EC5" w:rsidP="00C20EB7">
      <w:pPr>
        <w:tabs>
          <w:tab w:val="left" w:pos="426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Категоризиране на рекултивирани земи, предназначени за земеделско ползване;</w:t>
      </w:r>
    </w:p>
    <w:p w:rsidR="00B84EC5" w:rsidRPr="004F571B" w:rsidRDefault="00B84EC5" w:rsidP="00C20EB7">
      <w:pPr>
        <w:tabs>
          <w:tab w:val="left" w:pos="426"/>
        </w:tabs>
        <w:ind w:firstLine="567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>Борба с ерозията</w:t>
      </w:r>
      <w:r w:rsidR="006F54D1" w:rsidRPr="004F571B">
        <w:rPr>
          <w:noProof/>
          <w:sz w:val="20"/>
          <w:szCs w:val="20"/>
        </w:rPr>
        <w:t>;</w:t>
      </w:r>
    </w:p>
    <w:p w:rsidR="00B84EC5" w:rsidRPr="004F571B" w:rsidRDefault="00B84EC5" w:rsidP="00C20EB7">
      <w:pPr>
        <w:tabs>
          <w:tab w:val="left" w:pos="426"/>
        </w:tabs>
        <w:ind w:firstLine="567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>Разпределяне на пасища, мери и ливади от ДПФ за възмездно ползване по реда на чл. 37и от ЗСПЗЗ на собственици или ползватели на животновъдни обекти с пасищни селскостопански животни</w:t>
      </w:r>
      <w:r w:rsidR="006F54D1" w:rsidRPr="004F571B">
        <w:rPr>
          <w:noProof/>
          <w:sz w:val="20"/>
          <w:szCs w:val="20"/>
        </w:rPr>
        <w:t>;</w:t>
      </w:r>
    </w:p>
    <w:p w:rsidR="00B84EC5" w:rsidRPr="004F571B" w:rsidRDefault="00B84EC5" w:rsidP="00C20EB7">
      <w:pPr>
        <w:tabs>
          <w:tab w:val="left" w:pos="426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Продажба на земеделски земи от ДПФ, заети с овощни насаждения, при условията на чл. 24д, ал. 1 от ЗСПЗЗ.</w:t>
      </w:r>
    </w:p>
    <w:p w:rsidR="00B84EC5" w:rsidRPr="004F571B" w:rsidRDefault="00B84EC5" w:rsidP="00D82974">
      <w:pPr>
        <w:ind w:firstLine="540"/>
        <w:jc w:val="both"/>
        <w:rPr>
          <w:i/>
          <w:noProof/>
          <w:sz w:val="20"/>
          <w:szCs w:val="20"/>
          <w:lang w:val="bg-BG"/>
        </w:rPr>
      </w:pPr>
    </w:p>
    <w:p w:rsidR="00B84EC5" w:rsidRPr="004F571B" w:rsidRDefault="00B84EC5" w:rsidP="00C20EB7">
      <w:pPr>
        <w:ind w:firstLine="567"/>
        <w:jc w:val="both"/>
        <w:rPr>
          <w:i/>
          <w:noProof/>
          <w:sz w:val="20"/>
          <w:szCs w:val="20"/>
          <w:lang w:val="bg-BG"/>
        </w:rPr>
      </w:pPr>
      <w:r w:rsidRPr="004F571B">
        <w:rPr>
          <w:i/>
          <w:noProof/>
          <w:sz w:val="20"/>
          <w:szCs w:val="20"/>
          <w:lang w:val="bg-BG"/>
        </w:rPr>
        <w:t xml:space="preserve">Дейности за предоставяне на продуктите/услугите по програмата: </w:t>
      </w:r>
    </w:p>
    <w:p w:rsidR="00B84EC5" w:rsidRPr="004F571B" w:rsidRDefault="00B84EC5" w:rsidP="00C20EB7">
      <w:pPr>
        <w:tabs>
          <w:tab w:val="left" w:pos="426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Актуализация на ц</w:t>
      </w:r>
      <w:r w:rsidRPr="004F571B">
        <w:rPr>
          <w:bCs/>
          <w:noProof/>
          <w:sz w:val="20"/>
          <w:szCs w:val="20"/>
          <w:lang w:val="bg-BG"/>
        </w:rPr>
        <w:t xml:space="preserve">ифровата ортофотокарта и отразяване в СИЗП на реалната ситуация на ползването и състоянието на земеделските площи; </w:t>
      </w:r>
    </w:p>
    <w:p w:rsidR="00B84EC5" w:rsidRPr="004F571B" w:rsidRDefault="00B84EC5" w:rsidP="00C20EB7">
      <w:pPr>
        <w:tabs>
          <w:tab w:val="left" w:pos="426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Извършване на тере</w:t>
      </w:r>
      <w:r w:rsidR="00205175" w:rsidRPr="004F571B">
        <w:rPr>
          <w:noProof/>
          <w:sz w:val="20"/>
          <w:szCs w:val="20"/>
          <w:lang w:val="bg-BG"/>
        </w:rPr>
        <w:t>нни проверки от служители на МЗХ</w:t>
      </w:r>
      <w:r w:rsidRPr="004F571B">
        <w:rPr>
          <w:noProof/>
          <w:sz w:val="20"/>
          <w:szCs w:val="20"/>
          <w:lang w:val="bg-BG"/>
        </w:rPr>
        <w:t xml:space="preserve"> и отразяване констатациите от тези проверки и от проверките на място на Разплащателната агенция; </w:t>
      </w:r>
    </w:p>
    <w:p w:rsidR="00B84EC5" w:rsidRPr="004F571B" w:rsidRDefault="00B84EC5" w:rsidP="00C20EB7">
      <w:pPr>
        <w:tabs>
          <w:tab w:val="left" w:pos="426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bCs/>
          <w:noProof/>
          <w:sz w:val="20"/>
          <w:szCs w:val="20"/>
          <w:lang w:val="bg-BG"/>
        </w:rPr>
        <w:t xml:space="preserve">Изпълнение на тематичен контрол </w:t>
      </w:r>
      <w:r w:rsidR="00205175" w:rsidRPr="004F571B">
        <w:rPr>
          <w:bCs/>
          <w:noProof/>
          <w:sz w:val="20"/>
          <w:szCs w:val="20"/>
          <w:lang w:val="bg-BG"/>
        </w:rPr>
        <w:t>от регионалните структури на МЗХ</w:t>
      </w:r>
      <w:r w:rsidRPr="004F571B">
        <w:rPr>
          <w:bCs/>
          <w:noProof/>
          <w:sz w:val="20"/>
          <w:szCs w:val="20"/>
          <w:lang w:val="bg-BG"/>
        </w:rPr>
        <w:t xml:space="preserve"> и специализираните служби; </w:t>
      </w:r>
    </w:p>
    <w:p w:rsidR="00A16FA2" w:rsidRPr="004F571B" w:rsidRDefault="00006145" w:rsidP="00A16FA2">
      <w:pPr>
        <w:tabs>
          <w:tab w:val="left" w:pos="426"/>
        </w:tabs>
        <w:ind w:firstLine="567"/>
        <w:jc w:val="both"/>
        <w:rPr>
          <w:bCs/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Регистрация на нови земеделски стопани</w:t>
      </w:r>
      <w:r w:rsidR="00A16FA2" w:rsidRPr="004F571B">
        <w:rPr>
          <w:bCs/>
          <w:noProof/>
          <w:sz w:val="20"/>
          <w:szCs w:val="20"/>
          <w:lang w:val="bg-BG"/>
        </w:rPr>
        <w:t>;</w:t>
      </w:r>
    </w:p>
    <w:p w:rsidR="00006145" w:rsidRPr="004F571B" w:rsidRDefault="00006145" w:rsidP="00006145">
      <w:pPr>
        <w:tabs>
          <w:tab w:val="left" w:pos="426"/>
        </w:tabs>
        <w:ind w:firstLine="567"/>
        <w:jc w:val="both"/>
        <w:rPr>
          <w:bCs/>
          <w:noProof/>
          <w:sz w:val="20"/>
          <w:szCs w:val="20"/>
          <w:lang w:val="bg-BG"/>
        </w:rPr>
      </w:pPr>
      <w:r w:rsidRPr="004F571B">
        <w:rPr>
          <w:bCs/>
          <w:noProof/>
          <w:sz w:val="20"/>
          <w:szCs w:val="20"/>
          <w:lang w:val="bg-BG"/>
        </w:rPr>
        <w:t xml:space="preserve">Дешифриране на ортофото изображения за определяне на актуалния начин на трайно ползване на </w:t>
      </w:r>
    </w:p>
    <w:p w:rsidR="00006145" w:rsidRPr="004F571B" w:rsidRDefault="00006145" w:rsidP="00006145">
      <w:pPr>
        <w:tabs>
          <w:tab w:val="left" w:pos="426"/>
        </w:tabs>
        <w:jc w:val="both"/>
        <w:rPr>
          <w:bCs/>
          <w:noProof/>
          <w:sz w:val="20"/>
          <w:szCs w:val="20"/>
          <w:lang w:val="bg-BG"/>
        </w:rPr>
      </w:pPr>
      <w:r w:rsidRPr="004F571B">
        <w:rPr>
          <w:bCs/>
          <w:noProof/>
          <w:sz w:val="20"/>
          <w:szCs w:val="20"/>
          <w:lang w:val="bg-BG"/>
        </w:rPr>
        <w:t xml:space="preserve">земеделските площи. </w:t>
      </w:r>
    </w:p>
    <w:p w:rsidR="00006145" w:rsidRPr="004F571B" w:rsidRDefault="00006145" w:rsidP="00006145">
      <w:pPr>
        <w:tabs>
          <w:tab w:val="left" w:pos="426"/>
        </w:tabs>
        <w:ind w:firstLine="567"/>
        <w:jc w:val="both"/>
        <w:rPr>
          <w:bCs/>
          <w:noProof/>
          <w:sz w:val="20"/>
          <w:szCs w:val="20"/>
          <w:lang w:val="bg-BG"/>
        </w:rPr>
      </w:pPr>
      <w:r w:rsidRPr="004F571B">
        <w:rPr>
          <w:bCs/>
          <w:noProof/>
          <w:sz w:val="20"/>
          <w:szCs w:val="20"/>
          <w:lang w:val="bg-BG"/>
        </w:rPr>
        <w:t xml:space="preserve">Изготвяне на справки, баланси и анализи за стопанисваната и обработваема земя и за структурата и динамиката на земеделските стопанства; </w:t>
      </w:r>
    </w:p>
    <w:p w:rsidR="00006145" w:rsidRPr="004F571B" w:rsidRDefault="00006145" w:rsidP="00006145">
      <w:pPr>
        <w:tabs>
          <w:tab w:val="left" w:pos="426"/>
        </w:tabs>
        <w:ind w:firstLine="567"/>
        <w:jc w:val="both"/>
        <w:rPr>
          <w:bCs/>
          <w:noProof/>
          <w:sz w:val="20"/>
          <w:szCs w:val="20"/>
          <w:lang w:val="bg-BG"/>
        </w:rPr>
      </w:pPr>
      <w:r w:rsidRPr="004F571B">
        <w:rPr>
          <w:bCs/>
          <w:noProof/>
          <w:sz w:val="20"/>
          <w:szCs w:val="20"/>
          <w:lang w:val="bg-BG"/>
        </w:rPr>
        <w:t xml:space="preserve">Предоставяне на формуляри на заявления и графичен материал за местонахождението на ползваните от тях площи на кандидатите за подпомагане; </w:t>
      </w:r>
    </w:p>
    <w:p w:rsidR="00006145" w:rsidRPr="004F571B" w:rsidRDefault="00006145" w:rsidP="00006145">
      <w:pPr>
        <w:tabs>
          <w:tab w:val="left" w:pos="426"/>
        </w:tabs>
        <w:ind w:firstLine="567"/>
        <w:jc w:val="both"/>
        <w:rPr>
          <w:bCs/>
          <w:noProof/>
          <w:sz w:val="20"/>
          <w:szCs w:val="20"/>
          <w:lang w:val="bg-BG"/>
        </w:rPr>
      </w:pPr>
      <w:r w:rsidRPr="004F571B">
        <w:rPr>
          <w:bCs/>
          <w:noProof/>
          <w:sz w:val="20"/>
          <w:szCs w:val="20"/>
          <w:lang w:val="bg-BG"/>
        </w:rPr>
        <w:t>Оказване помощ на кандидатите за подпомагане при попълване на заявленията и за идентифициране на ползваните от тях площи;</w:t>
      </w:r>
    </w:p>
    <w:p w:rsidR="00006145" w:rsidRPr="004F571B" w:rsidRDefault="00006145" w:rsidP="00006145">
      <w:pPr>
        <w:tabs>
          <w:tab w:val="left" w:pos="426"/>
        </w:tabs>
        <w:ind w:firstLine="567"/>
        <w:jc w:val="both"/>
        <w:rPr>
          <w:bCs/>
          <w:noProof/>
          <w:sz w:val="20"/>
          <w:szCs w:val="20"/>
          <w:lang w:val="bg-BG"/>
        </w:rPr>
      </w:pPr>
      <w:r w:rsidRPr="004F571B">
        <w:rPr>
          <w:bCs/>
          <w:noProof/>
          <w:sz w:val="20"/>
          <w:szCs w:val="20"/>
          <w:lang w:val="bg-BG"/>
        </w:rPr>
        <w:t xml:space="preserve">Предоставяне на заявления за подпомагане на съответната териториална структура на Разплащателната агенция; </w:t>
      </w:r>
    </w:p>
    <w:p w:rsidR="00B84EC5" w:rsidRPr="004F571B" w:rsidRDefault="00B84EC5" w:rsidP="00C20EB7">
      <w:pPr>
        <w:tabs>
          <w:tab w:val="left" w:pos="426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Предоставяне на информация за основните земеделски мероприятия въз основа на информацията за земеделските парцели (оперативна информация);</w:t>
      </w:r>
    </w:p>
    <w:p w:rsidR="00B84EC5" w:rsidRPr="004F571B" w:rsidRDefault="00B84EC5" w:rsidP="00C20EB7">
      <w:pPr>
        <w:tabs>
          <w:tab w:val="left" w:pos="426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Организиране и провеждане на семинари и работни срещи със земеделски стопани и браншови организации за разясняване на механизмите и пазарните режими на Общата селскостопанска политика (ОСП) на Европейския съюз;</w:t>
      </w:r>
    </w:p>
    <w:p w:rsidR="00B84EC5" w:rsidRPr="004F571B" w:rsidRDefault="00B84EC5" w:rsidP="00C20EB7">
      <w:pPr>
        <w:tabs>
          <w:tab w:val="left" w:pos="426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Набиране и актуализиране на информация за земеделските стопани и за дейността им с цел подпомагане на земеделието; </w:t>
      </w:r>
    </w:p>
    <w:p w:rsidR="00B84EC5" w:rsidRPr="004F571B" w:rsidRDefault="00B84EC5" w:rsidP="00C20EB7">
      <w:pPr>
        <w:tabs>
          <w:tab w:val="left" w:pos="426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Поддържане на информационна система за регистъра на земеделските стопани на областно и централно ниво; </w:t>
      </w:r>
    </w:p>
    <w:p w:rsidR="00B84EC5" w:rsidRPr="004F571B" w:rsidRDefault="00B84EC5" w:rsidP="00A16FA2">
      <w:pPr>
        <w:ind w:left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Предоставяне на списък на регистрираните земеделски стопани на ТП на Агенцията по заетостта; Предоставяне на списък на регистрираните земеделски стопани - физически лица на Националния </w:t>
      </w:r>
    </w:p>
    <w:p w:rsidR="00B84EC5" w:rsidRPr="004F571B" w:rsidRDefault="00B84EC5" w:rsidP="00C20EB7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осигурителен институт; </w:t>
      </w:r>
    </w:p>
    <w:p w:rsidR="00B84EC5" w:rsidRPr="004F571B" w:rsidRDefault="00B84EC5" w:rsidP="00C20EB7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Предоставяне на справки за отделни земеделски стопани на всички държавни органи и организации при икономически, данъчни и съдебни проверки след писмено искане.</w:t>
      </w:r>
    </w:p>
    <w:p w:rsidR="003F2F93" w:rsidRPr="004F571B" w:rsidRDefault="003F2F93" w:rsidP="00C20EB7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243CB7" w:rsidRPr="004F571B" w:rsidRDefault="00243CB7" w:rsidP="00C20EB7">
      <w:pPr>
        <w:ind w:firstLine="567"/>
        <w:rPr>
          <w:noProof/>
          <w:sz w:val="20"/>
          <w:szCs w:val="20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Организационни структури, участващи в програмата</w:t>
      </w:r>
    </w:p>
    <w:p w:rsidR="00243CB7" w:rsidRPr="004F571B" w:rsidRDefault="00243CB7" w:rsidP="00C20EB7">
      <w:pPr>
        <w:ind w:firstLine="567"/>
        <w:rPr>
          <w:noProof/>
          <w:sz w:val="20"/>
          <w:szCs w:val="20"/>
          <w:lang w:val="bg-BG"/>
        </w:rPr>
      </w:pPr>
    </w:p>
    <w:p w:rsidR="00243CB7" w:rsidRPr="004F571B" w:rsidRDefault="00243CB7" w:rsidP="000851C5">
      <w:pPr>
        <w:ind w:left="-180" w:firstLine="74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Дирекция „Директни плащания“</w:t>
      </w:r>
    </w:p>
    <w:p w:rsidR="00243CB7" w:rsidRPr="004F571B" w:rsidRDefault="00243CB7" w:rsidP="000851C5">
      <w:pPr>
        <w:ind w:left="-180" w:firstLine="74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Дирекция „Идентификация на земеделските парцели“</w:t>
      </w:r>
    </w:p>
    <w:p w:rsidR="00243CB7" w:rsidRPr="004F571B" w:rsidRDefault="00243CB7" w:rsidP="000851C5">
      <w:pPr>
        <w:ind w:left="-180" w:firstLine="74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Дирекция „Поземлени отношения и комасация”</w:t>
      </w:r>
    </w:p>
    <w:p w:rsidR="00243CB7" w:rsidRPr="004F571B" w:rsidRDefault="00243CB7" w:rsidP="000851C5">
      <w:pPr>
        <w:ind w:left="-180" w:firstLine="74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Главна дирекция „Земеделие и регионална политика”</w:t>
      </w:r>
    </w:p>
    <w:p w:rsidR="00243CB7" w:rsidRPr="004F571B" w:rsidRDefault="00243CB7" w:rsidP="00C20EB7">
      <w:pPr>
        <w:ind w:left="-180" w:firstLine="567"/>
        <w:jc w:val="both"/>
        <w:rPr>
          <w:b/>
          <w:i/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Областни дирекции „Земеделие” </w:t>
      </w:r>
    </w:p>
    <w:p w:rsidR="00696491" w:rsidRPr="004F571B" w:rsidRDefault="00696491" w:rsidP="00C20EB7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334561" w:rsidRPr="004F571B" w:rsidRDefault="00334561" w:rsidP="00C20EB7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Отговорност за изпълнение на програмата</w:t>
      </w:r>
    </w:p>
    <w:p w:rsidR="00015EBE" w:rsidRPr="004F571B" w:rsidRDefault="00015EBE" w:rsidP="00C20EB7">
      <w:pPr>
        <w:ind w:firstLine="567"/>
        <w:jc w:val="both"/>
        <w:rPr>
          <w:noProof/>
          <w:sz w:val="20"/>
          <w:szCs w:val="20"/>
          <w:lang w:val="bg-BG"/>
        </w:rPr>
      </w:pPr>
    </w:p>
    <w:p w:rsidR="00334561" w:rsidRPr="004F571B" w:rsidRDefault="00015EBE" w:rsidP="00C20EB7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Изпълнението на програмата се ръководи от ресорен заместник-министър. </w:t>
      </w:r>
      <w:r w:rsidR="00334561" w:rsidRPr="004F571B">
        <w:rPr>
          <w:noProof/>
          <w:sz w:val="20"/>
          <w:szCs w:val="20"/>
          <w:lang w:val="bg-BG"/>
        </w:rPr>
        <w:t xml:space="preserve">Отговорност за изпълнение на програмата носят </w:t>
      </w:r>
      <w:r w:rsidR="0020740A" w:rsidRPr="004F571B">
        <w:rPr>
          <w:noProof/>
          <w:sz w:val="20"/>
          <w:szCs w:val="20"/>
          <w:lang w:val="bg-BG"/>
        </w:rPr>
        <w:t>ръководителите на структурите, участващи в нея.</w:t>
      </w:r>
    </w:p>
    <w:p w:rsidR="00635AEC" w:rsidRPr="004F571B" w:rsidRDefault="00635AEC" w:rsidP="00C20EB7">
      <w:pPr>
        <w:ind w:firstLine="567"/>
        <w:jc w:val="both"/>
        <w:rPr>
          <w:noProof/>
          <w:sz w:val="20"/>
          <w:szCs w:val="20"/>
          <w:lang w:val="bg-BG"/>
        </w:rPr>
      </w:pPr>
    </w:p>
    <w:p w:rsidR="00755D1D" w:rsidRPr="004F571B" w:rsidRDefault="00755D1D" w:rsidP="00635AEC">
      <w:pPr>
        <w:ind w:left="180"/>
        <w:jc w:val="both"/>
        <w:rPr>
          <w:b/>
          <w:bCs/>
          <w:noProof/>
          <w:sz w:val="20"/>
          <w:szCs w:val="20"/>
          <w:lang w:val="bg-BG"/>
        </w:rPr>
      </w:pPr>
    </w:p>
    <w:p w:rsidR="00755D1D" w:rsidRPr="00331429" w:rsidRDefault="00755D1D" w:rsidP="00D779C0">
      <w:pPr>
        <w:ind w:firstLine="709"/>
        <w:jc w:val="both"/>
        <w:rPr>
          <w:b/>
          <w:bCs/>
          <w:i/>
          <w:noProof/>
          <w:sz w:val="20"/>
          <w:szCs w:val="20"/>
          <w:lang w:val="bg-BG"/>
        </w:rPr>
      </w:pPr>
      <w:r w:rsidRPr="00331429">
        <w:rPr>
          <w:b/>
          <w:bCs/>
          <w:i/>
          <w:noProof/>
          <w:sz w:val="20"/>
          <w:szCs w:val="20"/>
        </w:rPr>
        <w:t xml:space="preserve">Бюджетна прогноза по ведомствени и администрирани разходни параграфи на програмата (в хил. </w:t>
      </w:r>
      <w:r w:rsidR="00D1202D" w:rsidRPr="00331429">
        <w:rPr>
          <w:b/>
          <w:bCs/>
          <w:i/>
          <w:noProof/>
          <w:sz w:val="20"/>
          <w:szCs w:val="20"/>
          <w:lang w:val="bg-BG"/>
        </w:rPr>
        <w:t>евро</w:t>
      </w:r>
      <w:r w:rsidRPr="00331429">
        <w:rPr>
          <w:b/>
          <w:bCs/>
          <w:i/>
          <w:noProof/>
          <w:sz w:val="20"/>
          <w:szCs w:val="20"/>
        </w:rPr>
        <w:t>)</w:t>
      </w:r>
    </w:p>
    <w:p w:rsidR="00EE2949" w:rsidRPr="00EE2949" w:rsidRDefault="00EE2949" w:rsidP="00D779C0">
      <w:pPr>
        <w:ind w:firstLine="709"/>
        <w:jc w:val="both"/>
        <w:rPr>
          <w:b/>
          <w:bCs/>
          <w:noProof/>
          <w:sz w:val="20"/>
          <w:szCs w:val="20"/>
          <w:lang w:val="bg-BG"/>
        </w:rPr>
      </w:pPr>
    </w:p>
    <w:p w:rsidR="00F52B1E" w:rsidRPr="004F571B" w:rsidRDefault="00F52B1E" w:rsidP="00F447B5">
      <w:pPr>
        <w:jc w:val="both"/>
        <w:rPr>
          <w:b/>
          <w:noProof/>
          <w:sz w:val="20"/>
          <w:szCs w:val="20"/>
          <w:highlight w:val="yellow"/>
          <w:lang w:val="bg-BG"/>
        </w:rPr>
      </w:pPr>
    </w:p>
    <w:tbl>
      <w:tblPr>
        <w:tblW w:w="10360" w:type="dxa"/>
        <w:jc w:val="center"/>
        <w:tblLook w:val="04A0" w:firstRow="1" w:lastRow="0" w:firstColumn="1" w:lastColumn="0" w:noHBand="0" w:noVBand="1"/>
      </w:tblPr>
      <w:tblGrid>
        <w:gridCol w:w="620"/>
        <w:gridCol w:w="3120"/>
        <w:gridCol w:w="1060"/>
        <w:gridCol w:w="1120"/>
        <w:gridCol w:w="1120"/>
        <w:gridCol w:w="1180"/>
        <w:gridCol w:w="1080"/>
        <w:gridCol w:w="1060"/>
      </w:tblGrid>
      <w:tr w:rsidR="004840A7" w:rsidTr="004840A7">
        <w:trPr>
          <w:trHeight w:val="420"/>
          <w:jc w:val="center"/>
        </w:trPr>
        <w:tc>
          <w:tcPr>
            <w:tcW w:w="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3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2200.01.01 Бюджетна програма „Земеделски земи”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Отчет 2023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Отчет 2024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Закон  2025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Проект 2026 г.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Прогноза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Прогноза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2027 г.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2028 г.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ведомствени разходи: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28 835,8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33 662,7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33 238,4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39 010,6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40 001,8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41 365,2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23 110,1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27 353,3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28 825,3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33 527,2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33 612,5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34 975,9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Издръжка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4 717,9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5 420,8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4 413,1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5 483,4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6 389,3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6 389,3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1 007,8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888,6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Ведомствени разходи по бюджета на ПРБ: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28 833,2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33 662,7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33 238,4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39 010,6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40 001,8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41 365,2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23 107,5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27 353,3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28 825,3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33 527,2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33 612,5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34 975,9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Издръжка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4 717,9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5 420,8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4 413,1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5 483,4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6 389,3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6 389,3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1 007,8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888,6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Ведомствени разходи по други бюджети и сметки за средства от ЕС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2,6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2,6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От тях за: *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Отчет СЕС - КСФ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2,6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450"/>
          <w:jc w:val="center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Администрирани разходни параграфи по бюджета на ПРБ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**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258,2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264,0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259,7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259,7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259,7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259,7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Разходи за членски внос и участие в нетърговски организации и дейности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258,2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264,0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259,7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259,7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259,7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259,7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 тях за: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690"/>
          <w:jc w:val="center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Разходи за членски внос в Организация по прехрана и земеделие на Обединените нации (FAO) (§46-00)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258,2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264,0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259,7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259,7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259,7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259,7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660"/>
          <w:jc w:val="center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ІІІ.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Администрирани разходни параграфи по други бюджети и сметки за средства от ЕС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**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администрирани разходи (ІІ.+ІІІ.):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258,2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264,0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259,7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259,7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259,7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259,7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разходи по бюджета (І.1+ІІ.):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29 091,4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33 926,7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33 498,1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39 270,3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40 261,5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41 624,9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разходи (І.+ІІ.+ІІІ.):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29 094,0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33 926,7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33 498,1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39 270,3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40 261,5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41 624,9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Численост на щатния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1 721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1 740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1 866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1 861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1 861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1 861</w:t>
            </w:r>
          </w:p>
        </w:tc>
      </w:tr>
    </w:tbl>
    <w:p w:rsidR="00730A69" w:rsidRDefault="00730A69" w:rsidP="00F447B5">
      <w:pPr>
        <w:jc w:val="both"/>
        <w:rPr>
          <w:b/>
          <w:noProof/>
          <w:sz w:val="20"/>
          <w:szCs w:val="20"/>
          <w:lang w:val="bg-BG"/>
        </w:rPr>
      </w:pPr>
    </w:p>
    <w:p w:rsidR="00EE2949" w:rsidRDefault="00EE2949" w:rsidP="00F447B5">
      <w:pPr>
        <w:jc w:val="both"/>
        <w:rPr>
          <w:b/>
          <w:noProof/>
          <w:sz w:val="20"/>
          <w:szCs w:val="20"/>
          <w:lang w:val="bg-BG"/>
        </w:rPr>
      </w:pPr>
    </w:p>
    <w:p w:rsidR="00EE2949" w:rsidRDefault="00EE2949" w:rsidP="00F447B5">
      <w:pPr>
        <w:jc w:val="both"/>
        <w:rPr>
          <w:b/>
          <w:noProof/>
          <w:sz w:val="20"/>
          <w:szCs w:val="20"/>
          <w:lang w:val="bg-BG"/>
        </w:rPr>
      </w:pPr>
    </w:p>
    <w:p w:rsidR="00EE2949" w:rsidRPr="004F571B" w:rsidRDefault="00EE2949" w:rsidP="00F447B5">
      <w:pPr>
        <w:jc w:val="both"/>
        <w:rPr>
          <w:b/>
          <w:noProof/>
          <w:sz w:val="20"/>
          <w:szCs w:val="20"/>
          <w:lang w:val="bg-BG"/>
        </w:rPr>
      </w:pPr>
    </w:p>
    <w:p w:rsidR="00F52B1E" w:rsidRPr="004F571B" w:rsidRDefault="00F52B1E" w:rsidP="00F447B5">
      <w:pPr>
        <w:jc w:val="both"/>
        <w:rPr>
          <w:b/>
          <w:noProof/>
          <w:sz w:val="20"/>
          <w:szCs w:val="20"/>
          <w:lang w:val="bg-BG"/>
        </w:rPr>
      </w:pPr>
    </w:p>
    <w:p w:rsidR="000C5348" w:rsidRPr="004F571B" w:rsidRDefault="00F060F2" w:rsidP="00EC30FF">
      <w:pPr>
        <w:pStyle w:val="Heading1"/>
        <w:numPr>
          <w:ilvl w:val="1"/>
          <w:numId w:val="6"/>
        </w:numPr>
        <w:tabs>
          <w:tab w:val="left" w:pos="4253"/>
        </w:tabs>
        <w:rPr>
          <w:noProof/>
          <w:sz w:val="20"/>
          <w:lang w:val="bg-BG"/>
        </w:rPr>
      </w:pPr>
      <w:bookmarkStart w:id="13" w:name="_Toc212813958"/>
      <w:r w:rsidRPr="004F571B">
        <w:rPr>
          <w:noProof/>
          <w:sz w:val="20"/>
          <w:lang w:val="bg-BG"/>
        </w:rPr>
        <w:lastRenderedPageBreak/>
        <w:t xml:space="preserve">2200.01.02 - БЮДЖЕТНА ПРОГРАМА </w:t>
      </w:r>
      <w:r w:rsidR="000C5348" w:rsidRPr="004F571B">
        <w:rPr>
          <w:noProof/>
          <w:sz w:val="20"/>
          <w:lang w:val="bg-BG"/>
        </w:rPr>
        <w:t>„ПРИРОДНИ РЕСУРСИ В СЕЛСКИТЕ РАЙОНИ”</w:t>
      </w:r>
      <w:bookmarkEnd w:id="13"/>
    </w:p>
    <w:p w:rsidR="004904D4" w:rsidRPr="004F571B" w:rsidRDefault="004904D4" w:rsidP="004904D4">
      <w:pPr>
        <w:rPr>
          <w:noProof/>
          <w:sz w:val="20"/>
          <w:szCs w:val="20"/>
          <w:lang w:val="bg-BG"/>
        </w:rPr>
      </w:pPr>
    </w:p>
    <w:p w:rsidR="00304E71" w:rsidRPr="004F571B" w:rsidRDefault="00304E71" w:rsidP="004904D4">
      <w:pPr>
        <w:rPr>
          <w:noProof/>
          <w:sz w:val="20"/>
          <w:szCs w:val="20"/>
          <w:lang w:val="bg-BG"/>
        </w:rPr>
      </w:pPr>
    </w:p>
    <w:p w:rsidR="00F447B5" w:rsidRPr="004F571B" w:rsidRDefault="00F447B5" w:rsidP="006A0F21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Цели на </w:t>
      </w:r>
      <w:r w:rsidR="00B32172" w:rsidRPr="004F571B">
        <w:rPr>
          <w:b/>
          <w:i/>
          <w:noProof/>
          <w:sz w:val="20"/>
          <w:szCs w:val="20"/>
          <w:u w:val="single"/>
          <w:lang w:val="bg-BG"/>
        </w:rPr>
        <w:t xml:space="preserve">бюджетната </w:t>
      </w: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програма </w:t>
      </w:r>
    </w:p>
    <w:p w:rsidR="00C57F65" w:rsidRPr="004F571B" w:rsidRDefault="00C57F65" w:rsidP="000851C5">
      <w:pPr>
        <w:ind w:firstLine="426"/>
        <w:jc w:val="both"/>
        <w:rPr>
          <w:b/>
          <w:i/>
          <w:noProof/>
          <w:sz w:val="20"/>
          <w:szCs w:val="20"/>
          <w:highlight w:val="cyan"/>
          <w:u w:val="single"/>
          <w:lang w:val="bg-BG"/>
        </w:rPr>
      </w:pPr>
    </w:p>
    <w:p w:rsidR="009F784E" w:rsidRPr="004F571B" w:rsidRDefault="009F784E" w:rsidP="000851C5">
      <w:pPr>
        <w:ind w:firstLine="426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В съответствие с целите на политиката на ЕС за развитие на селските райони, ПРСР 2014 – 2020 г. има три цели:</w:t>
      </w:r>
    </w:p>
    <w:p w:rsidR="009F784E" w:rsidRPr="004F571B" w:rsidRDefault="00452D6C" w:rsidP="000851C5">
      <w:pPr>
        <w:ind w:firstLine="426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•</w:t>
      </w:r>
      <w:r w:rsidR="009F784E" w:rsidRPr="004F571B">
        <w:rPr>
          <w:noProof/>
          <w:sz w:val="20"/>
          <w:szCs w:val="20"/>
          <w:lang w:val="bg-BG"/>
        </w:rPr>
        <w:t>Първа цел: Повишаване на конкурентоспособността и балансирано развитие на селското и горското стопанство и преработваща промишленост;</w:t>
      </w:r>
    </w:p>
    <w:p w:rsidR="009F784E" w:rsidRPr="004F571B" w:rsidRDefault="00452D6C" w:rsidP="000851C5">
      <w:pPr>
        <w:ind w:firstLine="426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•</w:t>
      </w:r>
      <w:r w:rsidR="009F784E" w:rsidRPr="004F571B">
        <w:rPr>
          <w:noProof/>
          <w:sz w:val="20"/>
          <w:szCs w:val="20"/>
          <w:lang w:val="bg-BG"/>
        </w:rPr>
        <w:t>Втора цел: Опазване на екосистемите и устойчиво управление, използване на природните ресурси в земеделието, горското стопанство и хранителната промишленост, предотвратяване на климатичните промени и приспособяване към тях;</w:t>
      </w:r>
    </w:p>
    <w:p w:rsidR="009F784E" w:rsidRPr="004F571B" w:rsidRDefault="00452D6C" w:rsidP="000851C5">
      <w:pPr>
        <w:ind w:firstLine="426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•</w:t>
      </w:r>
      <w:r w:rsidR="009F784E" w:rsidRPr="004F571B">
        <w:rPr>
          <w:noProof/>
          <w:sz w:val="20"/>
          <w:szCs w:val="20"/>
          <w:lang w:val="bg-BG"/>
        </w:rPr>
        <w:t>Трета цел: Социално-икономическо развитие на селските райони, осигуряващо нови работни места, намаляване на бедността, социално включване и по-добро качество на живот.</w:t>
      </w:r>
    </w:p>
    <w:p w:rsidR="00972477" w:rsidRPr="004F571B" w:rsidRDefault="009F784E" w:rsidP="000851C5">
      <w:pPr>
        <w:pStyle w:val="CommentText"/>
        <w:jc w:val="both"/>
        <w:rPr>
          <w:lang w:val="bg-BG"/>
        </w:rPr>
      </w:pPr>
      <w:r w:rsidRPr="004F571B">
        <w:rPr>
          <w:noProof/>
          <w:lang w:val="bg-BG"/>
        </w:rPr>
        <w:t>Програмата е структурирана около 5 тематични приоритета + 1 хоризонтален и 16 приоритетни области на политиката за развитие на селските райони, чрез които ще се изпълняват политиките в областта на селските райони</w:t>
      </w:r>
    </w:p>
    <w:p w:rsidR="00304E71" w:rsidRPr="004F571B" w:rsidRDefault="00304E71" w:rsidP="004456C3">
      <w:pPr>
        <w:ind w:firstLine="426"/>
        <w:jc w:val="both"/>
        <w:rPr>
          <w:noProof/>
          <w:sz w:val="20"/>
          <w:szCs w:val="20"/>
          <w:lang w:val="bg-BG"/>
        </w:rPr>
      </w:pPr>
    </w:p>
    <w:p w:rsidR="00A16FA2" w:rsidRPr="004F571B" w:rsidRDefault="00A16FA2" w:rsidP="00104A72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104A72" w:rsidRPr="004F571B" w:rsidRDefault="006A0F21" w:rsidP="006A0F21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Целеви стойности по показателите за изпълнение</w:t>
      </w:r>
    </w:p>
    <w:p w:rsidR="006A0F21" w:rsidRPr="004F571B" w:rsidRDefault="006A0F21" w:rsidP="00104A72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tbl>
      <w:tblPr>
        <w:tblW w:w="8660" w:type="dxa"/>
        <w:jc w:val="center"/>
        <w:tblLook w:val="04A0" w:firstRow="1" w:lastRow="0" w:firstColumn="1" w:lastColumn="0" w:noHBand="0" w:noVBand="1"/>
      </w:tblPr>
      <w:tblGrid>
        <w:gridCol w:w="417"/>
        <w:gridCol w:w="3343"/>
        <w:gridCol w:w="1440"/>
        <w:gridCol w:w="1120"/>
        <w:gridCol w:w="1200"/>
        <w:gridCol w:w="1140"/>
      </w:tblGrid>
      <w:tr w:rsidR="00C36C63" w:rsidRPr="004F571B" w:rsidTr="00C36C63">
        <w:trPr>
          <w:trHeight w:val="255"/>
          <w:jc w:val="center"/>
        </w:trPr>
        <w:tc>
          <w:tcPr>
            <w:tcW w:w="3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C36C63" w:rsidRPr="004F571B" w:rsidRDefault="00C36C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ПОКАЗАТЕЛИТЕ ЗА ИЗПЪЛНЕНИЕ</w:t>
            </w:r>
          </w:p>
        </w:tc>
        <w:tc>
          <w:tcPr>
            <w:tcW w:w="49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Целева стойност</w:t>
            </w:r>
          </w:p>
        </w:tc>
      </w:tr>
      <w:tr w:rsidR="00C36C63" w:rsidRPr="004F571B" w:rsidTr="00C36C63">
        <w:trPr>
          <w:trHeight w:val="255"/>
          <w:jc w:val="center"/>
        </w:trPr>
        <w:tc>
          <w:tcPr>
            <w:tcW w:w="3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C36C63" w:rsidRPr="004F571B" w:rsidRDefault="00C36C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Бюджетна програма - 2200.01.02 - "Природни ресурси в селските райони"</w:t>
            </w:r>
          </w:p>
        </w:tc>
        <w:tc>
          <w:tcPr>
            <w:tcW w:w="49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63" w:rsidRPr="004F571B" w:rsidRDefault="00C36C6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36C63" w:rsidRPr="004F571B" w:rsidTr="00C36C63">
        <w:trPr>
          <w:trHeight w:val="255"/>
          <w:jc w:val="center"/>
        </w:trPr>
        <w:tc>
          <w:tcPr>
            <w:tcW w:w="2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5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36C63" w:rsidRPr="004F571B" w:rsidRDefault="00C36C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Показатели за изпълнение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36C63" w:rsidRPr="004F571B" w:rsidRDefault="00C36C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Мерна единица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36C63" w:rsidRPr="004F571B" w:rsidRDefault="00C36C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Проект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36C63" w:rsidRPr="004F571B" w:rsidRDefault="00C36C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 xml:space="preserve">Прогноза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36C63" w:rsidRPr="004F571B" w:rsidRDefault="00C36C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 xml:space="preserve">Прогноза  </w:t>
            </w:r>
          </w:p>
        </w:tc>
      </w:tr>
      <w:tr w:rsidR="00C36C63" w:rsidRPr="004F571B" w:rsidTr="00C36C63">
        <w:trPr>
          <w:trHeight w:val="255"/>
          <w:jc w:val="center"/>
        </w:trPr>
        <w:tc>
          <w:tcPr>
            <w:tcW w:w="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6C63" w:rsidRPr="004F571B" w:rsidRDefault="00C36C6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6C63" w:rsidRPr="004F571B" w:rsidRDefault="00C36C6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C63" w:rsidRPr="004F571B" w:rsidRDefault="00C36C6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36C63" w:rsidRPr="004F571B" w:rsidRDefault="00C36C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2026 г.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36C63" w:rsidRPr="004F571B" w:rsidRDefault="00C36C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2027 г.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36C63" w:rsidRPr="004F571B" w:rsidRDefault="00C36C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2028 г.</w:t>
            </w:r>
          </w:p>
        </w:tc>
      </w:tr>
      <w:tr w:rsidR="00C36C63" w:rsidRPr="004F571B" w:rsidTr="00C36C63">
        <w:trPr>
          <w:trHeight w:val="51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Подпомогнати площи от планинските райони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Хектар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380 000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380 000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380 000</w:t>
            </w:r>
          </w:p>
        </w:tc>
      </w:tr>
      <w:tr w:rsidR="00C36C63" w:rsidRPr="004F571B" w:rsidTr="00C36C63">
        <w:trPr>
          <w:trHeight w:val="51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Подпомогнати площи от други необлагодетелствани райони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Хектар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170 000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170 000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170 000</w:t>
            </w:r>
          </w:p>
        </w:tc>
      </w:tr>
      <w:tr w:rsidR="00C36C63" w:rsidRPr="004F571B" w:rsidTr="00C36C63">
        <w:trPr>
          <w:trHeight w:val="51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Подпомогнати земеделски площи в НАТУРА 2000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Хектар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460 000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460 000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460 000</w:t>
            </w:r>
          </w:p>
        </w:tc>
      </w:tr>
      <w:tr w:rsidR="00C36C63" w:rsidRPr="004F571B" w:rsidTr="00C36C63">
        <w:trPr>
          <w:trHeight w:val="51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Подпомогнати горски площи в НАТУРА 2000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Хектар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60 000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60 000</w:t>
            </w:r>
          </w:p>
        </w:tc>
      </w:tr>
      <w:tr w:rsidR="00C36C63" w:rsidRPr="004F571B" w:rsidTr="00C36C63">
        <w:trPr>
          <w:trHeight w:val="51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Физическа площ, включена в агроекологични плащания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Хектар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6 200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117 880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118 471</w:t>
            </w:r>
          </w:p>
        </w:tc>
      </w:tr>
      <w:tr w:rsidR="00C36C63" w:rsidRPr="004F571B" w:rsidTr="00C36C63">
        <w:trPr>
          <w:trHeight w:val="51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на бенефициентите, получаващи помощ за залесяване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</w:tr>
      <w:tr w:rsidR="00C36C63" w:rsidRPr="004F571B" w:rsidTr="00C36C63">
        <w:trPr>
          <w:trHeight w:val="76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на бенефициентите, получаващи помощ за презалесяване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0</w:t>
            </w:r>
          </w:p>
        </w:tc>
      </w:tr>
      <w:tr w:rsidR="00C36C63" w:rsidRPr="004F571B" w:rsidTr="00C36C63">
        <w:trPr>
          <w:trHeight w:val="51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C63" w:rsidRPr="004F571B" w:rsidRDefault="00C36C63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горски стопанства получили инвестиционна подкрепа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C63" w:rsidRPr="004F571B" w:rsidRDefault="00C36C63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45</w:t>
            </w:r>
          </w:p>
        </w:tc>
      </w:tr>
    </w:tbl>
    <w:p w:rsidR="00304E71" w:rsidRPr="004F571B" w:rsidRDefault="00304E71" w:rsidP="00104A72">
      <w:pPr>
        <w:jc w:val="both"/>
        <w:rPr>
          <w:b/>
          <w:i/>
          <w:noProof/>
          <w:sz w:val="20"/>
          <w:szCs w:val="20"/>
          <w:highlight w:val="green"/>
          <w:u w:val="single"/>
          <w:lang w:val="bg-BG"/>
        </w:rPr>
      </w:pPr>
    </w:p>
    <w:p w:rsidR="00D84E31" w:rsidRPr="004F571B" w:rsidRDefault="00D84E31" w:rsidP="00D84E31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0"/>
          <w:szCs w:val="20"/>
          <w:lang w:val="bg-BG"/>
        </w:rPr>
      </w:pPr>
      <w:r w:rsidRPr="004F571B">
        <w:rPr>
          <w:sz w:val="20"/>
          <w:szCs w:val="20"/>
          <w:lang w:val="bg-BG"/>
        </w:rPr>
        <w:t>Мотиви за актуализацията: Освен приключващото изпълнение на ПРСР (2014-2020 г.), вкл. в рамките на преходния период 2023-2025 г., следва да се отчете и стартиращия Стратегически план по ОСП (2023-2027 г.).</w:t>
      </w:r>
    </w:p>
    <w:p w:rsidR="00D84E31" w:rsidRPr="004F571B" w:rsidRDefault="00D84E31" w:rsidP="00D84E31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0"/>
          <w:szCs w:val="20"/>
          <w:lang w:val="bg-BG"/>
        </w:rPr>
      </w:pPr>
      <w:r w:rsidRPr="004F571B">
        <w:rPr>
          <w:sz w:val="20"/>
          <w:szCs w:val="20"/>
          <w:lang w:val="bg-BG"/>
        </w:rPr>
        <w:t xml:space="preserve">Прогнозните стойности за 2026, 2027, 2028 и 2029 г. ще бъдат актуализирани допълнително, тъй като Стратегическият план е на твърде ранен етап на прилагане. Към момента е актуализирана прогнозата за 2026 г. за "Физическа площ, включена в агроекологични плащания" на база заявената площ по агроекологичните интервенции за Кампания 2025. </w:t>
      </w:r>
    </w:p>
    <w:p w:rsidR="00D84E31" w:rsidRPr="004F571B" w:rsidRDefault="00D84E31" w:rsidP="00D84E31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0"/>
          <w:szCs w:val="20"/>
          <w:lang w:val="bg-BG"/>
        </w:rPr>
      </w:pPr>
      <w:r w:rsidRPr="004F571B">
        <w:rPr>
          <w:sz w:val="20"/>
          <w:szCs w:val="20"/>
          <w:lang w:val="bg-BG"/>
        </w:rPr>
        <w:t>В тази връзка, определянето на показатели е индикативно, като повечето от прогнозните им стойности са представени на годишна база, включително за периода 2023-2027 г. Следва да се има предвид, че са залагани предимно стойности на етап договаряне/поемане на ангажимент, а не на етап реално усвояване. Отчитането на някои от тях (тези, свързани предимно с инвестиции) е предвидено да бъде кумулативно, към датата на съответния отчет.</w:t>
      </w:r>
    </w:p>
    <w:p w:rsidR="00D84E31" w:rsidRPr="004F571B" w:rsidRDefault="00D84E31" w:rsidP="00D84E31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0"/>
          <w:szCs w:val="20"/>
          <w:lang w:val="bg-BG"/>
        </w:rPr>
      </w:pPr>
      <w:r w:rsidRPr="004F571B">
        <w:rPr>
          <w:sz w:val="20"/>
          <w:szCs w:val="20"/>
          <w:lang w:val="bg-BG"/>
        </w:rPr>
        <w:t>След приключване на програмен период 2014-2020 г. в края на календарната 2025 г., се предвижда показателите да бъдат изцяло преработени в съответствие с прилагания Стратегически план, разплащането по който следва да приключи в края на 2029 г.</w:t>
      </w:r>
    </w:p>
    <w:p w:rsidR="00D84E31" w:rsidRPr="004F571B" w:rsidRDefault="00D84E31" w:rsidP="006C3669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0"/>
          <w:szCs w:val="20"/>
          <w:lang w:val="bg-BG"/>
        </w:rPr>
      </w:pPr>
    </w:p>
    <w:p w:rsidR="00B02483" w:rsidRPr="004F571B" w:rsidRDefault="00B02483" w:rsidP="00104A72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6A0F21" w:rsidRPr="004F571B" w:rsidRDefault="006A0F21" w:rsidP="006A0F21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lastRenderedPageBreak/>
        <w:t>Външни фактори, които могат да окажат въздействие върху постигането на целите на програмата</w:t>
      </w:r>
    </w:p>
    <w:p w:rsidR="006A0F21" w:rsidRPr="004F571B" w:rsidRDefault="006A0F21" w:rsidP="006A0F21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Няма данни.</w:t>
      </w:r>
    </w:p>
    <w:p w:rsidR="006A0F21" w:rsidRPr="004F571B" w:rsidRDefault="006A0F21" w:rsidP="006A0F21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6A0F21" w:rsidRPr="004F571B" w:rsidRDefault="006A0F21" w:rsidP="006A0F21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Информация за наличността и качеството на данните</w:t>
      </w:r>
    </w:p>
    <w:p w:rsidR="006A0F21" w:rsidRPr="004F571B" w:rsidRDefault="006A0F21" w:rsidP="006A0F21">
      <w:pPr>
        <w:pStyle w:val="StyleJustifiedFirstline127cm"/>
        <w:ind w:firstLine="567"/>
        <w:rPr>
          <w:noProof/>
          <w:sz w:val="20"/>
          <w:lang w:val="bg-BG"/>
        </w:rPr>
      </w:pPr>
      <w:r w:rsidRPr="004F571B">
        <w:rPr>
          <w:noProof/>
          <w:sz w:val="20"/>
          <w:lang w:val="bg-BG"/>
        </w:rPr>
        <w:t>Източници</w:t>
      </w:r>
      <w:r w:rsidR="004456C3" w:rsidRPr="004F571B">
        <w:rPr>
          <w:noProof/>
          <w:sz w:val="20"/>
          <w:lang w:val="bg-BG"/>
        </w:rPr>
        <w:t xml:space="preserve">: </w:t>
      </w:r>
      <w:r w:rsidRPr="004F571B">
        <w:rPr>
          <w:noProof/>
          <w:sz w:val="20"/>
          <w:lang w:val="bg-BG"/>
        </w:rPr>
        <w:t>Национален статистически институт, Министерство на земеделието и храните, Държавен фонд „Земеделие” – Разплащателна агенция, Министерство на околната среда и водите.</w:t>
      </w:r>
    </w:p>
    <w:p w:rsidR="006A0F21" w:rsidRPr="004F571B" w:rsidRDefault="006A0F21" w:rsidP="00104A72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104A72" w:rsidRPr="004F571B" w:rsidRDefault="00104A72" w:rsidP="006A0F21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Предоставяни </w:t>
      </w:r>
      <w:r w:rsidR="00B32172" w:rsidRPr="004F571B">
        <w:rPr>
          <w:b/>
          <w:i/>
          <w:noProof/>
          <w:sz w:val="20"/>
          <w:szCs w:val="20"/>
          <w:u w:val="single"/>
          <w:lang w:val="bg-BG"/>
        </w:rPr>
        <w:t xml:space="preserve">по прогмата </w:t>
      </w: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продукти/услуги </w:t>
      </w:r>
    </w:p>
    <w:p w:rsidR="00C57F65" w:rsidRPr="004F571B" w:rsidRDefault="00C57F65" w:rsidP="00104A72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104A72" w:rsidRPr="004F571B" w:rsidRDefault="007F0792" w:rsidP="00452D6C">
      <w:pPr>
        <w:tabs>
          <w:tab w:val="left" w:pos="284"/>
          <w:tab w:val="left" w:pos="567"/>
        </w:tabs>
        <w:ind w:firstLine="567"/>
        <w:jc w:val="both"/>
        <w:rPr>
          <w:i/>
          <w:noProof/>
          <w:sz w:val="20"/>
          <w:szCs w:val="20"/>
          <w:lang w:val="bg-BG"/>
        </w:rPr>
      </w:pPr>
      <w:r w:rsidRPr="004F571B">
        <w:rPr>
          <w:i/>
          <w:noProof/>
          <w:sz w:val="20"/>
          <w:szCs w:val="20"/>
          <w:lang w:val="bg-BG"/>
        </w:rPr>
        <w:t>Разработване на политика, кой</w:t>
      </w:r>
      <w:r w:rsidR="00104A72" w:rsidRPr="004F571B">
        <w:rPr>
          <w:i/>
          <w:noProof/>
          <w:sz w:val="20"/>
          <w:szCs w:val="20"/>
          <w:lang w:val="bg-BG"/>
        </w:rPr>
        <w:t>то включва следните дейности:</w:t>
      </w:r>
    </w:p>
    <w:p w:rsidR="00104A72" w:rsidRPr="004F571B" w:rsidRDefault="00104A72" w:rsidP="00452D6C">
      <w:pPr>
        <w:tabs>
          <w:tab w:val="left" w:pos="284"/>
          <w:tab w:val="left" w:pos="567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Подготовка и обсъждане в работни групи (съвместно със социално-икономическите партньори) на документи и материали, свързани с прилагането на политиката за развитие на  селските райони;</w:t>
      </w:r>
    </w:p>
    <w:p w:rsidR="00104A72" w:rsidRPr="004F571B" w:rsidRDefault="00104A72" w:rsidP="00452D6C">
      <w:pPr>
        <w:tabs>
          <w:tab w:val="left" w:pos="284"/>
          <w:tab w:val="left" w:pos="567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Провеждане на семинари за обсъждане прилагането на политиката за развитие на селските райони с участието на социално-икономическите партньори и регионалните структури; </w:t>
      </w:r>
    </w:p>
    <w:p w:rsidR="00104A72" w:rsidRPr="004F571B" w:rsidRDefault="00104A72" w:rsidP="00452D6C">
      <w:pPr>
        <w:tabs>
          <w:tab w:val="left" w:pos="284"/>
          <w:tab w:val="left" w:pos="567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Изготвяне на проекти и схеми за подпомагане изпълнението </w:t>
      </w:r>
      <w:r w:rsidR="007F0792" w:rsidRPr="004F571B">
        <w:rPr>
          <w:noProof/>
          <w:sz w:val="20"/>
          <w:szCs w:val="20"/>
          <w:lang w:val="bg-BG"/>
        </w:rPr>
        <w:t xml:space="preserve">на </w:t>
      </w:r>
      <w:r w:rsidRPr="004F571B">
        <w:rPr>
          <w:noProof/>
          <w:sz w:val="20"/>
          <w:szCs w:val="20"/>
          <w:lang w:val="bg-BG"/>
        </w:rPr>
        <w:t>политика</w:t>
      </w:r>
      <w:r w:rsidR="007F0792" w:rsidRPr="004F571B">
        <w:rPr>
          <w:noProof/>
          <w:sz w:val="20"/>
          <w:szCs w:val="20"/>
          <w:lang w:val="bg-BG"/>
        </w:rPr>
        <w:t>та</w:t>
      </w:r>
      <w:r w:rsidRPr="004F571B">
        <w:rPr>
          <w:noProof/>
          <w:sz w:val="20"/>
          <w:szCs w:val="20"/>
          <w:lang w:val="bg-BG"/>
        </w:rPr>
        <w:t xml:space="preserve"> на ЕС за развитие на селските райони;</w:t>
      </w:r>
    </w:p>
    <w:p w:rsidR="00104A72" w:rsidRPr="004F571B" w:rsidRDefault="00104A72" w:rsidP="00452D6C">
      <w:pPr>
        <w:tabs>
          <w:tab w:val="left" w:pos="284"/>
          <w:tab w:val="left" w:pos="567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bCs/>
          <w:noProof/>
          <w:sz w:val="20"/>
          <w:szCs w:val="20"/>
          <w:lang w:val="bg-BG"/>
        </w:rPr>
        <w:t xml:space="preserve">Участие в разработването на законодателството и нормативната уредба на национално ниво, касаеща развитието на селските райони, в т.ч. необлагодетелстваните райони в Република България; </w:t>
      </w:r>
      <w:r w:rsidRPr="004F571B">
        <w:rPr>
          <w:noProof/>
          <w:sz w:val="20"/>
          <w:szCs w:val="20"/>
          <w:lang w:val="bg-BG"/>
        </w:rPr>
        <w:t>Управление и координиране прилагането на планове, програми, проекти и схеми за развитие на селските райони,</w:t>
      </w:r>
      <w:r w:rsidRPr="004F571B">
        <w:rPr>
          <w:b/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>който включва следните дейности:</w:t>
      </w:r>
    </w:p>
    <w:p w:rsidR="00104A72" w:rsidRPr="004F571B" w:rsidRDefault="00104A72" w:rsidP="00452D6C">
      <w:pPr>
        <w:tabs>
          <w:tab w:val="left" w:pos="284"/>
          <w:tab w:val="left" w:pos="567"/>
          <w:tab w:val="num" w:pos="2869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Поддържане и участие в системите за обмен на данни SFC-2014 и SFC-2021 от Европейската Комисия - системата за обмен на данни, чрез която се осъществява комуникация със службите на ЕК за текущия програмен период 2014-2020 е именно SCF-2014, използването на която система се извършва от 2015 г. - а системата за обмен на данни за следващият програмен период (2023-2027), е SFC2021</w:t>
      </w:r>
      <w:r w:rsidR="009F5CD9" w:rsidRPr="004F571B">
        <w:rPr>
          <w:noProof/>
          <w:sz w:val="20"/>
          <w:szCs w:val="20"/>
          <w:lang w:val="bg-BG"/>
        </w:rPr>
        <w:t>.</w:t>
      </w:r>
    </w:p>
    <w:p w:rsidR="00104A72" w:rsidRPr="004F571B" w:rsidRDefault="00104A72" w:rsidP="00452D6C">
      <w:pPr>
        <w:tabs>
          <w:tab w:val="left" w:pos="284"/>
          <w:tab w:val="left" w:pos="567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Мониторинг и оценка на изпълнението на програми и схеми за развитие на селските райони, който включва следните дейности:</w:t>
      </w:r>
    </w:p>
    <w:p w:rsidR="00104A72" w:rsidRPr="004F571B" w:rsidRDefault="00104A72" w:rsidP="00452D6C">
      <w:pPr>
        <w:tabs>
          <w:tab w:val="left" w:pos="284"/>
          <w:tab w:val="left" w:pos="567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Обработка и обобщаване на показателите за наблюдение и оценка на програми и проекти за развитие на селските райони;</w:t>
      </w:r>
    </w:p>
    <w:p w:rsidR="00104A72" w:rsidRPr="004F571B" w:rsidRDefault="00104A72" w:rsidP="00452D6C">
      <w:pPr>
        <w:tabs>
          <w:tab w:val="left" w:pos="284"/>
          <w:tab w:val="left" w:pos="567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Координиране на наблюдението и оценката на прилагането на агроекологични схеми;</w:t>
      </w:r>
    </w:p>
    <w:p w:rsidR="00104A72" w:rsidRPr="004F571B" w:rsidRDefault="00104A72" w:rsidP="00452D6C">
      <w:pPr>
        <w:tabs>
          <w:tab w:val="left" w:pos="284"/>
          <w:tab w:val="left" w:pos="567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Управление на мониторингова информационна система (MIS) за нуждите на политиката в областта на развитие на селските райони и нейното планиране, както и поддържане на базата данни в тази система;</w:t>
      </w:r>
    </w:p>
    <w:p w:rsidR="00104A72" w:rsidRPr="004F571B" w:rsidRDefault="00104A72" w:rsidP="00452D6C">
      <w:pPr>
        <w:ind w:firstLine="426"/>
        <w:jc w:val="both"/>
        <w:rPr>
          <w:noProof/>
          <w:sz w:val="20"/>
          <w:szCs w:val="20"/>
          <w:lang w:val="bg-BG"/>
        </w:rPr>
      </w:pPr>
    </w:p>
    <w:p w:rsidR="00104A72" w:rsidRPr="004F571B" w:rsidRDefault="00104A72" w:rsidP="00452D6C">
      <w:pPr>
        <w:ind w:firstLine="567"/>
        <w:jc w:val="both"/>
        <w:rPr>
          <w:i/>
          <w:noProof/>
          <w:sz w:val="20"/>
          <w:szCs w:val="20"/>
          <w:lang w:val="bg-BG"/>
        </w:rPr>
      </w:pPr>
      <w:r w:rsidRPr="004F571B">
        <w:rPr>
          <w:i/>
          <w:noProof/>
          <w:sz w:val="20"/>
          <w:szCs w:val="20"/>
          <w:lang w:val="bg-BG"/>
        </w:rPr>
        <w:t>Подпомагане на въвеждането и прилагането на екологосъобразни практики в земеделието,</w:t>
      </w:r>
      <w:r w:rsidRPr="004F571B">
        <w:rPr>
          <w:b/>
          <w:i/>
          <w:noProof/>
          <w:sz w:val="20"/>
          <w:szCs w:val="20"/>
          <w:lang w:val="bg-BG"/>
        </w:rPr>
        <w:t xml:space="preserve"> </w:t>
      </w:r>
      <w:r w:rsidRPr="004F571B">
        <w:rPr>
          <w:i/>
          <w:noProof/>
          <w:sz w:val="20"/>
          <w:szCs w:val="20"/>
          <w:lang w:val="bg-BG"/>
        </w:rPr>
        <w:t>който включва следните дейности:</w:t>
      </w:r>
    </w:p>
    <w:p w:rsidR="00104A72" w:rsidRPr="004F571B" w:rsidRDefault="00104A72" w:rsidP="00452D6C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Разработване на нестартиралите мерки за подпомагане на земеделски стопани по Натура 2000;</w:t>
      </w:r>
    </w:p>
    <w:p w:rsidR="00104A72" w:rsidRPr="004F571B" w:rsidRDefault="00104A72" w:rsidP="00452D6C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Създаване на отделен слой със земите по Натура 2000 в ИСАК,както и атрибутивни таблици със забраните и ограниченията от Заповедите за обявяване и Плановете за управление на съответната защитена зона от екологичната мрежа Натура 2000;</w:t>
      </w:r>
    </w:p>
    <w:p w:rsidR="00104A72" w:rsidRPr="004F571B" w:rsidRDefault="00104A72" w:rsidP="00452D6C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Създаване на отделен слой със земите с висока природна стойност;</w:t>
      </w:r>
    </w:p>
    <w:p w:rsidR="00104A72" w:rsidRPr="004F571B" w:rsidRDefault="00104A72" w:rsidP="00452D6C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Изчисляване на компенсаторните плащания по Натура 2000 за гори и земеделски земи; </w:t>
      </w:r>
    </w:p>
    <w:p w:rsidR="00104A72" w:rsidRPr="004F571B" w:rsidRDefault="00104A72" w:rsidP="00452D6C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Изготвяне на печатни материали и координиране на информационни кампании за популяризиране на агроекологични схеми и мерките по Натура 2000;</w:t>
      </w:r>
    </w:p>
    <w:p w:rsidR="00104A72" w:rsidRPr="004F571B" w:rsidRDefault="00104A72" w:rsidP="00452D6C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Организиране и координиране на информационни и промоционални кампании за Правилата за добра земеделска практика, Програмата за ограничаване и ликвидиране на замърсяването в уязвимите зони и Условията за поддържане на земята в добро земеделско и екологично състояние;</w:t>
      </w:r>
    </w:p>
    <w:p w:rsidR="00104A72" w:rsidRPr="004F571B" w:rsidRDefault="00104A72" w:rsidP="00452D6C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Координиране на програми за об</w:t>
      </w:r>
      <w:r w:rsidR="00A35DF4" w:rsidRPr="004F571B">
        <w:rPr>
          <w:noProof/>
          <w:sz w:val="20"/>
          <w:szCs w:val="20"/>
          <w:lang w:val="bg-BG"/>
        </w:rPr>
        <w:t xml:space="preserve">учение на земеделските стопани </w:t>
      </w:r>
      <w:r w:rsidRPr="004F571B">
        <w:rPr>
          <w:noProof/>
          <w:sz w:val="20"/>
          <w:szCs w:val="20"/>
          <w:lang w:val="bg-BG"/>
        </w:rPr>
        <w:t>за участие в агроекологичните схеми и прилагане на Правилата за добра земеделска практика;</w:t>
      </w:r>
    </w:p>
    <w:p w:rsidR="00104A72" w:rsidRPr="004F571B" w:rsidRDefault="00104A72" w:rsidP="00452D6C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Организиране и координиране изпълнението на с</w:t>
      </w:r>
      <w:r w:rsidR="00301EF7" w:rsidRPr="004F571B">
        <w:rPr>
          <w:noProof/>
          <w:sz w:val="20"/>
          <w:szCs w:val="20"/>
          <w:lang w:val="bg-BG"/>
        </w:rPr>
        <w:t>пецифичните задачи на МЗХ</w:t>
      </w:r>
      <w:r w:rsidRPr="004F571B">
        <w:rPr>
          <w:noProof/>
          <w:sz w:val="20"/>
          <w:szCs w:val="20"/>
          <w:lang w:val="bg-BG"/>
        </w:rPr>
        <w:t xml:space="preserve"> по отношение на Рамковата конвенция по изменение на климата, Конвенцията за борба с опустиняването и Конвенцията за биологичното разнообразие;</w:t>
      </w:r>
    </w:p>
    <w:p w:rsidR="00104A72" w:rsidRPr="004F571B" w:rsidRDefault="00104A72" w:rsidP="00452D6C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Разработване и прилагане на Програмата за ограничаване и ликвидиране на замърсяването в чувствителните зони.</w:t>
      </w:r>
    </w:p>
    <w:p w:rsidR="00104A72" w:rsidRPr="004F571B" w:rsidRDefault="00104A72" w:rsidP="00452D6C">
      <w:pPr>
        <w:ind w:left="357" w:firstLine="426"/>
        <w:jc w:val="both"/>
        <w:rPr>
          <w:noProof/>
          <w:sz w:val="20"/>
          <w:szCs w:val="20"/>
          <w:lang w:val="bg-BG"/>
        </w:rPr>
      </w:pPr>
    </w:p>
    <w:p w:rsidR="007867C3" w:rsidRPr="004F571B" w:rsidRDefault="007867C3" w:rsidP="007867C3">
      <w:pPr>
        <w:ind w:firstLine="567"/>
        <w:jc w:val="both"/>
        <w:rPr>
          <w:i/>
          <w:noProof/>
          <w:sz w:val="20"/>
          <w:szCs w:val="20"/>
          <w:lang w:val="bg-BG"/>
        </w:rPr>
      </w:pPr>
      <w:r w:rsidRPr="004F571B">
        <w:rPr>
          <w:i/>
          <w:noProof/>
          <w:sz w:val="20"/>
          <w:szCs w:val="20"/>
          <w:lang w:val="bg-BG"/>
        </w:rPr>
        <w:t>Насърчаване развитието на биологичното земеделие, който включва следните дейности:</w:t>
      </w:r>
    </w:p>
    <w:p w:rsidR="007867C3" w:rsidRPr="004F571B" w:rsidRDefault="007867C3" w:rsidP="007867C3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Изготвяне и прилагане на мерки за увеличаване на потреблението на биологични продукти на вътрешния пазар, чрез информационни материали и изпълнение на промоционална стратегия;</w:t>
      </w:r>
    </w:p>
    <w:p w:rsidR="007867C3" w:rsidRPr="004F571B" w:rsidRDefault="007867C3" w:rsidP="007867C3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Разработване и изпълнение на мерки за развитие на външния пазар на български биологични продукти, чрез подпомагане участието на български биологични производители и преработватели на международни специализирани изложения;</w:t>
      </w:r>
    </w:p>
    <w:p w:rsidR="007867C3" w:rsidRPr="004F571B" w:rsidRDefault="007867C3" w:rsidP="007867C3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Прилагане на мерки за увеличаване на броя на земеделските стопанства, прилагащи биологичния метод на производство и за разширяване на произвежданата гама продукти; </w:t>
      </w:r>
    </w:p>
    <w:p w:rsidR="007867C3" w:rsidRPr="004F571B" w:rsidRDefault="007867C3" w:rsidP="007867C3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Прилагане на мерки за разширяване на научноизследователските разработки в областта на биологичното земеделие;</w:t>
      </w:r>
    </w:p>
    <w:p w:rsidR="007867C3" w:rsidRPr="004F571B" w:rsidRDefault="007867C3" w:rsidP="007867C3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lastRenderedPageBreak/>
        <w:t xml:space="preserve">Прилагане на мерки за разширяване и подобряване на ефективността на системата за консултации по биологично земеделие (производство, маркетинг, преработка, управление на стопанството); </w:t>
      </w:r>
    </w:p>
    <w:p w:rsidR="007867C3" w:rsidRPr="004F571B" w:rsidRDefault="007867C3" w:rsidP="007867C3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Разработване и прилагане на мерки за разширяване на образованието по биологично земеделие в средните и висши учебни заведения;</w:t>
      </w:r>
    </w:p>
    <w:p w:rsidR="007867C3" w:rsidRPr="004F571B" w:rsidRDefault="007867C3" w:rsidP="007867C3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Разработване и прилагане на мерки за усъвършенстване на системата за доказване на биологичния произход на </w:t>
      </w:r>
      <w:r w:rsidR="00A35DF4" w:rsidRPr="004F571B">
        <w:rPr>
          <w:noProof/>
          <w:sz w:val="20"/>
          <w:szCs w:val="20"/>
          <w:lang w:val="bg-BG"/>
        </w:rPr>
        <w:t>българските биологични продукти.</w:t>
      </w:r>
    </w:p>
    <w:p w:rsidR="007867C3" w:rsidRPr="004F571B" w:rsidRDefault="007867C3" w:rsidP="007867C3">
      <w:pPr>
        <w:ind w:firstLine="567"/>
        <w:jc w:val="both"/>
        <w:rPr>
          <w:i/>
          <w:noProof/>
          <w:sz w:val="20"/>
          <w:szCs w:val="20"/>
          <w:lang w:val="bg-BG"/>
        </w:rPr>
      </w:pPr>
      <w:r w:rsidRPr="004F571B">
        <w:rPr>
          <w:i/>
          <w:noProof/>
          <w:sz w:val="20"/>
          <w:szCs w:val="20"/>
          <w:lang w:val="bg-BG"/>
        </w:rPr>
        <w:t>Подпомагане създаването на организации на производителите, регистър и контрол върху дейността им, който включва следните дейности:</w:t>
      </w:r>
    </w:p>
    <w:p w:rsidR="007867C3" w:rsidRPr="004F571B" w:rsidRDefault="007867C3" w:rsidP="007867C3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Информационно-разяснителни дейности и изготвяне на материали за организации на производители;</w:t>
      </w:r>
    </w:p>
    <w:p w:rsidR="007867C3" w:rsidRPr="004F571B" w:rsidRDefault="007867C3" w:rsidP="007867C3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Разработване на специфични критерии за организации на производители на биологични продукти и храни.</w:t>
      </w:r>
    </w:p>
    <w:p w:rsidR="007867C3" w:rsidRPr="004F571B" w:rsidRDefault="007867C3" w:rsidP="007867C3">
      <w:pPr>
        <w:ind w:firstLine="567"/>
        <w:jc w:val="both"/>
        <w:rPr>
          <w:i/>
          <w:noProof/>
          <w:sz w:val="20"/>
          <w:szCs w:val="20"/>
          <w:lang w:val="bg-BG"/>
        </w:rPr>
      </w:pPr>
      <w:r w:rsidRPr="004F571B">
        <w:rPr>
          <w:i/>
          <w:noProof/>
          <w:sz w:val="20"/>
          <w:szCs w:val="20"/>
          <w:lang w:val="bg-BG"/>
        </w:rPr>
        <w:t>Организиране провеждането на професионално обучение на земеделски производители, ко</w:t>
      </w:r>
      <w:r w:rsidR="00192F2D" w:rsidRPr="004F571B">
        <w:rPr>
          <w:i/>
          <w:noProof/>
          <w:sz w:val="20"/>
          <w:szCs w:val="20"/>
          <w:lang w:val="bg-BG"/>
        </w:rPr>
        <w:t>ето</w:t>
      </w:r>
      <w:r w:rsidRPr="004F571B">
        <w:rPr>
          <w:i/>
          <w:noProof/>
          <w:sz w:val="20"/>
          <w:szCs w:val="20"/>
          <w:lang w:val="bg-BG"/>
        </w:rPr>
        <w:t xml:space="preserve"> включва следните дейности:</w:t>
      </w:r>
    </w:p>
    <w:p w:rsidR="007867C3" w:rsidRPr="004F571B" w:rsidRDefault="007867C3" w:rsidP="007867C3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Организиране на осъществяването на комплексни научно-приложни изследвания и разработване на технологии в сферата на биологичното земеделие; </w:t>
      </w:r>
    </w:p>
    <w:p w:rsidR="007867C3" w:rsidRPr="004F571B" w:rsidRDefault="007867C3" w:rsidP="007867C3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Подпомагане прилагането на система за въвеждането на обучение по биологично земеделие във всички професионални гимназии по селско и горско стопанство и хранително-вкусова промишленост;</w:t>
      </w:r>
    </w:p>
    <w:p w:rsidR="007867C3" w:rsidRPr="004F571B" w:rsidRDefault="007867C3" w:rsidP="007867C3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Подпомагане разработването на система за включването в програмите на всички аграрни и горски специалности във ВУЗ на курсове по биологично земеделие;</w:t>
      </w:r>
    </w:p>
    <w:p w:rsidR="007867C3" w:rsidRPr="004F571B" w:rsidRDefault="007867C3" w:rsidP="007867C3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Подкрепа за създаването на функционираща система за продължаващо професионално обучение в сферата на биологичното земеделие.</w:t>
      </w:r>
    </w:p>
    <w:p w:rsidR="00104A72" w:rsidRPr="004F571B" w:rsidRDefault="00104A72" w:rsidP="00104A72">
      <w:pPr>
        <w:jc w:val="both"/>
        <w:rPr>
          <w:i/>
          <w:noProof/>
          <w:sz w:val="20"/>
          <w:szCs w:val="20"/>
          <w:lang w:val="bg-BG"/>
        </w:rPr>
      </w:pPr>
    </w:p>
    <w:p w:rsidR="00F447B5" w:rsidRPr="004F571B" w:rsidRDefault="00F447B5" w:rsidP="006A0F21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Организационни структури, участващи в програмата</w:t>
      </w:r>
    </w:p>
    <w:p w:rsidR="00F447B5" w:rsidRPr="004F571B" w:rsidRDefault="00F447B5" w:rsidP="00243CB7">
      <w:pPr>
        <w:ind w:firstLine="709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Дирекция „Развитие на селските райони”</w:t>
      </w:r>
    </w:p>
    <w:p w:rsidR="00243CB7" w:rsidRPr="004F571B" w:rsidRDefault="00243CB7" w:rsidP="00243CB7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304E71" w:rsidRPr="004F571B" w:rsidRDefault="00304E71" w:rsidP="00243CB7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F447B5" w:rsidRPr="004F571B" w:rsidRDefault="00F447B5" w:rsidP="006A0F21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Отговорност за изпълнението на програмата</w:t>
      </w:r>
    </w:p>
    <w:p w:rsidR="00F447B5" w:rsidRPr="004F571B" w:rsidRDefault="00F447B5" w:rsidP="00F447B5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20740A" w:rsidRPr="004F571B" w:rsidRDefault="00243CB7" w:rsidP="00243CB7">
      <w:pPr>
        <w:tabs>
          <w:tab w:val="left" w:pos="709"/>
        </w:tabs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ab/>
      </w:r>
      <w:r w:rsidR="0020740A" w:rsidRPr="004F571B">
        <w:rPr>
          <w:noProof/>
          <w:sz w:val="20"/>
          <w:szCs w:val="20"/>
          <w:lang w:val="bg-BG"/>
        </w:rPr>
        <w:t>Изпълнението на програмата се ръководи от ресорен заместник-министър. Отговорност за изпълнение на програмата носят ръководителите на структурите, участващи в нея.</w:t>
      </w:r>
    </w:p>
    <w:p w:rsidR="00635AEC" w:rsidRPr="004F571B" w:rsidRDefault="00635AEC" w:rsidP="00243CB7">
      <w:pPr>
        <w:tabs>
          <w:tab w:val="left" w:pos="709"/>
        </w:tabs>
        <w:ind w:firstLine="540"/>
        <w:jc w:val="both"/>
        <w:rPr>
          <w:noProof/>
          <w:sz w:val="20"/>
          <w:szCs w:val="20"/>
          <w:lang w:val="bg-BG"/>
        </w:rPr>
      </w:pPr>
    </w:p>
    <w:p w:rsidR="00304E71" w:rsidRPr="004F571B" w:rsidRDefault="00304E71" w:rsidP="00243CB7">
      <w:pPr>
        <w:tabs>
          <w:tab w:val="left" w:pos="709"/>
        </w:tabs>
        <w:ind w:firstLine="540"/>
        <w:jc w:val="both"/>
        <w:rPr>
          <w:noProof/>
          <w:sz w:val="20"/>
          <w:szCs w:val="20"/>
          <w:highlight w:val="cyan"/>
          <w:lang w:val="bg-BG"/>
        </w:rPr>
      </w:pPr>
    </w:p>
    <w:p w:rsidR="00635AEC" w:rsidRPr="00331429" w:rsidRDefault="00635AEC" w:rsidP="00D779C0">
      <w:pPr>
        <w:ind w:firstLine="709"/>
        <w:jc w:val="both"/>
        <w:rPr>
          <w:b/>
          <w:bCs/>
          <w:i/>
          <w:noProof/>
          <w:sz w:val="20"/>
          <w:szCs w:val="20"/>
        </w:rPr>
      </w:pPr>
      <w:r w:rsidRPr="0076336F">
        <w:rPr>
          <w:b/>
          <w:bCs/>
          <w:i/>
          <w:noProof/>
          <w:sz w:val="20"/>
          <w:szCs w:val="20"/>
        </w:rPr>
        <w:t xml:space="preserve">Бюджетна прогноза по ведомствени и администрирани разходни параграфи на програмата   (в хил. </w:t>
      </w:r>
      <w:r w:rsidR="00331429" w:rsidRPr="0076336F">
        <w:rPr>
          <w:b/>
          <w:bCs/>
          <w:i/>
          <w:noProof/>
          <w:sz w:val="20"/>
          <w:szCs w:val="20"/>
          <w:lang w:val="bg-BG"/>
        </w:rPr>
        <w:t>евро</w:t>
      </w:r>
      <w:r w:rsidRPr="0076336F">
        <w:rPr>
          <w:b/>
          <w:bCs/>
          <w:i/>
          <w:noProof/>
          <w:sz w:val="20"/>
          <w:szCs w:val="20"/>
        </w:rPr>
        <w:t>)</w:t>
      </w:r>
    </w:p>
    <w:p w:rsidR="00B47538" w:rsidRPr="004F571B" w:rsidRDefault="00B47538" w:rsidP="0011176E">
      <w:pPr>
        <w:jc w:val="both"/>
        <w:rPr>
          <w:rFonts w:ascii="Calibri" w:hAnsi="Calibri"/>
          <w:b/>
          <w:bCs/>
          <w:noProof/>
          <w:color w:val="000000"/>
          <w:sz w:val="20"/>
          <w:szCs w:val="20"/>
          <w:lang w:val="bg-BG"/>
        </w:rPr>
      </w:pPr>
    </w:p>
    <w:p w:rsidR="007426BC" w:rsidRPr="004F571B" w:rsidRDefault="007426BC" w:rsidP="0011176E">
      <w:pPr>
        <w:jc w:val="both"/>
        <w:rPr>
          <w:rFonts w:ascii="Calibri" w:hAnsi="Calibri"/>
          <w:b/>
          <w:bCs/>
          <w:noProof/>
          <w:color w:val="000000"/>
          <w:sz w:val="20"/>
          <w:szCs w:val="20"/>
          <w:highlight w:val="yellow"/>
          <w:lang w:val="bg-BG"/>
        </w:rPr>
      </w:pPr>
    </w:p>
    <w:tbl>
      <w:tblPr>
        <w:tblW w:w="10280" w:type="dxa"/>
        <w:jc w:val="center"/>
        <w:tblLook w:val="04A0" w:firstRow="1" w:lastRow="0" w:firstColumn="1" w:lastColumn="0" w:noHBand="0" w:noVBand="1"/>
      </w:tblPr>
      <w:tblGrid>
        <w:gridCol w:w="443"/>
        <w:gridCol w:w="3093"/>
        <w:gridCol w:w="1054"/>
        <w:gridCol w:w="1054"/>
        <w:gridCol w:w="1073"/>
        <w:gridCol w:w="1055"/>
        <w:gridCol w:w="1254"/>
        <w:gridCol w:w="1254"/>
      </w:tblGrid>
      <w:tr w:rsidR="004840A7" w:rsidTr="004840A7">
        <w:trPr>
          <w:trHeight w:val="630"/>
          <w:jc w:val="center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3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2200.01.02 Бюджетна програма „Природни ресурси в селските райони”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Отчет 2023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Отчет 2024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Закон  2025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Проект 2026 г.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Прогноза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Прогноза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2027 г.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2028 г.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ведомствени разходи: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52,2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60,0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57,6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70,3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70,3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70,3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52,2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56,8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57,6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70,3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70,3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70,3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Издръжка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3,2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Ведомствени разходи по бюджета на ПРБ: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52,2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60,0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57,6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70,3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70,3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70,3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52,2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56,8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57,6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70,3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70,3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70,3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Издръжка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3,2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Ведомствени разходи по други бюджети и сметки за средства от ЕС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45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Администрирани разходни параграфи по бюджета на ПРБ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**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66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ІІІ.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Администрирани разходни параграфи по други бюджети и сметки за средства от ЕС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**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администрирани разходи (ІІ.+ІІІ.):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разходи по бюджета (І.1+ІІ.):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52,2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60,0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57,6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70,3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70,3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70,3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разходи (І.+ІІ.+ІІІ.):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52,2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60,0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57,6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70,3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70,3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70,3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Численост на щатния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</w:tr>
    </w:tbl>
    <w:p w:rsidR="005B4019" w:rsidRPr="004F571B" w:rsidRDefault="005B4019" w:rsidP="00E04FD1">
      <w:pPr>
        <w:ind w:firstLine="540"/>
        <w:jc w:val="both"/>
        <w:rPr>
          <w:b/>
          <w:noProof/>
          <w:sz w:val="20"/>
          <w:szCs w:val="20"/>
          <w:highlight w:val="green"/>
          <w:lang w:val="bg-BG"/>
        </w:rPr>
      </w:pPr>
    </w:p>
    <w:p w:rsidR="00CF4FBE" w:rsidRPr="004F571B" w:rsidRDefault="00CF4FBE" w:rsidP="00E04FD1">
      <w:pPr>
        <w:ind w:firstLine="540"/>
        <w:jc w:val="both"/>
        <w:rPr>
          <w:b/>
          <w:noProof/>
          <w:sz w:val="20"/>
          <w:szCs w:val="20"/>
          <w:lang w:val="bg-BG"/>
        </w:rPr>
      </w:pPr>
    </w:p>
    <w:p w:rsidR="00CF4FBE" w:rsidRPr="004F571B" w:rsidRDefault="00CF4FBE" w:rsidP="00E04FD1">
      <w:pPr>
        <w:ind w:firstLine="540"/>
        <w:jc w:val="both"/>
        <w:rPr>
          <w:b/>
          <w:noProof/>
          <w:sz w:val="20"/>
          <w:szCs w:val="20"/>
          <w:lang w:val="bg-BG"/>
        </w:rPr>
      </w:pPr>
    </w:p>
    <w:p w:rsidR="00015EBE" w:rsidRPr="004F571B" w:rsidRDefault="00BB1786" w:rsidP="004904D4">
      <w:pPr>
        <w:pStyle w:val="Heading1"/>
        <w:numPr>
          <w:ilvl w:val="1"/>
          <w:numId w:val="6"/>
        </w:numPr>
        <w:rPr>
          <w:noProof/>
          <w:sz w:val="20"/>
          <w:lang w:val="bg-BG"/>
        </w:rPr>
      </w:pPr>
      <w:bookmarkStart w:id="14" w:name="_Toc212813959"/>
      <w:r w:rsidRPr="004F571B">
        <w:rPr>
          <w:noProof/>
          <w:sz w:val="20"/>
          <w:lang w:val="bg-BG"/>
        </w:rPr>
        <w:t xml:space="preserve">2200.01.03 - </w:t>
      </w:r>
      <w:r w:rsidR="003E0E4F" w:rsidRPr="004F571B">
        <w:rPr>
          <w:noProof/>
          <w:sz w:val="20"/>
          <w:lang w:val="bg-BG"/>
        </w:rPr>
        <w:t>БЮДЖЕТНА ПРОГРАМА „РАСТЕНИЕВЪДСТВО”</w:t>
      </w:r>
      <w:bookmarkEnd w:id="14"/>
    </w:p>
    <w:p w:rsidR="005320C5" w:rsidRPr="004F571B" w:rsidRDefault="005320C5" w:rsidP="005320C5">
      <w:pPr>
        <w:rPr>
          <w:noProof/>
          <w:sz w:val="20"/>
          <w:szCs w:val="20"/>
          <w:lang w:val="bg-BG"/>
        </w:rPr>
      </w:pPr>
    </w:p>
    <w:p w:rsidR="003E0E4F" w:rsidRPr="004F571B" w:rsidRDefault="003E0E4F" w:rsidP="004904D4">
      <w:pPr>
        <w:pStyle w:val="Heading21"/>
        <w:ind w:left="0" w:firstLine="0"/>
        <w:rPr>
          <w:noProof/>
          <w:sz w:val="20"/>
          <w:szCs w:val="20"/>
          <w:lang w:val="bg-BG"/>
        </w:rPr>
      </w:pPr>
    </w:p>
    <w:p w:rsidR="00E04FD1" w:rsidRPr="004F571B" w:rsidRDefault="00E04FD1" w:rsidP="00E04FD1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Растениевъдството е стратегически подотрасъл на земеделието у нас. То създава основната суровинна база за развитие на животновъдството и хранително-вкусовата промишленост, осигурява изхранването на населението и част от износа на страната.</w:t>
      </w:r>
    </w:p>
    <w:p w:rsidR="00DD5579" w:rsidRPr="004F571B" w:rsidRDefault="00E04FD1" w:rsidP="00E04FD1">
      <w:pPr>
        <w:tabs>
          <w:tab w:val="num" w:pos="1440"/>
        </w:tabs>
        <w:ind w:firstLine="540"/>
        <w:jc w:val="both"/>
        <w:rPr>
          <w:bCs/>
          <w:noProof/>
          <w:sz w:val="20"/>
          <w:szCs w:val="20"/>
          <w:lang w:val="bg-BG"/>
        </w:rPr>
      </w:pPr>
      <w:r w:rsidRPr="004F571B">
        <w:rPr>
          <w:bCs/>
          <w:noProof/>
          <w:sz w:val="20"/>
          <w:szCs w:val="20"/>
          <w:lang w:val="bg-BG"/>
        </w:rPr>
        <w:t>Биологичното земеделие е важен приоритет в политиката за развитие на земеделието на България. Гаранциите на национално ниво са свързани със създаване на работеща и надеждна система за надзор и контрол. Насърчаването на селскостопанските производители за преминаване към или поддържане на биологично земеделие допринася едновременно за:</w:t>
      </w:r>
    </w:p>
    <w:p w:rsidR="00DD5579" w:rsidRPr="004F571B" w:rsidRDefault="00904646" w:rsidP="00E04FD1">
      <w:pPr>
        <w:tabs>
          <w:tab w:val="num" w:pos="1440"/>
        </w:tabs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bCs/>
          <w:noProof/>
          <w:sz w:val="20"/>
          <w:szCs w:val="20"/>
          <w:lang w:val="bg-BG"/>
        </w:rPr>
        <w:t xml:space="preserve">- </w:t>
      </w:r>
      <w:r w:rsidR="00E04FD1" w:rsidRPr="004F571B">
        <w:rPr>
          <w:bCs/>
          <w:noProof/>
          <w:sz w:val="20"/>
          <w:szCs w:val="20"/>
          <w:lang w:val="bg-BG"/>
        </w:rPr>
        <w:t xml:space="preserve">опазване на околната среда </w:t>
      </w:r>
      <w:r w:rsidR="00E04FD1" w:rsidRPr="004F571B">
        <w:rPr>
          <w:noProof/>
          <w:sz w:val="20"/>
          <w:szCs w:val="20"/>
          <w:lang w:val="bg-BG"/>
        </w:rPr>
        <w:t>- укрепва агроекосистемите, опазва биоразнообразието и предоставя възможност на бъдещите поколения да се възползват от съхранената природа;</w:t>
      </w:r>
    </w:p>
    <w:p w:rsidR="00DD5579" w:rsidRPr="004F571B" w:rsidRDefault="00904646" w:rsidP="00E04FD1">
      <w:pPr>
        <w:tabs>
          <w:tab w:val="num" w:pos="1440"/>
        </w:tabs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bCs/>
          <w:noProof/>
          <w:sz w:val="20"/>
          <w:szCs w:val="20"/>
          <w:lang w:val="bg-BG"/>
        </w:rPr>
        <w:t xml:space="preserve">- </w:t>
      </w:r>
      <w:r w:rsidR="00E04FD1" w:rsidRPr="004F571B">
        <w:rPr>
          <w:bCs/>
          <w:noProof/>
          <w:sz w:val="20"/>
          <w:szCs w:val="20"/>
          <w:lang w:val="bg-BG"/>
        </w:rPr>
        <w:t xml:space="preserve">производство на здравословни храни </w:t>
      </w:r>
      <w:r w:rsidR="00E04FD1" w:rsidRPr="004F571B">
        <w:rPr>
          <w:noProof/>
          <w:sz w:val="20"/>
          <w:szCs w:val="20"/>
          <w:lang w:val="bg-BG"/>
        </w:rPr>
        <w:t>- тази форма на земеделие отговаря на нуждите на нарастващ брой потребители, тъй като използва безопасни и прозрачни методи на производство;</w:t>
      </w:r>
    </w:p>
    <w:p w:rsidR="00E04FD1" w:rsidRPr="004F571B" w:rsidRDefault="00904646" w:rsidP="00E04FD1">
      <w:pPr>
        <w:tabs>
          <w:tab w:val="num" w:pos="1440"/>
        </w:tabs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bCs/>
          <w:noProof/>
          <w:sz w:val="20"/>
          <w:szCs w:val="20"/>
          <w:lang w:val="bg-BG"/>
        </w:rPr>
        <w:t xml:space="preserve">- </w:t>
      </w:r>
      <w:r w:rsidR="00E04FD1" w:rsidRPr="004F571B">
        <w:rPr>
          <w:bCs/>
          <w:noProof/>
          <w:sz w:val="20"/>
          <w:szCs w:val="20"/>
          <w:lang w:val="bg-BG"/>
        </w:rPr>
        <w:t xml:space="preserve">социален ефект </w:t>
      </w:r>
      <w:r w:rsidR="00E04FD1" w:rsidRPr="004F571B">
        <w:rPr>
          <w:noProof/>
          <w:sz w:val="20"/>
          <w:szCs w:val="20"/>
          <w:lang w:val="bg-BG"/>
        </w:rPr>
        <w:t>- създава заетост в селските райони и повече работни места в сравнение от конвенционалното земеделие.</w:t>
      </w:r>
    </w:p>
    <w:p w:rsidR="002F0C8A" w:rsidRPr="004F571B" w:rsidRDefault="002F0C8A" w:rsidP="00157FD9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304E71" w:rsidRPr="004F571B" w:rsidRDefault="00304E71" w:rsidP="00157FD9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2F0C8A" w:rsidRPr="004F571B" w:rsidRDefault="00D7293B" w:rsidP="00157FD9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Цели на </w:t>
      </w:r>
      <w:r w:rsidR="00B32172" w:rsidRPr="004F571B">
        <w:rPr>
          <w:b/>
          <w:i/>
          <w:noProof/>
          <w:sz w:val="20"/>
          <w:szCs w:val="20"/>
          <w:u w:val="single"/>
          <w:lang w:val="bg-BG"/>
        </w:rPr>
        <w:t>бюджетната програма</w:t>
      </w:r>
    </w:p>
    <w:p w:rsidR="002F0C8A" w:rsidRPr="004F571B" w:rsidRDefault="002F0C8A" w:rsidP="00157FD9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157FD9" w:rsidRPr="004F571B" w:rsidRDefault="00157FD9" w:rsidP="00157FD9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Изграждане на ефективно конкурентно растениевъдно производство чрез правилно управление и използване на националните ресурси и преодоляване на съществуващия дисбаланс в развитието на отделните направления</w:t>
      </w:r>
      <w:r w:rsidR="008C7498" w:rsidRPr="004F571B">
        <w:rPr>
          <w:noProof/>
          <w:sz w:val="20"/>
          <w:szCs w:val="20"/>
        </w:rPr>
        <w:t>;</w:t>
      </w:r>
      <w:r w:rsidRPr="004F571B">
        <w:rPr>
          <w:noProof/>
          <w:sz w:val="20"/>
          <w:szCs w:val="20"/>
          <w:lang w:val="bg-BG"/>
        </w:rPr>
        <w:t xml:space="preserve"> </w:t>
      </w:r>
    </w:p>
    <w:p w:rsidR="00157FD9" w:rsidRPr="004F571B" w:rsidRDefault="00157FD9" w:rsidP="00157FD9">
      <w:pPr>
        <w:ind w:firstLine="567"/>
        <w:jc w:val="both"/>
        <w:rPr>
          <w:noProof/>
          <w:sz w:val="20"/>
          <w:szCs w:val="20"/>
        </w:rPr>
      </w:pPr>
      <w:r w:rsidRPr="004F571B">
        <w:rPr>
          <w:noProof/>
          <w:color w:val="000000"/>
          <w:sz w:val="20"/>
          <w:szCs w:val="20"/>
          <w:lang w:val="bg-BG"/>
        </w:rPr>
        <w:t xml:space="preserve">Цялостно въвеждане на европейските маркетингови стандарти за качество на земеделски продукти от растителен произход и ефективен контрол за </w:t>
      </w:r>
      <w:r w:rsidRPr="004F571B">
        <w:rPr>
          <w:noProof/>
          <w:sz w:val="20"/>
          <w:szCs w:val="20"/>
          <w:lang w:val="bg-BG"/>
        </w:rPr>
        <w:t>съответствие на обявеното качество</w:t>
      </w:r>
      <w:r w:rsidR="008C7498" w:rsidRPr="004F571B">
        <w:rPr>
          <w:noProof/>
          <w:sz w:val="20"/>
          <w:szCs w:val="20"/>
          <w:lang w:val="bg-BG"/>
        </w:rPr>
        <w:t xml:space="preserve"> на пресни плодове и зеленчуци</w:t>
      </w:r>
      <w:r w:rsidR="008C7498" w:rsidRPr="004F571B">
        <w:rPr>
          <w:noProof/>
          <w:sz w:val="20"/>
          <w:szCs w:val="20"/>
        </w:rPr>
        <w:t>;</w:t>
      </w:r>
    </w:p>
    <w:p w:rsidR="00157FD9" w:rsidRPr="004F571B" w:rsidRDefault="00157FD9" w:rsidP="00157FD9">
      <w:pPr>
        <w:ind w:firstLine="567"/>
        <w:jc w:val="both"/>
        <w:rPr>
          <w:noProof/>
          <w:color w:val="000000"/>
          <w:sz w:val="20"/>
          <w:szCs w:val="20"/>
          <w:lang w:val="bg-BG"/>
        </w:rPr>
      </w:pPr>
      <w:r w:rsidRPr="004F571B">
        <w:rPr>
          <w:noProof/>
          <w:color w:val="000000"/>
          <w:sz w:val="20"/>
          <w:szCs w:val="20"/>
          <w:lang w:val="bg-BG"/>
        </w:rPr>
        <w:t>Повишаване на конкурентоспособността на българските селскостопански продук</w:t>
      </w:r>
      <w:r w:rsidR="008C7498" w:rsidRPr="004F571B">
        <w:rPr>
          <w:noProof/>
          <w:color w:val="000000"/>
          <w:sz w:val="20"/>
          <w:szCs w:val="20"/>
          <w:lang w:val="bg-BG"/>
        </w:rPr>
        <w:t>ти в условията на членство в ЕС</w:t>
      </w:r>
      <w:r w:rsidR="008C7498" w:rsidRPr="004F571B">
        <w:rPr>
          <w:noProof/>
          <w:color w:val="000000"/>
          <w:sz w:val="20"/>
          <w:szCs w:val="20"/>
        </w:rPr>
        <w:t>;</w:t>
      </w:r>
      <w:r w:rsidRPr="004F571B">
        <w:rPr>
          <w:noProof/>
          <w:color w:val="000000"/>
          <w:sz w:val="20"/>
          <w:szCs w:val="20"/>
          <w:lang w:val="bg-BG"/>
        </w:rPr>
        <w:t xml:space="preserve"> </w:t>
      </w:r>
    </w:p>
    <w:p w:rsidR="00157FD9" w:rsidRPr="004F571B" w:rsidRDefault="00157FD9" w:rsidP="00157FD9">
      <w:pPr>
        <w:ind w:firstLine="567"/>
        <w:jc w:val="both"/>
        <w:rPr>
          <w:noProof/>
          <w:sz w:val="20"/>
          <w:szCs w:val="20"/>
        </w:rPr>
      </w:pPr>
      <w:r w:rsidRPr="004F571B">
        <w:rPr>
          <w:noProof/>
          <w:color w:val="000000"/>
          <w:sz w:val="20"/>
          <w:szCs w:val="20"/>
          <w:lang w:val="bg-BG"/>
        </w:rPr>
        <w:t>Приоритетно развитие на зеленчукопроизводството, плодопроизводството и производството на етерични маслени култури. Възстановяване на производството на лен, коноп и увеличаване на площите с памук. Запазване на старите, местни и интродуцирани сортове, подходящи за почвено климатичните условия на страната. Актуализиране на сортовата структура на земеделските култури</w:t>
      </w:r>
      <w:r w:rsidR="008C7498" w:rsidRPr="004F571B">
        <w:rPr>
          <w:noProof/>
          <w:color w:val="000000"/>
          <w:sz w:val="20"/>
          <w:szCs w:val="20"/>
        </w:rPr>
        <w:t>;</w:t>
      </w:r>
    </w:p>
    <w:p w:rsidR="00147586" w:rsidRPr="004F571B" w:rsidRDefault="00157FD9" w:rsidP="00157FD9">
      <w:pPr>
        <w:ind w:firstLine="567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>Гарантиране спазването на националните процедури в областта на надзора и контрола на производители, преработватели и т</w:t>
      </w:r>
      <w:r w:rsidR="008C7498" w:rsidRPr="004F571B">
        <w:rPr>
          <w:noProof/>
          <w:sz w:val="20"/>
          <w:szCs w:val="20"/>
          <w:lang w:val="bg-BG"/>
        </w:rPr>
        <w:t>ърговци на биологична продукция</w:t>
      </w:r>
      <w:r w:rsidR="008C7498" w:rsidRPr="004F571B">
        <w:rPr>
          <w:noProof/>
          <w:sz w:val="20"/>
          <w:szCs w:val="20"/>
        </w:rPr>
        <w:t>;</w:t>
      </w:r>
    </w:p>
    <w:p w:rsidR="00157FD9" w:rsidRPr="004F571B" w:rsidRDefault="00157FD9" w:rsidP="00157FD9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Ефективно усвояване на средствата от европейските фондове, касаещи п</w:t>
      </w:r>
      <w:r w:rsidR="008C7498" w:rsidRPr="004F571B">
        <w:rPr>
          <w:noProof/>
          <w:sz w:val="20"/>
          <w:szCs w:val="20"/>
          <w:lang w:val="bg-BG"/>
        </w:rPr>
        <w:t>лащания за биологично земеделие</w:t>
      </w:r>
      <w:r w:rsidR="008C7498" w:rsidRPr="004F571B">
        <w:rPr>
          <w:noProof/>
          <w:sz w:val="20"/>
          <w:szCs w:val="20"/>
        </w:rPr>
        <w:t>;</w:t>
      </w:r>
      <w:r w:rsidRPr="004F571B">
        <w:rPr>
          <w:noProof/>
          <w:sz w:val="20"/>
          <w:szCs w:val="20"/>
          <w:lang w:val="bg-BG"/>
        </w:rPr>
        <w:t xml:space="preserve"> </w:t>
      </w:r>
    </w:p>
    <w:p w:rsidR="00157FD9" w:rsidRPr="004F571B" w:rsidRDefault="00157FD9" w:rsidP="00157FD9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Спазване и прилагане от земеделските производители на националните стандарти за поддържане на земята в добро зе</w:t>
      </w:r>
      <w:r w:rsidR="008C7498" w:rsidRPr="004F571B">
        <w:rPr>
          <w:noProof/>
          <w:sz w:val="20"/>
          <w:szCs w:val="20"/>
          <w:lang w:val="bg-BG"/>
        </w:rPr>
        <w:t>меделско и екологично състояние</w:t>
      </w:r>
      <w:r w:rsidR="008C7498" w:rsidRPr="004F571B">
        <w:rPr>
          <w:noProof/>
          <w:sz w:val="20"/>
          <w:szCs w:val="20"/>
        </w:rPr>
        <w:t>;</w:t>
      </w:r>
      <w:r w:rsidRPr="004F571B">
        <w:rPr>
          <w:noProof/>
          <w:sz w:val="20"/>
          <w:szCs w:val="20"/>
          <w:lang w:val="bg-BG"/>
        </w:rPr>
        <w:t xml:space="preserve"> </w:t>
      </w:r>
    </w:p>
    <w:p w:rsidR="00157FD9" w:rsidRPr="004F571B" w:rsidRDefault="00157FD9" w:rsidP="00157FD9">
      <w:pPr>
        <w:ind w:firstLine="567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>Нотифицирани нови държавни помощи за производител</w:t>
      </w:r>
      <w:r w:rsidR="008C7498" w:rsidRPr="004F571B">
        <w:rPr>
          <w:noProof/>
          <w:sz w:val="20"/>
          <w:szCs w:val="20"/>
          <w:lang w:val="bg-BG"/>
        </w:rPr>
        <w:t>ите на растениевъдна продукция;</w:t>
      </w:r>
    </w:p>
    <w:p w:rsidR="00157FD9" w:rsidRPr="004F571B" w:rsidRDefault="00157FD9" w:rsidP="00157FD9">
      <w:pPr>
        <w:ind w:firstLine="567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>Повишаване ефективността и разширяване на защитаваната от градушки територия. Изграждане на съвременна система за наблюдение на неблагоприятни метеорологични явления чрез модернизация на съществуващите радиолокационни станции, вкл. изграждане на национална метео</w:t>
      </w:r>
      <w:r w:rsidR="008C7498" w:rsidRPr="004F571B">
        <w:rPr>
          <w:noProof/>
          <w:sz w:val="20"/>
          <w:szCs w:val="20"/>
          <w:lang w:val="bg-BG"/>
        </w:rPr>
        <w:t>рологична радиолокационна мрежа</w:t>
      </w:r>
      <w:r w:rsidR="008C7498" w:rsidRPr="004F571B">
        <w:rPr>
          <w:noProof/>
          <w:sz w:val="20"/>
          <w:szCs w:val="20"/>
        </w:rPr>
        <w:t>;</w:t>
      </w:r>
    </w:p>
    <w:p w:rsidR="000F41AB" w:rsidRPr="004F571B" w:rsidRDefault="000F41AB" w:rsidP="00016E8B">
      <w:pPr>
        <w:ind w:firstLine="567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 xml:space="preserve">Осигуряване на качествени услуги за земеделските производители в областта на сортоизпитването и сертификацията </w:t>
      </w:r>
      <w:r w:rsidR="008C7498" w:rsidRPr="004F571B">
        <w:rPr>
          <w:noProof/>
          <w:sz w:val="20"/>
          <w:szCs w:val="20"/>
          <w:lang w:val="bg-BG"/>
        </w:rPr>
        <w:t>на посевен и посадъчен материал</w:t>
      </w:r>
      <w:r w:rsidR="008C7498" w:rsidRPr="004F571B">
        <w:rPr>
          <w:noProof/>
          <w:sz w:val="20"/>
          <w:szCs w:val="20"/>
        </w:rPr>
        <w:t>;</w:t>
      </w:r>
    </w:p>
    <w:p w:rsidR="00016E8B" w:rsidRPr="004F571B" w:rsidRDefault="002F0C8A" w:rsidP="00016E8B">
      <w:pPr>
        <w:ind w:firstLine="567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>Ефективен контрол на п</w:t>
      </w:r>
      <w:r w:rsidR="005A7206" w:rsidRPr="004F571B">
        <w:rPr>
          <w:noProof/>
          <w:sz w:val="20"/>
          <w:szCs w:val="20"/>
          <w:lang w:val="bg-BG"/>
        </w:rPr>
        <w:t>азара на семена и посадъчен материал, в съответствие с рапоредбите на Закона за посевния и посадъчния материал /ЗППМ/ и Закона за генетичн</w:t>
      </w:r>
      <w:r w:rsidR="008C7498" w:rsidRPr="004F571B">
        <w:rPr>
          <w:noProof/>
          <w:sz w:val="20"/>
          <w:szCs w:val="20"/>
          <w:lang w:val="bg-BG"/>
        </w:rPr>
        <w:t>о модифицирани организми /ЗГМО/</w:t>
      </w:r>
      <w:r w:rsidR="008C7498" w:rsidRPr="004F571B">
        <w:rPr>
          <w:noProof/>
          <w:sz w:val="20"/>
          <w:szCs w:val="20"/>
        </w:rPr>
        <w:t>;</w:t>
      </w:r>
    </w:p>
    <w:p w:rsidR="000F41AB" w:rsidRPr="004F571B" w:rsidRDefault="000F41AB" w:rsidP="00016E8B">
      <w:pPr>
        <w:ind w:firstLine="567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 xml:space="preserve">Хармонизиране на националното законодателство със законодателството на ЕС в областта на сортоизпитването и сертификацията на </w:t>
      </w:r>
      <w:r w:rsidR="008C7498" w:rsidRPr="004F571B">
        <w:rPr>
          <w:noProof/>
          <w:sz w:val="20"/>
          <w:szCs w:val="20"/>
          <w:lang w:val="bg-BG"/>
        </w:rPr>
        <w:t>семената и посадъчния материал</w:t>
      </w:r>
      <w:r w:rsidR="008C7498" w:rsidRPr="004F571B">
        <w:rPr>
          <w:noProof/>
          <w:sz w:val="20"/>
          <w:szCs w:val="20"/>
        </w:rPr>
        <w:t>;</w:t>
      </w:r>
    </w:p>
    <w:p w:rsidR="00A03A21" w:rsidRPr="004F571B" w:rsidRDefault="00A03A21" w:rsidP="0061080C">
      <w:pPr>
        <w:ind w:firstLine="567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lastRenderedPageBreak/>
        <w:t xml:space="preserve">Разширяване и своевременно обновяване на информацията, предоставяна на интернет </w:t>
      </w:r>
      <w:r w:rsidR="008E32AA" w:rsidRPr="004F571B">
        <w:rPr>
          <w:noProof/>
          <w:sz w:val="20"/>
          <w:szCs w:val="20"/>
          <w:lang w:val="bg-BG"/>
        </w:rPr>
        <w:t>с</w:t>
      </w:r>
      <w:r w:rsidRPr="004F571B">
        <w:rPr>
          <w:noProof/>
          <w:sz w:val="20"/>
          <w:szCs w:val="20"/>
          <w:lang w:val="bg-BG"/>
        </w:rPr>
        <w:t xml:space="preserve">траницата на </w:t>
      </w:r>
      <w:r w:rsidR="006756D1" w:rsidRPr="004F571B">
        <w:rPr>
          <w:noProof/>
          <w:sz w:val="20"/>
          <w:szCs w:val="20"/>
          <w:lang w:val="bg-BG"/>
        </w:rPr>
        <w:t>Изпълнителната агенция по сортоизпитване, апробация и семеконтрол</w:t>
      </w:r>
      <w:r w:rsidRPr="004F571B">
        <w:rPr>
          <w:noProof/>
          <w:sz w:val="20"/>
          <w:szCs w:val="20"/>
          <w:lang w:val="bg-BG"/>
        </w:rPr>
        <w:t xml:space="preserve"> и облекчаване достъпа до адм</w:t>
      </w:r>
      <w:r w:rsidR="008C7498" w:rsidRPr="004F571B">
        <w:rPr>
          <w:noProof/>
          <w:sz w:val="20"/>
          <w:szCs w:val="20"/>
          <w:lang w:val="bg-BG"/>
        </w:rPr>
        <w:t>инистративни услуги</w:t>
      </w:r>
      <w:r w:rsidR="008C7498" w:rsidRPr="004F571B">
        <w:rPr>
          <w:noProof/>
          <w:sz w:val="20"/>
          <w:szCs w:val="20"/>
        </w:rPr>
        <w:t>;</w:t>
      </w:r>
    </w:p>
    <w:p w:rsidR="002F0C8A" w:rsidRPr="004F571B" w:rsidRDefault="00E00FBC" w:rsidP="0061080C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Оптимизиране на административния капацитет</w:t>
      </w:r>
      <w:r w:rsidR="002E3597" w:rsidRPr="004F571B">
        <w:rPr>
          <w:noProof/>
          <w:sz w:val="20"/>
          <w:szCs w:val="20"/>
        </w:rPr>
        <w:t>.</w:t>
      </w:r>
    </w:p>
    <w:p w:rsidR="00007A81" w:rsidRPr="004F571B" w:rsidRDefault="00007A81" w:rsidP="00007A81">
      <w:pPr>
        <w:ind w:firstLine="567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>Поддържане и актуализиране на лозарския регистър</w:t>
      </w:r>
      <w:r w:rsidRPr="004F571B">
        <w:rPr>
          <w:sz w:val="20"/>
          <w:szCs w:val="20"/>
          <w:lang w:val="bg-BG" w:eastAsia="bg-BG"/>
        </w:rPr>
        <w:t xml:space="preserve"> </w:t>
      </w:r>
      <w:r w:rsidRPr="004F571B">
        <w:rPr>
          <w:noProof/>
          <w:sz w:val="20"/>
          <w:szCs w:val="20"/>
          <w:lang w:val="bg-BG"/>
        </w:rPr>
        <w:t xml:space="preserve">в това число </w:t>
      </w:r>
      <w:r w:rsidR="008C7498" w:rsidRPr="004F571B">
        <w:rPr>
          <w:noProof/>
          <w:sz w:val="20"/>
          <w:szCs w:val="20"/>
          <w:lang w:val="bg-BG"/>
        </w:rPr>
        <w:t>н</w:t>
      </w:r>
      <w:r w:rsidRPr="004F571B">
        <w:rPr>
          <w:noProof/>
          <w:sz w:val="20"/>
          <w:szCs w:val="20"/>
          <w:lang w:val="bg-BG"/>
        </w:rPr>
        <w:t>аблюдение и контрол на производствения потенциал и набиране на информация с цел наблюдение на пазара в лозаро-винарския сектор</w:t>
      </w:r>
      <w:r w:rsidR="008C7498" w:rsidRPr="004F571B">
        <w:rPr>
          <w:noProof/>
          <w:sz w:val="20"/>
          <w:szCs w:val="20"/>
        </w:rPr>
        <w:t>;</w:t>
      </w:r>
    </w:p>
    <w:p w:rsidR="008C7498" w:rsidRPr="004F571B" w:rsidRDefault="008C7498" w:rsidP="008C7498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Гарантиране производството на качествени лозаро-винарски продукти, в това число </w:t>
      </w:r>
      <w:r w:rsidRPr="004F571B">
        <w:rPr>
          <w:noProof/>
          <w:sz w:val="20"/>
          <w:szCs w:val="20"/>
        </w:rPr>
        <w:t>к</w:t>
      </w:r>
      <w:r w:rsidRPr="004F571B">
        <w:rPr>
          <w:noProof/>
          <w:sz w:val="20"/>
          <w:szCs w:val="20"/>
          <w:lang w:val="bg-BG"/>
        </w:rPr>
        <w:t>онтрол на производителите на лозаро-винарски продукти; и поддържане на ефективна система за физикохимичен и микробиологичен контрол на лозаро-винарски продукти;</w:t>
      </w:r>
    </w:p>
    <w:p w:rsidR="00EF51E8" w:rsidRPr="004F571B" w:rsidRDefault="00347DF9" w:rsidP="002E3597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.</w:t>
      </w:r>
    </w:p>
    <w:p w:rsidR="00BB51BC" w:rsidRPr="004F571B" w:rsidRDefault="00BB51BC" w:rsidP="00BB51BC">
      <w:pPr>
        <w:tabs>
          <w:tab w:val="left" w:pos="567"/>
        </w:tabs>
        <w:ind w:firstLine="567"/>
        <w:jc w:val="both"/>
        <w:rPr>
          <w:i/>
          <w:noProof/>
          <w:sz w:val="20"/>
          <w:szCs w:val="20"/>
          <w:lang w:val="en-AU"/>
        </w:rPr>
      </w:pPr>
      <w:r w:rsidRPr="004F571B">
        <w:rPr>
          <w:i/>
          <w:noProof/>
          <w:sz w:val="20"/>
          <w:szCs w:val="20"/>
          <w:lang w:val="en-AU"/>
        </w:rPr>
        <w:t>Целева група, към която са насочени предоставяните по програмата продукти/услуги</w:t>
      </w:r>
    </w:p>
    <w:p w:rsidR="00BB51BC" w:rsidRPr="004F571B" w:rsidRDefault="00BB51BC" w:rsidP="00BB51BC">
      <w:pPr>
        <w:tabs>
          <w:tab w:val="left" w:pos="567"/>
        </w:tabs>
        <w:ind w:firstLine="567"/>
        <w:jc w:val="both"/>
        <w:rPr>
          <w:noProof/>
          <w:sz w:val="20"/>
          <w:szCs w:val="20"/>
          <w:lang w:val="en-AU"/>
        </w:rPr>
      </w:pPr>
      <w:r w:rsidRPr="004F571B">
        <w:rPr>
          <w:noProof/>
          <w:sz w:val="20"/>
          <w:szCs w:val="20"/>
          <w:lang w:val="en-AU"/>
        </w:rPr>
        <w:t>- Производители и заготвители на посевен и посадъчен материал;</w:t>
      </w:r>
    </w:p>
    <w:p w:rsidR="00BB51BC" w:rsidRPr="004F571B" w:rsidRDefault="00BB51BC" w:rsidP="00BB51BC">
      <w:pPr>
        <w:tabs>
          <w:tab w:val="left" w:pos="567"/>
        </w:tabs>
        <w:ind w:firstLine="567"/>
        <w:jc w:val="both"/>
        <w:rPr>
          <w:noProof/>
          <w:sz w:val="20"/>
          <w:szCs w:val="20"/>
          <w:lang w:val="en-AU"/>
        </w:rPr>
      </w:pPr>
      <w:r w:rsidRPr="004F571B">
        <w:rPr>
          <w:noProof/>
          <w:sz w:val="20"/>
          <w:szCs w:val="20"/>
          <w:lang w:val="en-AU"/>
        </w:rPr>
        <w:t>- Търговци на посевен и посадъчен материал;</w:t>
      </w:r>
    </w:p>
    <w:p w:rsidR="00BB51BC" w:rsidRPr="004F571B" w:rsidRDefault="00BB51BC" w:rsidP="00BB51BC">
      <w:pPr>
        <w:tabs>
          <w:tab w:val="left" w:pos="567"/>
        </w:tabs>
        <w:ind w:firstLine="567"/>
        <w:jc w:val="both"/>
        <w:rPr>
          <w:noProof/>
          <w:sz w:val="20"/>
          <w:szCs w:val="20"/>
          <w:lang w:val="en-AU"/>
        </w:rPr>
      </w:pPr>
      <w:r w:rsidRPr="004F571B">
        <w:rPr>
          <w:noProof/>
          <w:sz w:val="20"/>
          <w:szCs w:val="20"/>
          <w:lang w:val="en-AU"/>
        </w:rPr>
        <w:t>- Селекционери и селекционни компании;</w:t>
      </w:r>
    </w:p>
    <w:p w:rsidR="00BB51BC" w:rsidRPr="004F571B" w:rsidRDefault="00BB51BC" w:rsidP="00BB51BC">
      <w:pPr>
        <w:tabs>
          <w:tab w:val="left" w:pos="567"/>
        </w:tabs>
        <w:ind w:firstLine="567"/>
        <w:jc w:val="both"/>
        <w:rPr>
          <w:noProof/>
          <w:sz w:val="20"/>
          <w:szCs w:val="20"/>
          <w:lang w:val="en-AU"/>
        </w:rPr>
      </w:pPr>
      <w:r w:rsidRPr="004F571B">
        <w:rPr>
          <w:noProof/>
          <w:sz w:val="20"/>
          <w:szCs w:val="20"/>
          <w:lang w:val="en-AU"/>
        </w:rPr>
        <w:t>- Земеделски производители и преработватели на земеделска продукция;</w:t>
      </w:r>
    </w:p>
    <w:p w:rsidR="00BB51BC" w:rsidRPr="004F571B" w:rsidRDefault="00BB51BC" w:rsidP="00BB51BC">
      <w:pPr>
        <w:tabs>
          <w:tab w:val="left" w:pos="567"/>
        </w:tabs>
        <w:ind w:firstLine="567"/>
        <w:jc w:val="both"/>
        <w:rPr>
          <w:noProof/>
          <w:sz w:val="20"/>
          <w:szCs w:val="20"/>
          <w:lang w:val="en-AU"/>
        </w:rPr>
      </w:pPr>
      <w:r w:rsidRPr="004F571B">
        <w:rPr>
          <w:noProof/>
          <w:sz w:val="20"/>
          <w:szCs w:val="20"/>
          <w:lang w:val="en-AU"/>
        </w:rPr>
        <w:t>- Физически лица – полски инспектори;</w:t>
      </w:r>
    </w:p>
    <w:p w:rsidR="00BB51BC" w:rsidRPr="004F571B" w:rsidRDefault="00BB51BC" w:rsidP="00BB51BC">
      <w:pPr>
        <w:tabs>
          <w:tab w:val="left" w:pos="567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en-AU"/>
        </w:rPr>
        <w:t>- Одобрени частни лаборатории, работещи под официален контрол</w:t>
      </w:r>
      <w:r w:rsidR="008C7498" w:rsidRPr="004F571B">
        <w:rPr>
          <w:noProof/>
          <w:sz w:val="20"/>
          <w:szCs w:val="20"/>
          <w:lang w:val="en-AU"/>
        </w:rPr>
        <w:t>;</w:t>
      </w:r>
    </w:p>
    <w:p w:rsidR="00BB51BC" w:rsidRPr="004F571B" w:rsidRDefault="008C7498" w:rsidP="008C7498">
      <w:pPr>
        <w:tabs>
          <w:tab w:val="left" w:pos="567"/>
        </w:tabs>
        <w:ind w:firstLine="567"/>
        <w:jc w:val="both"/>
        <w:rPr>
          <w:noProof/>
          <w:sz w:val="20"/>
          <w:szCs w:val="20"/>
          <w:lang w:val="en-AU"/>
        </w:rPr>
      </w:pPr>
      <w:r w:rsidRPr="004F571B">
        <w:rPr>
          <w:noProof/>
          <w:sz w:val="20"/>
          <w:szCs w:val="20"/>
          <w:lang w:val="en-AU"/>
        </w:rPr>
        <w:t>- Гроздопроизводители, винопроизводители и консуматори на лозаро-винарски продукти на българския, европейския и пазари на трети страни.</w:t>
      </w:r>
    </w:p>
    <w:p w:rsidR="00BB51BC" w:rsidRPr="004F571B" w:rsidRDefault="00BB51BC" w:rsidP="00157FD9">
      <w:pPr>
        <w:tabs>
          <w:tab w:val="left" w:pos="567"/>
        </w:tabs>
        <w:ind w:firstLine="567"/>
        <w:jc w:val="both"/>
        <w:rPr>
          <w:noProof/>
          <w:sz w:val="20"/>
          <w:szCs w:val="20"/>
          <w:lang w:val="bg-BG"/>
        </w:rPr>
      </w:pPr>
    </w:p>
    <w:p w:rsidR="00BB51BC" w:rsidRPr="004F571B" w:rsidRDefault="00BB51BC" w:rsidP="00157FD9">
      <w:pPr>
        <w:tabs>
          <w:tab w:val="left" w:pos="567"/>
        </w:tabs>
        <w:ind w:firstLine="567"/>
        <w:jc w:val="both"/>
        <w:rPr>
          <w:noProof/>
          <w:sz w:val="20"/>
          <w:szCs w:val="20"/>
          <w:highlight w:val="green"/>
          <w:lang w:val="bg-BG"/>
        </w:rPr>
      </w:pPr>
    </w:p>
    <w:p w:rsidR="00BB51BC" w:rsidRPr="00D15C50" w:rsidRDefault="00BB51BC" w:rsidP="00157FD9">
      <w:pPr>
        <w:tabs>
          <w:tab w:val="left" w:pos="567"/>
        </w:tabs>
        <w:ind w:firstLine="567"/>
        <w:jc w:val="both"/>
        <w:rPr>
          <w:noProof/>
          <w:sz w:val="20"/>
          <w:szCs w:val="20"/>
          <w:lang w:val="bg-BG"/>
        </w:rPr>
      </w:pPr>
    </w:p>
    <w:p w:rsidR="00525E32" w:rsidRPr="004F571B" w:rsidRDefault="00525E32" w:rsidP="006A0F21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D15C50">
        <w:rPr>
          <w:b/>
          <w:i/>
          <w:noProof/>
          <w:sz w:val="20"/>
          <w:szCs w:val="20"/>
          <w:u w:val="single"/>
          <w:lang w:val="bg-BG"/>
        </w:rPr>
        <w:t>Целеви стойности по показателите за изпълнение</w:t>
      </w:r>
    </w:p>
    <w:p w:rsidR="00304E71" w:rsidRPr="004F571B" w:rsidRDefault="00304E71" w:rsidP="006A0F21">
      <w:pPr>
        <w:ind w:firstLine="567"/>
        <w:jc w:val="both"/>
        <w:rPr>
          <w:b/>
          <w:i/>
          <w:noProof/>
          <w:sz w:val="20"/>
          <w:szCs w:val="20"/>
          <w:u w:val="single"/>
        </w:rPr>
      </w:pPr>
    </w:p>
    <w:tbl>
      <w:tblPr>
        <w:tblW w:w="8660" w:type="dxa"/>
        <w:jc w:val="center"/>
        <w:tblLook w:val="04A0" w:firstRow="1" w:lastRow="0" w:firstColumn="1" w:lastColumn="0" w:noHBand="0" w:noVBand="1"/>
      </w:tblPr>
      <w:tblGrid>
        <w:gridCol w:w="417"/>
        <w:gridCol w:w="3311"/>
        <w:gridCol w:w="1472"/>
        <w:gridCol w:w="1120"/>
        <w:gridCol w:w="1200"/>
        <w:gridCol w:w="1140"/>
      </w:tblGrid>
      <w:tr w:rsidR="00CC39A6" w:rsidRPr="004F571B" w:rsidTr="00CC39A6">
        <w:trPr>
          <w:trHeight w:val="315"/>
          <w:jc w:val="center"/>
        </w:trPr>
        <w:tc>
          <w:tcPr>
            <w:tcW w:w="3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CC39A6" w:rsidRPr="004F571B" w:rsidRDefault="00CC39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ПОКАЗАТЕЛИТЕ ЗА ИЗПЪЛНЕНИЕ</w:t>
            </w:r>
          </w:p>
        </w:tc>
        <w:tc>
          <w:tcPr>
            <w:tcW w:w="49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Целева стойност</w:t>
            </w:r>
          </w:p>
        </w:tc>
      </w:tr>
      <w:tr w:rsidR="00CC39A6" w:rsidRPr="004F571B" w:rsidTr="00CC39A6">
        <w:trPr>
          <w:trHeight w:val="1215"/>
          <w:jc w:val="center"/>
        </w:trPr>
        <w:tc>
          <w:tcPr>
            <w:tcW w:w="3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CC39A6" w:rsidRPr="004F571B" w:rsidRDefault="00CC39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Бюджетна програма - 2200.01.03 - "Растениевъдство"</w:t>
            </w:r>
          </w:p>
        </w:tc>
        <w:tc>
          <w:tcPr>
            <w:tcW w:w="49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9A6" w:rsidRPr="004F571B" w:rsidRDefault="00CC39A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C39A6" w:rsidRPr="004F571B" w:rsidTr="00CC39A6">
        <w:trPr>
          <w:trHeight w:val="270"/>
          <w:jc w:val="center"/>
        </w:trPr>
        <w:tc>
          <w:tcPr>
            <w:tcW w:w="2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5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C39A6" w:rsidRPr="004F571B" w:rsidRDefault="00CC39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Показатели за изпълнение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C39A6" w:rsidRPr="004F571B" w:rsidRDefault="00CC39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Мерна единица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C39A6" w:rsidRPr="004F571B" w:rsidRDefault="00CC39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Проект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C39A6" w:rsidRPr="004F571B" w:rsidRDefault="00CC39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 xml:space="preserve">Прогноза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C39A6" w:rsidRPr="004F571B" w:rsidRDefault="00CC39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 xml:space="preserve">Прогноза  </w:t>
            </w:r>
          </w:p>
        </w:tc>
      </w:tr>
      <w:tr w:rsidR="00CC39A6" w:rsidRPr="004F571B" w:rsidTr="00CC39A6">
        <w:trPr>
          <w:trHeight w:val="270"/>
          <w:jc w:val="center"/>
        </w:trPr>
        <w:tc>
          <w:tcPr>
            <w:tcW w:w="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9A6" w:rsidRPr="004F571B" w:rsidRDefault="00CC39A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39A6" w:rsidRPr="004F571B" w:rsidRDefault="00CC39A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9A6" w:rsidRPr="004F571B" w:rsidRDefault="00CC39A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C39A6" w:rsidRPr="004F571B" w:rsidRDefault="00CC39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2026 г.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C39A6" w:rsidRPr="004F571B" w:rsidRDefault="00CC39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2027 г.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C39A6" w:rsidRPr="004F571B" w:rsidRDefault="00CC39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2028 г.</w:t>
            </w:r>
          </w:p>
        </w:tc>
      </w:tr>
      <w:tr w:rsidR="00CC39A6" w:rsidRPr="004F571B" w:rsidTr="00CC39A6">
        <w:trPr>
          <w:trHeight w:val="25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Общо защитавана територия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Млн.дка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52</w:t>
            </w:r>
          </w:p>
        </w:tc>
      </w:tr>
      <w:tr w:rsidR="00CC39A6" w:rsidRPr="004F571B" w:rsidTr="00CC39A6">
        <w:trPr>
          <w:trHeight w:val="51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Стойност на спасената продукция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Млн.евро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81,8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81,8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81,8</w:t>
            </w:r>
          </w:p>
        </w:tc>
      </w:tr>
      <w:tr w:rsidR="00CC39A6" w:rsidRPr="004F571B" w:rsidTr="00CC39A6">
        <w:trPr>
          <w:trHeight w:val="51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Спасена продукция на 1 лев текущи разходи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Евро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3,6</w:t>
            </w:r>
          </w:p>
        </w:tc>
      </w:tr>
      <w:tr w:rsidR="00CC39A6" w:rsidRPr="004F571B" w:rsidTr="00CC39A6">
        <w:trPr>
          <w:trHeight w:val="171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Участия в  международни курсове за обучение, конференции,  панаири, научни форуми и проекти, за обмяна на опит и други, свързани с развитие на биологичното земеделие в световен мащаб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25</w:t>
            </w:r>
          </w:p>
        </w:tc>
      </w:tr>
      <w:tr w:rsidR="00CC39A6" w:rsidRPr="004F571B" w:rsidTr="00CC39A6">
        <w:trPr>
          <w:trHeight w:val="127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Участия в заседания на УК на ЕК и работни групи  към съвета /Сектор „Плодове и зеленчуци”, „Биологично земеделие” и други/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30</w:t>
            </w:r>
          </w:p>
        </w:tc>
      </w:tr>
      <w:tr w:rsidR="00CC39A6" w:rsidRPr="004F571B" w:rsidTr="00CC39A6">
        <w:trPr>
          <w:trHeight w:val="51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Тематични срещи със земеделски стопани. Участия в комисии.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50</w:t>
            </w:r>
          </w:p>
        </w:tc>
      </w:tr>
      <w:tr w:rsidR="00CC39A6" w:rsidRPr="004F571B" w:rsidTr="00CC39A6">
        <w:trPr>
          <w:trHeight w:val="76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Срещи със земеделски производители – биологично производство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12</w:t>
            </w:r>
          </w:p>
        </w:tc>
      </w:tr>
      <w:tr w:rsidR="00CC39A6" w:rsidRPr="004F571B" w:rsidTr="00CC39A6">
        <w:trPr>
          <w:trHeight w:val="126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Извършени проверки на  оператори в рамките на Годишните и допълнителните надорни проверки/одити на контролиращите лица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400</w:t>
            </w:r>
          </w:p>
        </w:tc>
      </w:tr>
      <w:tr w:rsidR="00CC39A6" w:rsidRPr="004F571B" w:rsidTr="00CC39A6">
        <w:trPr>
          <w:trHeight w:val="174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Поддържан електронен регистър с информационна база данни на производителите, преработвателите и търговците на земеделски продукти и храни, произведени по биологичен начин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</w:tr>
      <w:tr w:rsidR="00CC39A6" w:rsidRPr="004F571B" w:rsidTr="00CC39A6">
        <w:trPr>
          <w:trHeight w:val="153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Въведени  нови функционалности на  регистъра на производителите, преработвателите и търговците на земеделски продукти и храни,произведени по биологичен начин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0</w:t>
            </w:r>
          </w:p>
        </w:tc>
      </w:tr>
      <w:tr w:rsidR="00CC39A6" w:rsidRPr="004F571B" w:rsidTr="00CC39A6">
        <w:trPr>
          <w:trHeight w:val="51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Oбнародвани разрешения по чл.18, ал.1 от ЗПООПЗПЕС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</w:t>
            </w:r>
          </w:p>
        </w:tc>
      </w:tr>
      <w:tr w:rsidR="00CC39A6" w:rsidRPr="004F571B" w:rsidTr="00CC39A6">
        <w:trPr>
          <w:trHeight w:val="102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Организирана и проведена</w:t>
            </w:r>
            <w:r w:rsidRPr="004F571B">
              <w:rPr>
                <w:color w:val="000000"/>
                <w:sz w:val="20"/>
                <w:szCs w:val="20"/>
              </w:rPr>
              <w:br/>
              <w:t>„Седмица на био храните“ в хранителни вериги и др. магазини, предлагащи биопродукти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</w:tr>
      <w:tr w:rsidR="00CC39A6" w:rsidRPr="004F571B" w:rsidTr="00CC39A6">
        <w:trPr>
          <w:trHeight w:val="51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Изготвена рекламна стратегия за популяризиране на биосектора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0</w:t>
            </w:r>
          </w:p>
        </w:tc>
      </w:tr>
      <w:tr w:rsidR="00CC39A6" w:rsidRPr="004F571B" w:rsidTr="00CC39A6">
        <w:trPr>
          <w:trHeight w:val="127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Организирана и проведена Конференция „Биологичното земеделие в България“ с участието на българскси и чуждестранни лектори и гости.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0</w:t>
            </w:r>
          </w:p>
        </w:tc>
      </w:tr>
      <w:tr w:rsidR="00CC39A6" w:rsidRPr="004F571B" w:rsidTr="00CC39A6">
        <w:trPr>
          <w:trHeight w:val="127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Проведени ежегодни съвместни обучения на надзорни екипи, служители на контролиращи лица и/или оператори в биологичното производство.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</w:tr>
      <w:tr w:rsidR="00CC39A6" w:rsidRPr="004F571B" w:rsidTr="00CC39A6">
        <w:trPr>
          <w:trHeight w:val="189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Извършен анализ на потреблението на хранителни продукти при изхранването на деца и ученици, анализ на разходите за храна, установяване на необходимостта от увеличаване на бюджетите на общините.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0</w:t>
            </w:r>
          </w:p>
        </w:tc>
      </w:tr>
      <w:tr w:rsidR="00CC39A6" w:rsidRPr="004F571B" w:rsidTr="00CC39A6">
        <w:trPr>
          <w:trHeight w:val="178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Взети проби от БАБХ от доставки на биопродукти предназначени за учебните и детски заведения по схемите "Училищен плод" и "Училищно мляко" в 28-те области на страната.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0</w:t>
            </w:r>
          </w:p>
        </w:tc>
      </w:tr>
      <w:tr w:rsidR="00CC39A6" w:rsidRPr="004F571B" w:rsidTr="00CC39A6">
        <w:trPr>
          <w:trHeight w:val="255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Изготвени електронни наръчници за прилагане на правилата за биологичното производство при преработка на:</w:t>
            </w:r>
            <w:r w:rsidRPr="004F571B">
              <w:rPr>
                <w:color w:val="000000"/>
                <w:sz w:val="20"/>
                <w:szCs w:val="20"/>
              </w:rPr>
              <w:br/>
              <w:t>- биологични млечни/месни продукти;</w:t>
            </w:r>
            <w:r w:rsidRPr="004F571B">
              <w:rPr>
                <w:color w:val="000000"/>
                <w:sz w:val="20"/>
                <w:szCs w:val="20"/>
              </w:rPr>
              <w:br/>
              <w:t xml:space="preserve">- биологични плодове и зеленчуци;                          </w:t>
            </w:r>
            <w:r w:rsidRPr="004F571B">
              <w:rPr>
                <w:color w:val="000000"/>
                <w:sz w:val="20"/>
                <w:szCs w:val="20"/>
              </w:rPr>
              <w:br/>
              <w:t>- биологичен мед и пчелни продукти.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0</w:t>
            </w:r>
          </w:p>
        </w:tc>
      </w:tr>
      <w:tr w:rsidR="00CC39A6" w:rsidRPr="004F571B" w:rsidTr="00CC39A6">
        <w:trPr>
          <w:trHeight w:val="178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lastRenderedPageBreak/>
              <w:t>19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Извършено проучване относно специфични трудности ограничаващи развитието на биологичните аквакултури в страната и предложения за подходящи мерки за преодоляването им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0</w:t>
            </w:r>
          </w:p>
        </w:tc>
      </w:tr>
      <w:tr w:rsidR="00CC39A6" w:rsidRPr="004F571B" w:rsidTr="00CC39A6">
        <w:trPr>
          <w:trHeight w:val="153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Надградена публичната част на Електронния регистър на производителите, преработвателите и търговците на земеделски продукти и храни, произведени по биологичен начин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0</w:t>
            </w:r>
          </w:p>
        </w:tc>
      </w:tr>
      <w:tr w:rsidR="00CC39A6" w:rsidRPr="004F571B" w:rsidTr="00CC39A6">
        <w:trPr>
          <w:trHeight w:val="5316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Създаден и актуализиран регистър на: биологичния растителен репродуктивен материал и растителния репродуктивен материал, произведен при преход към биологично производство, с изключение на посадъчния материал, но включващ посадъчния материал за картофи; списък с отглежданите по биологичен начин животни, ювенилни екземпляри от биологични аквакултури и биологични ярки включително породите животни и генетични линии, адаптирани към биологичното производство и генетични линии за бавнорастящи домашни птици; списък на лицата, които предлагат на пазара биологични протеинови фуражи за домашни птици и свине, с наличните количества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0</w:t>
            </w:r>
          </w:p>
        </w:tc>
      </w:tr>
      <w:tr w:rsidR="00CC39A6" w:rsidRPr="004F571B" w:rsidTr="00CC39A6">
        <w:trPr>
          <w:trHeight w:val="153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Изготвени наръчници за хуманното отношение към животните и участия в конференции на био сектора за повишаване на усведомеността относно устойчивото селско стопанство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</w:tr>
      <w:tr w:rsidR="00CC39A6" w:rsidRPr="004F571B" w:rsidTr="00CC39A6">
        <w:trPr>
          <w:trHeight w:val="102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Изготвен секторен анализ на пазара на база събрани данни за производството на биологични продукти в страната, внос и износ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0</w:t>
            </w:r>
          </w:p>
        </w:tc>
      </w:tr>
      <w:tr w:rsidR="00CC39A6" w:rsidRPr="004F571B" w:rsidTr="00CC39A6">
        <w:trPr>
          <w:trHeight w:val="1106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Изготвен електронен бюлетин с информация за иновативни методи за превантивна защита на растенията от неприятели и болести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0</w:t>
            </w:r>
          </w:p>
        </w:tc>
      </w:tr>
      <w:tr w:rsidR="00CC39A6" w:rsidRPr="004F571B" w:rsidTr="00CC39A6">
        <w:trPr>
          <w:trHeight w:val="98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Издадена лицензия на вносител за внос на семена от коноп, непредназначени за посев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</w:tr>
      <w:tr w:rsidR="00CC39A6" w:rsidRPr="004F571B" w:rsidTr="00CC39A6">
        <w:trPr>
          <w:trHeight w:val="3102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lastRenderedPageBreak/>
              <w:t>26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Издадено разрешително за отглежданена</w:t>
            </w:r>
            <w:r w:rsidRPr="004F571B">
              <w:rPr>
                <w:color w:val="000000"/>
                <w:sz w:val="20"/>
                <w:szCs w:val="20"/>
              </w:rPr>
              <w:br/>
              <w:t>растения от рода на конопа</w:t>
            </w:r>
            <w:r w:rsidRPr="004F571B">
              <w:rPr>
                <w:color w:val="000000"/>
                <w:sz w:val="20"/>
                <w:szCs w:val="20"/>
              </w:rPr>
              <w:br/>
              <w:t>(канабис),предназначени за влакно, семена за</w:t>
            </w:r>
            <w:r w:rsidRPr="004F571B">
              <w:rPr>
                <w:color w:val="000000"/>
                <w:sz w:val="20"/>
                <w:szCs w:val="20"/>
              </w:rPr>
              <w:br/>
              <w:t>фураж и храна и семена за</w:t>
            </w:r>
            <w:r w:rsidRPr="004F571B">
              <w:rPr>
                <w:color w:val="000000"/>
                <w:sz w:val="20"/>
                <w:szCs w:val="20"/>
              </w:rPr>
              <w:br/>
              <w:t>посев, със съдържание под 0,3 тегловни</w:t>
            </w:r>
            <w:r w:rsidRPr="004F571B">
              <w:rPr>
                <w:color w:val="000000"/>
                <w:sz w:val="20"/>
                <w:szCs w:val="20"/>
              </w:rPr>
              <w:br/>
              <w:t>процента на тетрахидроканабинол , определено</w:t>
            </w:r>
            <w:r w:rsidRPr="004F571B">
              <w:rPr>
                <w:color w:val="000000"/>
                <w:sz w:val="20"/>
                <w:szCs w:val="20"/>
              </w:rPr>
              <w:br/>
              <w:t xml:space="preserve">в листната маса , цветните иплодните връхчета, </w:t>
            </w:r>
            <w:r w:rsidRPr="004F571B">
              <w:rPr>
                <w:color w:val="000000"/>
                <w:sz w:val="20"/>
                <w:szCs w:val="20"/>
              </w:rPr>
              <w:br/>
              <w:t>за търговия и контрол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CC39A6" w:rsidRPr="004F571B" w:rsidTr="00CC39A6">
        <w:trPr>
          <w:trHeight w:val="102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Администриране издаването, отнемане или прекратяване на разрешения за промишлена обработка на тютюн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</w:t>
            </w:r>
          </w:p>
        </w:tc>
      </w:tr>
      <w:tr w:rsidR="00CC39A6" w:rsidRPr="004F571B" w:rsidTr="00CC39A6">
        <w:trPr>
          <w:trHeight w:val="37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Заявки за сортоизпитване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220</w:t>
            </w:r>
          </w:p>
        </w:tc>
      </w:tr>
      <w:tr w:rsidR="00CC39A6" w:rsidRPr="004F571B" w:rsidTr="00CC39A6">
        <w:trPr>
          <w:trHeight w:val="40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Изпитване на БСК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200</w:t>
            </w:r>
          </w:p>
        </w:tc>
      </w:tr>
      <w:tr w:rsidR="00CC39A6" w:rsidRPr="004F571B" w:rsidTr="00CC39A6">
        <w:trPr>
          <w:trHeight w:val="60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Изпитване за РХС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280</w:t>
            </w:r>
          </w:p>
        </w:tc>
      </w:tr>
      <w:tr w:rsidR="00CC39A6" w:rsidRPr="004F571B" w:rsidTr="00CC39A6">
        <w:trPr>
          <w:trHeight w:val="25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Фитопатологична оценка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150</w:t>
            </w:r>
          </w:p>
        </w:tc>
      </w:tr>
      <w:tr w:rsidR="00CC39A6" w:rsidRPr="004F571B" w:rsidTr="00CC39A6">
        <w:trPr>
          <w:trHeight w:val="25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Технологична оценка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150</w:t>
            </w:r>
          </w:p>
        </w:tc>
      </w:tr>
      <w:tr w:rsidR="00CC39A6" w:rsidRPr="004F571B" w:rsidTr="00CC39A6">
        <w:trPr>
          <w:trHeight w:val="25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Оценка за студоустойчивост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CC39A6" w:rsidRPr="004F571B" w:rsidTr="00CC39A6">
        <w:trPr>
          <w:trHeight w:val="25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Сравнителна сортова колекция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4 000</w:t>
            </w:r>
          </w:p>
        </w:tc>
      </w:tr>
      <w:tr w:rsidR="00CC39A6" w:rsidRPr="004F571B" w:rsidTr="00CC39A6">
        <w:trPr>
          <w:trHeight w:val="25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Последващ контрол на партиди семена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1 200</w:t>
            </w:r>
          </w:p>
        </w:tc>
      </w:tr>
      <w:tr w:rsidR="00CC39A6" w:rsidRPr="004F571B" w:rsidTr="00CC39A6">
        <w:trPr>
          <w:trHeight w:val="51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Доклади от окончателни резултати от изпитването за експертни комисии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85</w:t>
            </w:r>
          </w:p>
        </w:tc>
      </w:tr>
      <w:tr w:rsidR="00CC39A6" w:rsidRPr="004F571B" w:rsidTr="00CC39A6">
        <w:trPr>
          <w:trHeight w:val="25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Заявления за вписване на сортове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1 000</w:t>
            </w:r>
          </w:p>
        </w:tc>
      </w:tr>
      <w:tr w:rsidR="00CC39A6" w:rsidRPr="004F571B" w:rsidTr="00CC39A6">
        <w:trPr>
          <w:trHeight w:val="25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Заявления за производство на семена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2 000</w:t>
            </w:r>
          </w:p>
        </w:tc>
      </w:tr>
      <w:tr w:rsidR="00CC39A6" w:rsidRPr="004F571B" w:rsidTr="00CC39A6">
        <w:trPr>
          <w:trHeight w:val="25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Полски инспекции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Дка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380 000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380 000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380 000</w:t>
            </w:r>
          </w:p>
        </w:tc>
      </w:tr>
      <w:tr w:rsidR="00CC39A6" w:rsidRPr="004F571B" w:rsidTr="00CC39A6">
        <w:trPr>
          <w:trHeight w:val="25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Издадени актове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2 000</w:t>
            </w:r>
          </w:p>
        </w:tc>
      </w:tr>
      <w:tr w:rsidR="00CC39A6" w:rsidRPr="004F571B" w:rsidTr="00CC39A6">
        <w:trPr>
          <w:trHeight w:val="25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Контролни проверки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1 000</w:t>
            </w:r>
          </w:p>
        </w:tc>
      </w:tr>
      <w:tr w:rsidR="00CC39A6" w:rsidRPr="004F571B" w:rsidTr="00CC39A6">
        <w:trPr>
          <w:trHeight w:val="25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Пробовземане от партиди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4 300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4 300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4 300</w:t>
            </w:r>
          </w:p>
        </w:tc>
      </w:tr>
      <w:tr w:rsidR="00CC39A6" w:rsidRPr="004F571B" w:rsidTr="00CC39A6">
        <w:trPr>
          <w:trHeight w:val="25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Лабораторен анализ за чистота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3 300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3 300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3 300</w:t>
            </w:r>
          </w:p>
        </w:tc>
      </w:tr>
      <w:tr w:rsidR="00CC39A6" w:rsidRPr="004F571B" w:rsidTr="00CC39A6">
        <w:trPr>
          <w:trHeight w:val="25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Лабораторен анализ за влага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2 300</w:t>
            </w:r>
          </w:p>
        </w:tc>
      </w:tr>
      <w:tr w:rsidR="00CC39A6" w:rsidRPr="004F571B" w:rsidTr="00CC39A6">
        <w:trPr>
          <w:trHeight w:val="25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Документи за лабораторен анализ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5 300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5 300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5 300</w:t>
            </w:r>
          </w:p>
        </w:tc>
      </w:tr>
      <w:tr w:rsidR="00CC39A6" w:rsidRPr="004F571B" w:rsidTr="00CC39A6">
        <w:trPr>
          <w:trHeight w:val="25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Анализ електрофореза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80</w:t>
            </w:r>
          </w:p>
        </w:tc>
      </w:tr>
      <w:tr w:rsidR="00CC39A6" w:rsidRPr="004F571B" w:rsidTr="00CC39A6">
        <w:trPr>
          <w:trHeight w:val="25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Полски обследвания на маточници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230</w:t>
            </w:r>
          </w:p>
        </w:tc>
      </w:tr>
      <w:tr w:rsidR="00CC39A6" w:rsidRPr="004F571B" w:rsidTr="00CC39A6">
        <w:trPr>
          <w:trHeight w:val="51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Окачествен подложков материал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1 300 000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1 300 000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1 300 000</w:t>
            </w:r>
          </w:p>
        </w:tc>
      </w:tr>
      <w:tr w:rsidR="00CC39A6" w:rsidRPr="004F571B" w:rsidTr="00CC39A6">
        <w:trPr>
          <w:trHeight w:val="25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Окачествени калеми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280 000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280 000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280 000</w:t>
            </w:r>
          </w:p>
        </w:tc>
      </w:tr>
      <w:tr w:rsidR="00CC39A6" w:rsidRPr="004F571B" w:rsidTr="00CC39A6">
        <w:trPr>
          <w:trHeight w:val="25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Окачествен облагороден материал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750 000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750 000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750 000</w:t>
            </w:r>
          </w:p>
        </w:tc>
      </w:tr>
      <w:tr w:rsidR="00CC39A6" w:rsidRPr="004F571B" w:rsidTr="00CC39A6">
        <w:trPr>
          <w:trHeight w:val="25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Взети проби за ГМО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</w:t>
            </w:r>
          </w:p>
        </w:tc>
      </w:tr>
      <w:tr w:rsidR="00CC39A6" w:rsidRPr="004F571B" w:rsidTr="00CC39A6">
        <w:trPr>
          <w:trHeight w:val="25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Заявления за производство на семена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2 000</w:t>
            </w:r>
          </w:p>
        </w:tc>
      </w:tr>
      <w:tr w:rsidR="00CC39A6" w:rsidRPr="004F571B" w:rsidTr="00CC39A6">
        <w:trPr>
          <w:trHeight w:val="25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Контролни проверки от ИАСАС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1 000</w:t>
            </w:r>
          </w:p>
        </w:tc>
      </w:tr>
      <w:tr w:rsidR="00CC39A6" w:rsidRPr="004F571B" w:rsidTr="00CC39A6">
        <w:trPr>
          <w:trHeight w:val="25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Официални етикети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500 000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500 000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500 000</w:t>
            </w:r>
          </w:p>
        </w:tc>
      </w:tr>
      <w:tr w:rsidR="00CC39A6" w:rsidRPr="004F571B" w:rsidTr="00CC39A6">
        <w:trPr>
          <w:trHeight w:val="102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Документална проверка по подадени заявления за вписване в лозарския регистър на гроздо/ вино/ оцетопроизводители.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проверки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170</w:t>
            </w:r>
          </w:p>
        </w:tc>
      </w:tr>
      <w:tr w:rsidR="00CC39A6" w:rsidRPr="004F571B" w:rsidTr="00CC39A6">
        <w:trPr>
          <w:trHeight w:val="12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Проверка на място подадени заявления за вписване в лозарския регистър на гроздо/ вино/ </w:t>
            </w:r>
            <w:r w:rsidRPr="004F571B">
              <w:rPr>
                <w:color w:val="000000"/>
                <w:sz w:val="20"/>
                <w:szCs w:val="20"/>
              </w:rPr>
              <w:lastRenderedPageBreak/>
              <w:t>оцетопроизводители.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lastRenderedPageBreak/>
              <w:t>Брой проверки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CC39A6" w:rsidRPr="004F571B" w:rsidTr="00CC39A6">
        <w:trPr>
          <w:trHeight w:val="76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Издадени удостоверения за вписване в лозарския регистър на гроздо/вино/оцетопроизводители.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удостоверения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170</w:t>
            </w:r>
          </w:p>
        </w:tc>
      </w:tr>
      <w:tr w:rsidR="00CC39A6" w:rsidRPr="004F571B" w:rsidTr="00CC39A6">
        <w:trPr>
          <w:trHeight w:val="153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Документална проверка  по подадени заявления за промяна в структурата на лозарското стопанство и за промяна във вписани в лозарския регистър обстоятелства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проверки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760</w:t>
            </w:r>
          </w:p>
        </w:tc>
      </w:tr>
      <w:tr w:rsidR="00CC39A6" w:rsidRPr="004F571B" w:rsidTr="00CC39A6">
        <w:trPr>
          <w:trHeight w:val="102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Проверка на място подадени заявления за промяна в структурата и промяна във вписани в лозарския регистър обстоятелства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проверки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170</w:t>
            </w:r>
          </w:p>
        </w:tc>
      </w:tr>
      <w:tr w:rsidR="00CC39A6" w:rsidRPr="004F571B" w:rsidTr="00CC39A6">
        <w:trPr>
          <w:trHeight w:val="138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Дистанционна проверка и очертаване в геопространствената карта на имоти, включени в заявления за вписване в лозарския регистър на гроздопроизводители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проверки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140</w:t>
            </w:r>
          </w:p>
        </w:tc>
      </w:tr>
      <w:tr w:rsidR="00CC39A6" w:rsidRPr="004F571B" w:rsidTr="00CC39A6">
        <w:trPr>
          <w:trHeight w:val="1257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Дистанционна проверка и очертаване в геопространствената карта на имоти, включени в  заявления за промяна в структурата на лозарското стопанство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проверки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500</w:t>
            </w:r>
          </w:p>
        </w:tc>
      </w:tr>
      <w:tr w:rsidR="00CC39A6" w:rsidRPr="004F571B" w:rsidTr="00CC39A6">
        <w:trPr>
          <w:trHeight w:val="127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Документална проверка по подадени заявления за издаване на разрешения за засаждане на нови лозови насаждения и презасаждане/ присаждане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проверки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90</w:t>
            </w:r>
          </w:p>
        </w:tc>
      </w:tr>
      <w:tr w:rsidR="00CC39A6" w:rsidRPr="004F571B" w:rsidTr="00CC39A6">
        <w:trPr>
          <w:trHeight w:val="127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Проверки на място по подадени заявления за издаване на разрешения за засаждане на нови лозови насаждения и презасаждане/присаждане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проверки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90</w:t>
            </w:r>
          </w:p>
        </w:tc>
      </w:tr>
      <w:tr w:rsidR="00CC39A6" w:rsidRPr="004F571B" w:rsidTr="00CC39A6">
        <w:trPr>
          <w:trHeight w:val="958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Издадени разрешения за засаждане и разрешения за промяна на площ на нови лозови насаждения и презасаждане/присаждане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разрешения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50</w:t>
            </w:r>
          </w:p>
        </w:tc>
      </w:tr>
      <w:tr w:rsidR="00CC39A6" w:rsidRPr="004F571B" w:rsidTr="00CC39A6">
        <w:trPr>
          <w:trHeight w:val="1142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Документална проверка по уведомление за начало/край на изкореняване, извършено засаждане по издадени разрешения на презасаждане и ново засаждане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проверки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250</w:t>
            </w:r>
          </w:p>
        </w:tc>
      </w:tr>
      <w:tr w:rsidR="00CC39A6" w:rsidRPr="004F571B" w:rsidTr="00CC39A6">
        <w:trPr>
          <w:trHeight w:val="1258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Проверки на място по подадени уведомления за начало/край на изкореняване, извършено засаждане по издадени разрешения от презасаждане и ново засаждане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проверки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260</w:t>
            </w:r>
          </w:p>
        </w:tc>
      </w:tr>
      <w:tr w:rsidR="00CC39A6" w:rsidRPr="004F571B" w:rsidTr="00CC39A6">
        <w:trPr>
          <w:trHeight w:val="178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Дистанционна проверка и очертаване в геопространствената карта на имоти, включени в уведомления за начало на изкореняване, извършено засаждане по издадени разрешения на презасаждане и ново засаждане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проверки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180</w:t>
            </w:r>
          </w:p>
        </w:tc>
      </w:tr>
      <w:tr w:rsidR="00CC39A6" w:rsidRPr="004F571B" w:rsidTr="00CC39A6">
        <w:trPr>
          <w:trHeight w:val="76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Издадени служебни бележки по подадени заявления  за отписване на имоти от лозарския регистър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служебни бележки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500</w:t>
            </w:r>
          </w:p>
        </w:tc>
      </w:tr>
      <w:tr w:rsidR="00CC39A6" w:rsidRPr="004F571B" w:rsidTr="00CC39A6">
        <w:trPr>
          <w:trHeight w:val="692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lastRenderedPageBreak/>
              <w:t>69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Заверка на сертификати за произход на винено грозде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заверки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1 200</w:t>
            </w:r>
          </w:p>
        </w:tc>
      </w:tr>
      <w:tr w:rsidR="00CC39A6" w:rsidRPr="004F571B" w:rsidTr="00CC39A6">
        <w:trPr>
          <w:trHeight w:val="1991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Проверки на място за наблюдение на фенологичното и фитосанитарно състояние на лозовите насаждения, динамика на зреене на гроздето, прогнозиране на добивите за произведено количество винено грозде, актуализация на лозарския регистър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проверки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1 050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1 050</w:t>
            </w:r>
          </w:p>
        </w:tc>
      </w:tr>
      <w:tr w:rsidR="00CC39A6" w:rsidRPr="004F571B" w:rsidTr="00CC39A6">
        <w:trPr>
          <w:trHeight w:val="51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Проверки по заповед и съвместни проверки с други контролни органи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проверки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330</w:t>
            </w:r>
          </w:p>
        </w:tc>
      </w:tr>
      <w:tr w:rsidR="00CC39A6" w:rsidRPr="004F571B" w:rsidTr="00CC39A6">
        <w:trPr>
          <w:trHeight w:val="94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Приети, обработени и въведени в информационната система на декларации за реколта от грозде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декларации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1 800</w:t>
            </w:r>
          </w:p>
        </w:tc>
      </w:tr>
      <w:tr w:rsidR="00CC39A6" w:rsidRPr="004F571B" w:rsidTr="00CC39A6">
        <w:trPr>
          <w:trHeight w:val="118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Приети, обработени и въведени в информационната система на декларации за произведени количества вино и мъст от последна реколта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декларации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350</w:t>
            </w:r>
          </w:p>
        </w:tc>
      </w:tr>
      <w:tr w:rsidR="00CC39A6" w:rsidRPr="004F571B" w:rsidTr="00CC39A6">
        <w:trPr>
          <w:trHeight w:val="1292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Приети, обработени и въведени в информационната система на декларации за съхраняваните количества вино и мъст от последната и предходни реколти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декларации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300</w:t>
            </w:r>
          </w:p>
        </w:tc>
      </w:tr>
      <w:tr w:rsidR="00CC39A6" w:rsidRPr="004F571B" w:rsidTr="00CC39A6">
        <w:trPr>
          <w:trHeight w:val="108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Обработени декларации за изведени под наблюдение или предадени за дестилация вторични продукти от винопроизводството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декларации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290</w:t>
            </w:r>
          </w:p>
        </w:tc>
      </w:tr>
      <w:tr w:rsidR="00CC39A6" w:rsidRPr="004F571B" w:rsidTr="00CC39A6">
        <w:trPr>
          <w:trHeight w:val="589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Контрол на място по извеждане на вторичните продукти от винопроизводството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проверки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200</w:t>
            </w:r>
          </w:p>
        </w:tc>
      </w:tr>
      <w:tr w:rsidR="00CC39A6" w:rsidRPr="004F571B" w:rsidTr="00CC39A6">
        <w:trPr>
          <w:trHeight w:val="754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Обработени декларации за провеждане на енологични манипулации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декларации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1 000</w:t>
            </w:r>
          </w:p>
        </w:tc>
      </w:tr>
      <w:tr w:rsidR="00CC39A6" w:rsidRPr="004F571B" w:rsidTr="00CC39A6">
        <w:trPr>
          <w:trHeight w:val="1262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Проверки - планови, извънпланови, партиди вина със ЗНП и вземане на проби от тях в производствените обекти на регистрирани вино/оцетопроизводители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проверки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1 070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1 070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1 070</w:t>
            </w:r>
          </w:p>
        </w:tc>
      </w:tr>
      <w:tr w:rsidR="00CC39A6" w:rsidRPr="004F571B" w:rsidTr="00CC39A6">
        <w:trPr>
          <w:trHeight w:val="841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Издадени сертификати за безопасност на вино при износ в трети страни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сертификати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90</w:t>
            </w:r>
          </w:p>
        </w:tc>
      </w:tr>
      <w:tr w:rsidR="00CC39A6" w:rsidRPr="004F571B" w:rsidTr="00CC39A6">
        <w:trPr>
          <w:trHeight w:val="135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Изготвени становища за освобождаване на внесена специална гаранция при допускане на лозаро-винарски продукти за свободно обращение при внос от трети страни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становища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70</w:t>
            </w:r>
          </w:p>
        </w:tc>
      </w:tr>
      <w:tr w:rsidR="00CC39A6" w:rsidRPr="004F571B" w:rsidTr="00CC39A6">
        <w:trPr>
          <w:trHeight w:val="1567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Извършен физико-химичен и микробиологичен анализ на вина, предназначени за предлагане в търговската мрежа и за износ, на вина със ЗНП/ЗГУ, сортови вина без ЗНП/ЗГУ и на вторични продукти от грозде и вино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анализни свидетелства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9A6" w:rsidRPr="004F571B" w:rsidRDefault="00CC39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2 300</w:t>
            </w:r>
          </w:p>
        </w:tc>
      </w:tr>
    </w:tbl>
    <w:p w:rsidR="008B6FED" w:rsidRPr="004F571B" w:rsidRDefault="008B6FED" w:rsidP="006A0F21">
      <w:pPr>
        <w:ind w:firstLine="567"/>
        <w:jc w:val="both"/>
        <w:rPr>
          <w:b/>
          <w:i/>
          <w:noProof/>
          <w:sz w:val="20"/>
          <w:szCs w:val="20"/>
          <w:highlight w:val="cyan"/>
          <w:u w:val="single"/>
        </w:rPr>
      </w:pPr>
    </w:p>
    <w:p w:rsidR="00CF4FBE" w:rsidRPr="004F571B" w:rsidRDefault="00CF4FBE" w:rsidP="00052918">
      <w:pPr>
        <w:jc w:val="both"/>
        <w:rPr>
          <w:b/>
          <w:i/>
          <w:noProof/>
          <w:sz w:val="20"/>
          <w:szCs w:val="20"/>
          <w:highlight w:val="yellow"/>
          <w:u w:val="single"/>
          <w:lang w:val="bg-BG"/>
        </w:rPr>
      </w:pPr>
    </w:p>
    <w:p w:rsidR="00525E32" w:rsidRPr="004F571B" w:rsidRDefault="00525E32" w:rsidP="00525E32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525E32" w:rsidRPr="004F571B" w:rsidRDefault="00525E32" w:rsidP="006A0F21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lastRenderedPageBreak/>
        <w:t>Външни фактори, които могат да окажат въздействие върху постигането на целите на програмата</w:t>
      </w:r>
    </w:p>
    <w:p w:rsidR="00525E32" w:rsidRPr="004F571B" w:rsidRDefault="00525E32" w:rsidP="00525E32">
      <w:pPr>
        <w:jc w:val="both"/>
        <w:rPr>
          <w:noProof/>
          <w:sz w:val="20"/>
          <w:szCs w:val="20"/>
          <w:lang w:val="bg-BG"/>
        </w:rPr>
      </w:pPr>
    </w:p>
    <w:p w:rsidR="00525E32" w:rsidRPr="004F571B" w:rsidRDefault="00525E32" w:rsidP="00253C19">
      <w:pPr>
        <w:ind w:firstLine="426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Промени в законодателството</w:t>
      </w:r>
      <w:r w:rsidR="00DB2ADB" w:rsidRPr="004F571B">
        <w:rPr>
          <w:noProof/>
          <w:sz w:val="20"/>
          <w:szCs w:val="20"/>
          <w:lang w:val="bg-BG"/>
        </w:rPr>
        <w:t>;</w:t>
      </w:r>
    </w:p>
    <w:p w:rsidR="00052918" w:rsidRPr="004F571B" w:rsidRDefault="00052918" w:rsidP="00253C19">
      <w:pPr>
        <w:ind w:firstLine="426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Недостатъчни финансови ресурси</w:t>
      </w:r>
      <w:r w:rsidR="00DB2ADB" w:rsidRPr="004F571B">
        <w:rPr>
          <w:noProof/>
          <w:sz w:val="20"/>
          <w:szCs w:val="20"/>
          <w:lang w:val="bg-BG"/>
        </w:rPr>
        <w:t>;</w:t>
      </w:r>
    </w:p>
    <w:p w:rsidR="00052918" w:rsidRPr="004F571B" w:rsidRDefault="00052918" w:rsidP="00253C19">
      <w:pPr>
        <w:ind w:firstLine="426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Силата на градовите процеси</w:t>
      </w:r>
      <w:r w:rsidR="00DB2ADB" w:rsidRPr="004F571B">
        <w:rPr>
          <w:noProof/>
          <w:sz w:val="20"/>
          <w:szCs w:val="20"/>
          <w:lang w:val="bg-BG"/>
        </w:rPr>
        <w:t>;</w:t>
      </w:r>
    </w:p>
    <w:p w:rsidR="00052918" w:rsidRPr="004F571B" w:rsidRDefault="00052918" w:rsidP="00253C19">
      <w:pPr>
        <w:ind w:firstLine="426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Вида на засетите култури и </w:t>
      </w:r>
      <w:r w:rsidR="0045406D" w:rsidRPr="004F571B">
        <w:rPr>
          <w:noProof/>
          <w:sz w:val="20"/>
          <w:szCs w:val="20"/>
          <w:lang w:val="bg-BG"/>
        </w:rPr>
        <w:t xml:space="preserve">размерана обработваемите </w:t>
      </w:r>
      <w:r w:rsidRPr="004F571B">
        <w:rPr>
          <w:noProof/>
          <w:sz w:val="20"/>
          <w:szCs w:val="20"/>
          <w:lang w:val="bg-BG"/>
        </w:rPr>
        <w:t>площи</w:t>
      </w:r>
      <w:r w:rsidR="00DB2ADB" w:rsidRPr="004F571B">
        <w:rPr>
          <w:noProof/>
          <w:sz w:val="20"/>
          <w:szCs w:val="20"/>
          <w:lang w:val="bg-BG"/>
        </w:rPr>
        <w:t>;</w:t>
      </w:r>
    </w:p>
    <w:p w:rsidR="00052918" w:rsidRPr="004F571B" w:rsidRDefault="00052918" w:rsidP="00253C19">
      <w:pPr>
        <w:ind w:firstLine="426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>Общата защитавана територия</w:t>
      </w:r>
      <w:r w:rsidR="00922F23" w:rsidRPr="004F571B">
        <w:rPr>
          <w:noProof/>
          <w:sz w:val="20"/>
          <w:szCs w:val="20"/>
        </w:rPr>
        <w:t>;</w:t>
      </w:r>
    </w:p>
    <w:p w:rsidR="00052918" w:rsidRPr="004F571B" w:rsidRDefault="00052918" w:rsidP="00253C19">
      <w:pPr>
        <w:ind w:firstLine="426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Неблагоприятни климатични условия</w:t>
      </w:r>
      <w:r w:rsidR="00DB2ADB" w:rsidRPr="004F571B">
        <w:rPr>
          <w:noProof/>
          <w:sz w:val="20"/>
          <w:szCs w:val="20"/>
          <w:lang w:val="bg-BG"/>
        </w:rPr>
        <w:t>;</w:t>
      </w:r>
    </w:p>
    <w:p w:rsidR="009B036E" w:rsidRPr="004F571B" w:rsidRDefault="009B036E" w:rsidP="00253C19">
      <w:pPr>
        <w:ind w:firstLine="426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Текучество на квалифицирани кадри</w:t>
      </w:r>
      <w:r w:rsidR="00DB2ADB" w:rsidRPr="004F571B">
        <w:rPr>
          <w:noProof/>
          <w:sz w:val="20"/>
          <w:szCs w:val="20"/>
          <w:lang w:val="bg-BG"/>
        </w:rPr>
        <w:t>;</w:t>
      </w:r>
    </w:p>
    <w:p w:rsidR="004F6421" w:rsidRPr="004F571B" w:rsidRDefault="004F6421" w:rsidP="00253C19">
      <w:pPr>
        <w:ind w:firstLine="426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Амортизация на автомобилния парк, лабораторното оборудване и техническите средства.</w:t>
      </w:r>
    </w:p>
    <w:p w:rsidR="00E47D8C" w:rsidRPr="004F571B" w:rsidRDefault="00E47D8C" w:rsidP="00253C19">
      <w:pPr>
        <w:ind w:firstLine="426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E47D8C" w:rsidRPr="004F571B" w:rsidRDefault="00E47D8C" w:rsidP="000C407F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0C407F" w:rsidRPr="004F571B" w:rsidRDefault="000C407F" w:rsidP="00EE2525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Информация за</w:t>
      </w:r>
      <w:r w:rsidR="00A1714F" w:rsidRPr="004F571B">
        <w:rPr>
          <w:b/>
          <w:i/>
          <w:noProof/>
          <w:sz w:val="20"/>
          <w:szCs w:val="20"/>
          <w:u w:val="single"/>
          <w:lang w:val="bg-BG"/>
        </w:rPr>
        <w:t xml:space="preserve"> </w:t>
      </w:r>
      <w:r w:rsidR="008E32AA" w:rsidRPr="004F571B">
        <w:rPr>
          <w:b/>
          <w:i/>
          <w:noProof/>
          <w:sz w:val="20"/>
          <w:szCs w:val="20"/>
          <w:u w:val="single"/>
          <w:lang w:val="bg-BG"/>
        </w:rPr>
        <w:t xml:space="preserve">наличността и </w:t>
      </w:r>
      <w:r w:rsidRPr="004F571B">
        <w:rPr>
          <w:b/>
          <w:i/>
          <w:noProof/>
          <w:sz w:val="20"/>
          <w:szCs w:val="20"/>
          <w:u w:val="single"/>
          <w:lang w:val="bg-BG"/>
        </w:rPr>
        <w:t>качеството на данните</w:t>
      </w:r>
    </w:p>
    <w:p w:rsidR="00D014C5" w:rsidRPr="004F571B" w:rsidRDefault="00D014C5" w:rsidP="000C407F">
      <w:pPr>
        <w:jc w:val="both"/>
        <w:rPr>
          <w:b/>
          <w:i/>
          <w:noProof/>
          <w:sz w:val="20"/>
          <w:szCs w:val="20"/>
          <w:u w:val="single"/>
        </w:rPr>
      </w:pPr>
    </w:p>
    <w:p w:rsidR="00B20FF5" w:rsidRPr="004F571B" w:rsidRDefault="00C728E3" w:rsidP="00BB51BC">
      <w:pPr>
        <w:ind w:firstLine="567"/>
        <w:jc w:val="both"/>
        <w:rPr>
          <w:strike/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en-AU"/>
        </w:rPr>
        <w:t>Изпълнителна агенция по сортоизпитване, апробация и семеконтрол използва специализиран, интернет базиран програмен продукт, чрез който се въвежда и обработва информацията за дейността по сертификационните схеми свързани с изпълнение задълженията по Закона за посевния и посадъчен материал /ЗППМ/</w:t>
      </w:r>
      <w:r w:rsidR="00B20FF5" w:rsidRPr="004F571B">
        <w:rPr>
          <w:strike/>
          <w:noProof/>
          <w:sz w:val="20"/>
          <w:szCs w:val="20"/>
          <w:lang w:val="bg-BG"/>
        </w:rPr>
        <w:t xml:space="preserve">. </w:t>
      </w:r>
    </w:p>
    <w:p w:rsidR="00D014C5" w:rsidRPr="004F571B" w:rsidRDefault="0061080C" w:rsidP="00D014C5">
      <w:pPr>
        <w:shd w:val="clear" w:color="auto" w:fill="FFFFFF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За разширяване обхвата на </w:t>
      </w:r>
      <w:r w:rsidRPr="004F571B">
        <w:rPr>
          <w:noProof/>
          <w:sz w:val="20"/>
          <w:szCs w:val="20"/>
          <w:lang w:val="ru-RU"/>
        </w:rPr>
        <w:t>контрола на посевния и посадъчен материа и качеството на влаганите в производството семена от земеделски култури агенцията се и</w:t>
      </w:r>
      <w:r w:rsidRPr="004F571B">
        <w:rPr>
          <w:noProof/>
          <w:sz w:val="20"/>
          <w:szCs w:val="20"/>
          <w:lang w:val="bg-BG"/>
        </w:rPr>
        <w:t>звършват проверки в търговски обекти и складове с посевен и посадъчен материал, проверки на заготвители на семена, производители на посадъчен материал и семепроизводители, на регистрирани търговици на едро на посевен материал и на водените от тях книги. В активните периоди на търговия с посевен и посадъчен материал системно се извършват проверки в търговската мрежа, чрез взимане на контролни проби и извършване на контролни анализи.</w:t>
      </w:r>
    </w:p>
    <w:p w:rsidR="00E87217" w:rsidRPr="004F571B" w:rsidRDefault="0061080C" w:rsidP="00D014C5">
      <w:pPr>
        <w:shd w:val="clear" w:color="auto" w:fill="FFFFFF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С цел подобряване на достъпа до услуги и постигане прозрачност в административното обслужване, агенцията ще продължи да публикува на интернет страницата си пълен стандарт на всички извършвани административни услуги, основните документи свързани с дейността, както и Тарифата за таксите, които се събират от ИАСАС</w:t>
      </w:r>
      <w:r w:rsidR="00D014C5" w:rsidRPr="004F571B">
        <w:rPr>
          <w:noProof/>
          <w:sz w:val="20"/>
          <w:szCs w:val="20"/>
          <w:lang w:val="bg-BG"/>
        </w:rPr>
        <w:t>.</w:t>
      </w:r>
    </w:p>
    <w:p w:rsidR="00E14441" w:rsidRPr="004F571B" w:rsidRDefault="00E14441" w:rsidP="00253C19">
      <w:pPr>
        <w:shd w:val="clear" w:color="auto" w:fill="FFFFFF"/>
        <w:ind w:firstLine="567"/>
        <w:jc w:val="both"/>
        <w:rPr>
          <w:noProof/>
          <w:sz w:val="20"/>
          <w:szCs w:val="20"/>
          <w:highlight w:val="cyan"/>
          <w:lang w:val="bg-BG"/>
        </w:rPr>
      </w:pPr>
    </w:p>
    <w:p w:rsidR="00E14441" w:rsidRPr="004F571B" w:rsidRDefault="000C407F" w:rsidP="00E14441">
      <w:pPr>
        <w:shd w:val="clear" w:color="auto" w:fill="FFFFFF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Показателите, характеризиращи събитието „град” за период от 10 години преди изграждане на противоградовата защита, са систематизирани от БАН.</w:t>
      </w:r>
      <w:r w:rsidR="00E14441" w:rsidRPr="004F571B">
        <w:rPr>
          <w:noProof/>
          <w:sz w:val="20"/>
          <w:szCs w:val="20"/>
          <w:lang w:val="bg-BG"/>
        </w:rPr>
        <w:t xml:space="preserve"> Стойностите на показателите са разчетени по приетия от Световната метеорологична организация метод на „историческата регресия”. Същността на метода е сравняване на едни и същи показатели, характеризиращи събитието „град” през текущата година и през годините, аналогични по степен на градоактивност до момента на изграждане на противоградовата система. Разчетите са направени за средна по градобитност година и стойност на спасената продукция по пазарни цени. При силни по градоактивност години, икономическият ефект би бил много по-голям.</w:t>
      </w:r>
    </w:p>
    <w:p w:rsidR="00D87A78" w:rsidRPr="004F571B" w:rsidRDefault="000C407F" w:rsidP="00D87A78">
      <w:pPr>
        <w:shd w:val="clear" w:color="auto" w:fill="FFFFFF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Показателите, характеризиращи събитието „град” в защитаваната територия се установяват съвместно с Областните дирекции </w:t>
      </w:r>
      <w:r w:rsidR="00E14441" w:rsidRPr="004F571B">
        <w:rPr>
          <w:noProof/>
          <w:sz w:val="20"/>
          <w:szCs w:val="20"/>
          <w:lang w:val="bg-BG"/>
        </w:rPr>
        <w:t>„З</w:t>
      </w:r>
      <w:r w:rsidRPr="004F571B">
        <w:rPr>
          <w:noProof/>
          <w:sz w:val="20"/>
          <w:szCs w:val="20"/>
          <w:lang w:val="bg-BG"/>
        </w:rPr>
        <w:t>емеделие</w:t>
      </w:r>
      <w:r w:rsidR="00E14441" w:rsidRPr="004F571B">
        <w:rPr>
          <w:noProof/>
          <w:sz w:val="20"/>
          <w:szCs w:val="20"/>
          <w:lang w:val="bg-BG"/>
        </w:rPr>
        <w:t>“</w:t>
      </w:r>
      <w:r w:rsidRPr="004F571B">
        <w:rPr>
          <w:noProof/>
          <w:sz w:val="20"/>
          <w:szCs w:val="20"/>
          <w:lang w:val="bg-BG"/>
        </w:rPr>
        <w:t>, което гарантира достоверността им, включително и резултатите от проведените по градовите процеси въздействия и стойността на спасената селскостопанска продукция</w:t>
      </w:r>
    </w:p>
    <w:p w:rsidR="00DA4194" w:rsidRPr="004F571B" w:rsidRDefault="00DA4194" w:rsidP="00DA4194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DA4194" w:rsidRPr="004F571B" w:rsidRDefault="00DA4194" w:rsidP="006A0F21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Предоставяни по програмата продукти/услуги </w:t>
      </w:r>
    </w:p>
    <w:p w:rsidR="00DA4194" w:rsidRPr="004F571B" w:rsidRDefault="00DA4194" w:rsidP="00DA4194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DA4194" w:rsidRPr="004F571B" w:rsidRDefault="00DA4194" w:rsidP="00DA4194">
      <w:pPr>
        <w:shd w:val="clear" w:color="auto" w:fill="FFFFFF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i/>
          <w:noProof/>
          <w:sz w:val="20"/>
          <w:szCs w:val="20"/>
          <w:lang w:val="bg-BG"/>
        </w:rPr>
        <w:t>Описание и изпитване на сортовете</w:t>
      </w:r>
      <w:r w:rsidRPr="004F571B">
        <w:rPr>
          <w:noProof/>
          <w:sz w:val="20"/>
          <w:szCs w:val="20"/>
          <w:lang w:val="bg-BG"/>
        </w:rPr>
        <w:t>: приемане заявки за сортоизпитване; залагане и отчитане на опити за биологични и стопански качества /БСК/ в различни пунктове; залагане и отчитане на опити за различимост, хомогенност и стабилност /РХС/; фитопатологична оценка на сортовете; технологични анализи и оценка на сортовете; оценка за студоустойчивост на сортовете; издаване на заключение за признаване на сорта; поддържане на сравнителна колекция от всички културни видове растения; залагане и отчитане на опити за последващ контрол на сортовата чистота на посевния материал;.</w:t>
      </w:r>
    </w:p>
    <w:p w:rsidR="00DA4194" w:rsidRPr="004F571B" w:rsidRDefault="009157FE" w:rsidP="00DA4194">
      <w:pPr>
        <w:shd w:val="clear" w:color="auto" w:fill="FFFFFF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i/>
          <w:noProof/>
          <w:sz w:val="20"/>
          <w:szCs w:val="20"/>
          <w:lang w:val="bg-BG"/>
        </w:rPr>
        <w:t>Вписване на сортове в Официалната сортова листа на Република България и каталози на ЕС</w:t>
      </w:r>
      <w:r w:rsidR="00DA4194" w:rsidRPr="004F571B">
        <w:rPr>
          <w:noProof/>
          <w:sz w:val="20"/>
          <w:szCs w:val="20"/>
          <w:lang w:val="bg-BG"/>
        </w:rPr>
        <w:t>: подготовка на Експертни комисии за разглеждане резултатите от изпитване на сортовете; обработване заявките за вписване на сортове; вписване на данни за биологично произведените количества семена в програма FiBl /по силата на двустранно споразумение между РБългария и Федерация Швейцария/;</w:t>
      </w:r>
    </w:p>
    <w:p w:rsidR="00DA4194" w:rsidRPr="004F571B" w:rsidRDefault="00DA4194" w:rsidP="00DA4194">
      <w:pPr>
        <w:shd w:val="clear" w:color="auto" w:fill="FFFFFF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i/>
          <w:noProof/>
          <w:sz w:val="20"/>
          <w:szCs w:val="20"/>
          <w:lang w:val="bg-BG"/>
        </w:rPr>
        <w:t>Одобряване на семепроизводни площи</w:t>
      </w:r>
      <w:r w:rsidRPr="004F571B">
        <w:rPr>
          <w:noProof/>
          <w:sz w:val="20"/>
          <w:szCs w:val="20"/>
          <w:lang w:val="bg-BG"/>
        </w:rPr>
        <w:t>: приемане на заявления за семепроизводни площи от семепроизводители; извършване на полски обследвания /апробации/ за признаване изпълнението на изискванията на законодателството; издаване на актове за полска инспекция;</w:t>
      </w:r>
    </w:p>
    <w:p w:rsidR="00DA4194" w:rsidRPr="004F571B" w:rsidRDefault="00DA4194" w:rsidP="00DA4194">
      <w:pPr>
        <w:shd w:val="clear" w:color="auto" w:fill="FFFFFF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i/>
          <w:noProof/>
          <w:sz w:val="20"/>
          <w:szCs w:val="20"/>
          <w:lang w:val="bg-BG"/>
        </w:rPr>
        <w:t>Лабораторни анализи, контрол на частни лаборатории</w:t>
      </w:r>
      <w:r w:rsidRPr="004F571B">
        <w:rPr>
          <w:noProof/>
          <w:sz w:val="20"/>
          <w:szCs w:val="20"/>
          <w:lang w:val="bg-BG"/>
        </w:rPr>
        <w:t xml:space="preserve">: контролни обследвания на търгувания посевен материал на територията на Р България за изпълнение изискванията на </w:t>
      </w:r>
      <w:r w:rsidR="009157FE" w:rsidRPr="004F571B">
        <w:rPr>
          <w:noProof/>
          <w:sz w:val="20"/>
          <w:szCs w:val="20"/>
          <w:lang w:val="bg-BG"/>
        </w:rPr>
        <w:t>е</w:t>
      </w:r>
      <w:r w:rsidRPr="004F571B">
        <w:rPr>
          <w:noProof/>
          <w:sz w:val="20"/>
          <w:szCs w:val="20"/>
          <w:lang w:val="bg-BG"/>
        </w:rPr>
        <w:t>вропейското аконодателство; пробовземане от партидите семена; лабораторен анализ за определяне чистотата на семената; определяне кълняемостта на семената; определяне влагата на партидите семена; издаване на документ за лабораторен анализ; тестване на партидите семена за сортова чистота чрез електрофоретичен анализ;</w:t>
      </w:r>
    </w:p>
    <w:p w:rsidR="00DA4194" w:rsidRPr="004F571B" w:rsidRDefault="00DA4194" w:rsidP="00DA4194">
      <w:pPr>
        <w:shd w:val="clear" w:color="auto" w:fill="FFFFFF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i/>
          <w:noProof/>
          <w:sz w:val="20"/>
          <w:szCs w:val="20"/>
          <w:lang w:val="bg-BG"/>
        </w:rPr>
        <w:lastRenderedPageBreak/>
        <w:t>Окачествяване и контрол на посадъчния материал</w:t>
      </w:r>
      <w:r w:rsidRPr="004F571B">
        <w:rPr>
          <w:noProof/>
          <w:sz w:val="20"/>
          <w:szCs w:val="20"/>
          <w:lang w:val="bg-BG"/>
        </w:rPr>
        <w:t>: полски обследвания на маточни градини; окачествяване на подложков материал; окачествяване на калеми; окачествяване на облагороден посадъчен материал; издаване на сертификати и документи за качеството на посадъчния материал; контролни обследвания на търгувания посадъчен материал на територията на Р</w:t>
      </w:r>
      <w:r w:rsidR="009157FE" w:rsidRPr="004F571B">
        <w:rPr>
          <w:noProof/>
          <w:sz w:val="20"/>
          <w:szCs w:val="20"/>
          <w:lang w:val="bg-BG"/>
        </w:rPr>
        <w:t>епублика</w:t>
      </w:r>
      <w:r w:rsidRPr="004F571B">
        <w:rPr>
          <w:noProof/>
          <w:sz w:val="20"/>
          <w:szCs w:val="20"/>
          <w:lang w:val="bg-BG"/>
        </w:rPr>
        <w:t xml:space="preserve"> България</w:t>
      </w:r>
      <w:r w:rsidR="009157FE" w:rsidRPr="004F571B">
        <w:rPr>
          <w:noProof/>
          <w:sz w:val="20"/>
          <w:szCs w:val="20"/>
          <w:lang w:val="bg-BG"/>
        </w:rPr>
        <w:t xml:space="preserve"> за изпълнение изискванията на е</w:t>
      </w:r>
      <w:r w:rsidRPr="004F571B">
        <w:rPr>
          <w:noProof/>
          <w:sz w:val="20"/>
          <w:szCs w:val="20"/>
          <w:lang w:val="bg-BG"/>
        </w:rPr>
        <w:t>вропейското законодателство;</w:t>
      </w:r>
    </w:p>
    <w:p w:rsidR="00DA4194" w:rsidRPr="004F571B" w:rsidRDefault="00DA4194" w:rsidP="00DA4194">
      <w:pPr>
        <w:shd w:val="clear" w:color="auto" w:fill="FFFFFF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i/>
          <w:noProof/>
          <w:sz w:val="20"/>
          <w:szCs w:val="20"/>
          <w:lang w:val="bg-BG"/>
        </w:rPr>
        <w:t>Тестване на партидите семена произведени и/или търгувани в България за наличие на геннномодифицирани организми /ГМО</w:t>
      </w:r>
      <w:r w:rsidRPr="004F571B">
        <w:rPr>
          <w:noProof/>
          <w:sz w:val="20"/>
          <w:szCs w:val="20"/>
          <w:lang w:val="bg-BG"/>
        </w:rPr>
        <w:t>/: пробовземане от търговската мрежа; анализиране на пробите;</w:t>
      </w:r>
    </w:p>
    <w:p w:rsidR="00405192" w:rsidRPr="004F571B" w:rsidRDefault="00DA4194" w:rsidP="00DA4194">
      <w:pPr>
        <w:shd w:val="clear" w:color="auto" w:fill="FFFFFF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i/>
          <w:noProof/>
          <w:sz w:val="20"/>
          <w:szCs w:val="20"/>
          <w:lang w:val="bg-BG"/>
        </w:rPr>
        <w:t xml:space="preserve">Поддържане регистър на търговци на посевен и посадъчен материал и на изпитваните сортове съгласно международно и национално законодателство: </w:t>
      </w:r>
      <w:r w:rsidR="009157FE" w:rsidRPr="004F571B">
        <w:rPr>
          <w:noProof/>
          <w:sz w:val="20"/>
          <w:szCs w:val="20"/>
          <w:lang w:val="bg-BG"/>
        </w:rPr>
        <w:t>вписване в регистър на търговци на посевен и посадъчен материал и на новозаявени сортове</w:t>
      </w:r>
      <w:r w:rsidRPr="004F571B">
        <w:rPr>
          <w:noProof/>
          <w:sz w:val="20"/>
          <w:szCs w:val="20"/>
          <w:lang w:val="bg-BG"/>
        </w:rPr>
        <w:t xml:space="preserve">; </w:t>
      </w:r>
    </w:p>
    <w:p w:rsidR="00DA4194" w:rsidRPr="004F571B" w:rsidRDefault="00DA4194" w:rsidP="00DA4194">
      <w:pPr>
        <w:shd w:val="clear" w:color="auto" w:fill="FFFFFF"/>
        <w:ind w:firstLine="567"/>
        <w:jc w:val="both"/>
        <w:rPr>
          <w:i/>
          <w:noProof/>
          <w:sz w:val="20"/>
          <w:szCs w:val="20"/>
          <w:lang w:val="bg-BG"/>
        </w:rPr>
      </w:pPr>
      <w:r w:rsidRPr="004F571B">
        <w:rPr>
          <w:i/>
          <w:noProof/>
          <w:sz w:val="20"/>
          <w:szCs w:val="20"/>
          <w:lang w:val="bg-BG"/>
        </w:rPr>
        <w:t>Издаване на официални етикети съгласно европейско законодателство.</w:t>
      </w:r>
    </w:p>
    <w:p w:rsidR="00DA4194" w:rsidRPr="004F571B" w:rsidRDefault="00DA4194" w:rsidP="00DA4194">
      <w:pPr>
        <w:shd w:val="clear" w:color="auto" w:fill="FFFFFF"/>
        <w:ind w:firstLine="567"/>
        <w:jc w:val="both"/>
        <w:rPr>
          <w:noProof/>
          <w:sz w:val="20"/>
          <w:szCs w:val="20"/>
          <w:lang w:val="bg-BG"/>
        </w:rPr>
      </w:pPr>
    </w:p>
    <w:p w:rsidR="00DA4194" w:rsidRPr="004F571B" w:rsidRDefault="00DA4194" w:rsidP="00DA4194">
      <w:pPr>
        <w:ind w:firstLine="540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>Приемане и проверка на подадените заявления за лицензиране на публичните складове за зърно и за регистрация на зърнохранилища и подготвя предложения да министъра на земеделието</w:t>
      </w:r>
      <w:r w:rsidR="00311355" w:rsidRPr="004F571B">
        <w:rPr>
          <w:noProof/>
          <w:sz w:val="20"/>
          <w:szCs w:val="20"/>
          <w:lang w:val="bg-BG"/>
        </w:rPr>
        <w:t xml:space="preserve"> и храните</w:t>
      </w:r>
      <w:r w:rsidRPr="004F571B">
        <w:rPr>
          <w:noProof/>
          <w:sz w:val="20"/>
          <w:szCs w:val="20"/>
          <w:lang w:val="bg-BG"/>
        </w:rPr>
        <w:t>,  за издаване или отказ за издаване на лицензи на публичните складове за зърно, както и за изменение или прекратяване на издадени лицензи</w:t>
      </w:r>
      <w:r w:rsidR="00AA6D12" w:rsidRPr="004F571B">
        <w:rPr>
          <w:noProof/>
          <w:sz w:val="20"/>
          <w:szCs w:val="20"/>
        </w:rPr>
        <w:t>;</w:t>
      </w:r>
    </w:p>
    <w:p w:rsidR="00DA4194" w:rsidRPr="004F571B" w:rsidRDefault="00DA4194" w:rsidP="00DA4194">
      <w:pPr>
        <w:ind w:firstLine="540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>Заверяване на регистрите на договори за влог на зърнохранилищата и водене на книга за извършените заверки</w:t>
      </w:r>
      <w:r w:rsidR="00AA6D12" w:rsidRPr="004F571B">
        <w:rPr>
          <w:noProof/>
          <w:sz w:val="20"/>
          <w:szCs w:val="20"/>
        </w:rPr>
        <w:t>;</w:t>
      </w:r>
    </w:p>
    <w:p w:rsidR="00DA4194" w:rsidRPr="004F571B" w:rsidRDefault="00DA4194" w:rsidP="00DA4194">
      <w:pPr>
        <w:ind w:firstLine="540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>Извършване на периодичен и специален контрол на публичните складове за зърно и зърнохранилищата и други обекти</w:t>
      </w:r>
      <w:r w:rsidR="00AA6D12" w:rsidRPr="004F571B">
        <w:rPr>
          <w:noProof/>
          <w:sz w:val="20"/>
          <w:szCs w:val="20"/>
        </w:rPr>
        <w:t>;</w:t>
      </w:r>
    </w:p>
    <w:p w:rsidR="00DA4194" w:rsidRPr="004F571B" w:rsidRDefault="00DA4194" w:rsidP="00DA4194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Създаване и поддържане на информационната база данни на производители, преработватели и търговци на биологични продукти и храни;</w:t>
      </w:r>
    </w:p>
    <w:p w:rsidR="00DA4194" w:rsidRPr="004F571B" w:rsidRDefault="00DA4194" w:rsidP="00DA4194">
      <w:pPr>
        <w:ind w:firstLine="540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>Събиране на информация за месечното производства на предприятията за преработка на зърно за целите на контрола на съответствие на зърнените продукти</w:t>
      </w:r>
      <w:r w:rsidR="00AA6D12" w:rsidRPr="004F571B">
        <w:rPr>
          <w:noProof/>
          <w:sz w:val="20"/>
          <w:szCs w:val="20"/>
        </w:rPr>
        <w:t>;</w:t>
      </w:r>
    </w:p>
    <w:p w:rsidR="00DA4194" w:rsidRPr="004F571B" w:rsidRDefault="00DA4194" w:rsidP="00DA4194">
      <w:pPr>
        <w:ind w:firstLine="540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>Издаване на сертификати за качеството на зърното и зърнените продукти въз основа на протокол за изпитване от акредитирани лаборатории</w:t>
      </w:r>
      <w:r w:rsidR="00AA6D12" w:rsidRPr="004F571B">
        <w:rPr>
          <w:noProof/>
          <w:sz w:val="20"/>
          <w:szCs w:val="20"/>
        </w:rPr>
        <w:t>;</w:t>
      </w:r>
    </w:p>
    <w:p w:rsidR="00DA4194" w:rsidRPr="004F571B" w:rsidRDefault="00DA4194" w:rsidP="00DA4194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Осъществява работата с противоградови ракети в определените с решение на МС зони</w:t>
      </w:r>
    </w:p>
    <w:p w:rsidR="00DA4194" w:rsidRPr="004F571B" w:rsidRDefault="00DA4194" w:rsidP="00DA4194">
      <w:pPr>
        <w:ind w:firstLine="540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>Осигурява радиолокационните системи за противоградова защита и радиолокационно измерване на валежите</w:t>
      </w:r>
      <w:r w:rsidR="00AA6D12" w:rsidRPr="004F571B">
        <w:rPr>
          <w:noProof/>
          <w:sz w:val="20"/>
          <w:szCs w:val="20"/>
        </w:rPr>
        <w:t>;</w:t>
      </w:r>
    </w:p>
    <w:p w:rsidR="00DA4194" w:rsidRPr="004F571B" w:rsidRDefault="00DA4194" w:rsidP="00DA4194">
      <w:pPr>
        <w:ind w:firstLine="540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>Управлява и отговаря за противоградовата техника</w:t>
      </w:r>
      <w:r w:rsidR="00AA6D12" w:rsidRPr="004F571B">
        <w:rPr>
          <w:noProof/>
          <w:sz w:val="20"/>
          <w:szCs w:val="20"/>
        </w:rPr>
        <w:t>;</w:t>
      </w:r>
    </w:p>
    <w:p w:rsidR="00DA4194" w:rsidRPr="004F571B" w:rsidRDefault="00DA4194" w:rsidP="00DA4194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Управлява работата по въздействие на атмосферните процеси</w:t>
      </w:r>
      <w:r w:rsidR="00AA6D12" w:rsidRPr="004F571B">
        <w:rPr>
          <w:noProof/>
          <w:sz w:val="20"/>
          <w:szCs w:val="20"/>
        </w:rPr>
        <w:t>;</w:t>
      </w:r>
      <w:r w:rsidRPr="004F571B">
        <w:rPr>
          <w:noProof/>
          <w:sz w:val="20"/>
          <w:szCs w:val="20"/>
          <w:lang w:val="bg-BG"/>
        </w:rPr>
        <w:t xml:space="preserve"> </w:t>
      </w:r>
    </w:p>
    <w:p w:rsidR="00DA4194" w:rsidRPr="004F571B" w:rsidRDefault="00DA4194" w:rsidP="00DA4194">
      <w:pPr>
        <w:ind w:firstLine="540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>Обследване на земеделски култури за установяване на моментното им състояние (съвместно с ГД ЗГПО)</w:t>
      </w:r>
      <w:r w:rsidR="00AA6D12" w:rsidRPr="004F571B">
        <w:rPr>
          <w:noProof/>
          <w:sz w:val="20"/>
          <w:szCs w:val="20"/>
        </w:rPr>
        <w:t>;</w:t>
      </w:r>
    </w:p>
    <w:p w:rsidR="00DA4194" w:rsidRPr="004F571B" w:rsidRDefault="00DA4194" w:rsidP="00DA4194">
      <w:pPr>
        <w:ind w:firstLine="540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 xml:space="preserve">Контрол за съответствие на обявеното качество на пресни плодове и зеленчуци с европейските изисквания за предлагане на пазара </w:t>
      </w:r>
      <w:r w:rsidR="00AA6D12" w:rsidRPr="004F571B">
        <w:rPr>
          <w:noProof/>
          <w:sz w:val="20"/>
          <w:szCs w:val="20"/>
        </w:rPr>
        <w:t>;</w:t>
      </w:r>
    </w:p>
    <w:p w:rsidR="00DA4194" w:rsidRPr="004F571B" w:rsidRDefault="00DA4194" w:rsidP="00DA4194">
      <w:pPr>
        <w:ind w:firstLine="540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>Участва в разработването, наблюдението, актуализирането и контрола върху Условията за поддържане на земята в добро земеделско и екологично състояние (ДЗЕУ)</w:t>
      </w:r>
      <w:r w:rsidR="00AA6D12" w:rsidRPr="004F571B">
        <w:rPr>
          <w:noProof/>
          <w:sz w:val="20"/>
          <w:szCs w:val="20"/>
        </w:rPr>
        <w:t>;</w:t>
      </w:r>
    </w:p>
    <w:p w:rsidR="00DA4194" w:rsidRPr="004F571B" w:rsidRDefault="00DA4194" w:rsidP="00DA4194">
      <w:pPr>
        <w:ind w:firstLine="540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>Участва и изготвя информация за ситуацията на българския пазар на растителни продукти чрез изготвени позиции за заседания на Управителния комитет на Европейската комисия и работни групи към Съвета на ЕС</w:t>
      </w:r>
      <w:r w:rsidR="00AA6D12" w:rsidRPr="004F571B">
        <w:rPr>
          <w:noProof/>
          <w:sz w:val="20"/>
          <w:szCs w:val="20"/>
        </w:rPr>
        <w:t>;</w:t>
      </w:r>
    </w:p>
    <w:p w:rsidR="00DA4194" w:rsidRPr="004F571B" w:rsidRDefault="00DA4194" w:rsidP="00DA4194">
      <w:pPr>
        <w:ind w:firstLine="540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>Изпраща на Европейската комисия информация чрез системата ISAMM</w:t>
      </w:r>
      <w:r w:rsidR="00AA6D12" w:rsidRPr="004F571B">
        <w:rPr>
          <w:noProof/>
          <w:sz w:val="20"/>
          <w:szCs w:val="20"/>
        </w:rPr>
        <w:t>;</w:t>
      </w:r>
    </w:p>
    <w:p w:rsidR="00DA4194" w:rsidRPr="004F571B" w:rsidRDefault="00DA4194" w:rsidP="00DA4194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Участва в състава на комисии и съвети, в заседания на управителни комитети</w:t>
      </w:r>
      <w:r w:rsidR="00AA6D12" w:rsidRPr="004F571B">
        <w:rPr>
          <w:noProof/>
          <w:sz w:val="20"/>
          <w:szCs w:val="20"/>
        </w:rPr>
        <w:t>;</w:t>
      </w:r>
      <w:r w:rsidRPr="004F571B">
        <w:rPr>
          <w:noProof/>
          <w:sz w:val="20"/>
          <w:szCs w:val="20"/>
          <w:lang w:val="bg-BG"/>
        </w:rPr>
        <w:t xml:space="preserve"> </w:t>
      </w:r>
    </w:p>
    <w:p w:rsidR="00DA4194" w:rsidRPr="004F571B" w:rsidRDefault="00DA4194" w:rsidP="00DA4194">
      <w:pPr>
        <w:ind w:firstLine="540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>Изготвяне на предложения до министъра на земеделието</w:t>
      </w:r>
      <w:r w:rsidR="00F006B9" w:rsidRPr="004F571B">
        <w:rPr>
          <w:noProof/>
          <w:sz w:val="20"/>
          <w:szCs w:val="20"/>
          <w:lang w:val="bg-BG"/>
        </w:rPr>
        <w:t xml:space="preserve"> и храните</w:t>
      </w:r>
      <w:r w:rsidRPr="004F571B">
        <w:rPr>
          <w:noProof/>
          <w:sz w:val="20"/>
          <w:szCs w:val="20"/>
          <w:lang w:val="bg-BG"/>
        </w:rPr>
        <w:t>, в областта на растителните генетични ресурси в съответствие с правото на Европейския съюз и международните договори, по които Република България е страна</w:t>
      </w:r>
      <w:r w:rsidR="00AA6D12" w:rsidRPr="004F571B">
        <w:rPr>
          <w:noProof/>
          <w:sz w:val="20"/>
          <w:szCs w:val="20"/>
        </w:rPr>
        <w:t>;</w:t>
      </w:r>
    </w:p>
    <w:p w:rsidR="00DA4194" w:rsidRPr="004F571B" w:rsidRDefault="00DA4194" w:rsidP="00DA4194">
      <w:pPr>
        <w:ind w:firstLine="540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 xml:space="preserve">Консултиране на земеделските производители по отношение на използването на сортове от видове земеделски растения, технологии на отглеждане и им предоставя данни от метеорологичните си </w:t>
      </w:r>
      <w:r w:rsidR="00AA6D12" w:rsidRPr="004F571B">
        <w:rPr>
          <w:noProof/>
          <w:sz w:val="20"/>
          <w:szCs w:val="20"/>
          <w:lang w:val="bg-BG"/>
        </w:rPr>
        <w:t>станции в съответния/те район/и</w:t>
      </w:r>
      <w:r w:rsidR="00AA6D12" w:rsidRPr="004F571B">
        <w:rPr>
          <w:noProof/>
          <w:sz w:val="20"/>
          <w:szCs w:val="20"/>
        </w:rPr>
        <w:t>;</w:t>
      </w:r>
    </w:p>
    <w:p w:rsidR="00DA4194" w:rsidRPr="004F571B" w:rsidRDefault="00DA4194" w:rsidP="003A7B4D">
      <w:pPr>
        <w:ind w:firstLine="540"/>
        <w:jc w:val="both"/>
        <w:rPr>
          <w:noProof/>
          <w:sz w:val="20"/>
          <w:szCs w:val="20"/>
          <w:lang w:val="bg-BG"/>
        </w:rPr>
      </w:pPr>
    </w:p>
    <w:p w:rsidR="003A7B4D" w:rsidRPr="004F571B" w:rsidRDefault="003A7B4D" w:rsidP="003A7B4D">
      <w:pPr>
        <w:ind w:firstLine="567"/>
        <w:jc w:val="both"/>
        <w:rPr>
          <w:sz w:val="20"/>
          <w:szCs w:val="20"/>
          <w:lang w:val="bg-BG" w:eastAsia="bg-BG"/>
        </w:rPr>
      </w:pPr>
      <w:r w:rsidRPr="004F571B">
        <w:rPr>
          <w:sz w:val="20"/>
          <w:szCs w:val="20"/>
          <w:lang w:val="bg-BG" w:eastAsia="bg-BG"/>
        </w:rPr>
        <w:t>Създаване на приспособен към пазарните условия лозаро-винарски сектор и гарантиране качеството и произхода на предлаганите на пазара вина и продукти от грозде и вино, оцет и плодови вина;</w:t>
      </w:r>
    </w:p>
    <w:p w:rsidR="003A7B4D" w:rsidRPr="004F571B" w:rsidRDefault="003A7B4D" w:rsidP="003A7B4D">
      <w:pPr>
        <w:ind w:firstLine="567"/>
        <w:jc w:val="both"/>
        <w:rPr>
          <w:sz w:val="20"/>
          <w:szCs w:val="20"/>
          <w:lang w:val="bg-BG" w:eastAsia="bg-BG"/>
        </w:rPr>
      </w:pPr>
      <w:r w:rsidRPr="004F571B">
        <w:rPr>
          <w:sz w:val="20"/>
          <w:szCs w:val="20"/>
          <w:lang w:val="bg-BG" w:eastAsia="bg-BG"/>
        </w:rPr>
        <w:t>Гарантиране на достъпа на производителите в лозаро-винарския сектор до европейско и национално подпомагане</w:t>
      </w:r>
    </w:p>
    <w:p w:rsidR="003A7B4D" w:rsidRPr="004F571B" w:rsidRDefault="003A7B4D" w:rsidP="003A7B4D">
      <w:pPr>
        <w:ind w:firstLine="567"/>
        <w:jc w:val="both"/>
        <w:rPr>
          <w:i/>
          <w:sz w:val="20"/>
          <w:szCs w:val="20"/>
          <w:lang w:val="bg-BG" w:eastAsia="bg-BG"/>
        </w:rPr>
      </w:pPr>
      <w:r w:rsidRPr="004F571B">
        <w:rPr>
          <w:i/>
          <w:sz w:val="20"/>
          <w:szCs w:val="20"/>
          <w:lang w:val="bg-BG" w:eastAsia="bg-BG"/>
        </w:rPr>
        <w:t xml:space="preserve">Основни дейности: </w:t>
      </w:r>
    </w:p>
    <w:p w:rsidR="003A7B4D" w:rsidRPr="004F571B" w:rsidRDefault="003A7B4D" w:rsidP="003A7B4D">
      <w:pPr>
        <w:ind w:firstLine="567"/>
        <w:jc w:val="both"/>
        <w:rPr>
          <w:sz w:val="20"/>
          <w:szCs w:val="20"/>
          <w:lang w:val="bg-BG" w:eastAsia="bg-BG"/>
        </w:rPr>
      </w:pPr>
      <w:r w:rsidRPr="004F571B">
        <w:rPr>
          <w:sz w:val="20"/>
          <w:szCs w:val="20"/>
          <w:lang w:val="bg-BG" w:eastAsia="bg-BG"/>
        </w:rPr>
        <w:t>Издаване на Удостоверение за вписване в лозарския регистър;</w:t>
      </w:r>
    </w:p>
    <w:p w:rsidR="003A7B4D" w:rsidRPr="004F571B" w:rsidRDefault="003A7B4D" w:rsidP="003A7B4D">
      <w:pPr>
        <w:ind w:firstLine="567"/>
        <w:jc w:val="both"/>
        <w:rPr>
          <w:sz w:val="20"/>
          <w:szCs w:val="20"/>
          <w:lang w:val="bg-BG" w:eastAsia="bg-BG"/>
        </w:rPr>
      </w:pPr>
      <w:r w:rsidRPr="004F571B">
        <w:rPr>
          <w:sz w:val="20"/>
          <w:szCs w:val="20"/>
          <w:lang w:val="bg-BG" w:eastAsia="bg-BG"/>
        </w:rPr>
        <w:t>Издаване на Удостоверение за промяна в структурата на лозарското стопанство;</w:t>
      </w:r>
    </w:p>
    <w:p w:rsidR="003A7B4D" w:rsidRPr="004F571B" w:rsidRDefault="003A7B4D" w:rsidP="003A7B4D">
      <w:pPr>
        <w:ind w:firstLine="567"/>
        <w:jc w:val="both"/>
        <w:rPr>
          <w:sz w:val="20"/>
          <w:szCs w:val="20"/>
          <w:lang w:val="bg-BG" w:eastAsia="bg-BG"/>
        </w:rPr>
      </w:pPr>
      <w:r w:rsidRPr="004F571B">
        <w:rPr>
          <w:sz w:val="20"/>
          <w:szCs w:val="20"/>
          <w:lang w:val="bg-BG" w:eastAsia="bg-BG"/>
        </w:rPr>
        <w:t>Издаване на Удостоверение за промяна в обстоятелствата по вписване на винопроизводител.</w:t>
      </w:r>
    </w:p>
    <w:p w:rsidR="003A7B4D" w:rsidRPr="004F571B" w:rsidRDefault="003A7B4D" w:rsidP="003A7B4D">
      <w:pPr>
        <w:ind w:firstLine="567"/>
        <w:jc w:val="both"/>
        <w:rPr>
          <w:sz w:val="20"/>
          <w:szCs w:val="20"/>
          <w:lang w:val="bg-BG" w:eastAsia="bg-BG"/>
        </w:rPr>
      </w:pPr>
      <w:r w:rsidRPr="004F571B">
        <w:rPr>
          <w:sz w:val="20"/>
          <w:szCs w:val="20"/>
          <w:lang w:val="bg-BG" w:eastAsia="bg-BG"/>
        </w:rPr>
        <w:t>Издаване на разрешения за засаждане на нови лозови насаждения;</w:t>
      </w:r>
    </w:p>
    <w:p w:rsidR="003A7B4D" w:rsidRPr="004F571B" w:rsidRDefault="003A7B4D" w:rsidP="003A7B4D">
      <w:pPr>
        <w:ind w:firstLine="567"/>
        <w:jc w:val="both"/>
        <w:rPr>
          <w:sz w:val="20"/>
          <w:szCs w:val="20"/>
          <w:lang w:val="bg-BG" w:eastAsia="bg-BG"/>
        </w:rPr>
      </w:pPr>
      <w:r w:rsidRPr="004F571B">
        <w:rPr>
          <w:sz w:val="20"/>
          <w:szCs w:val="20"/>
          <w:lang w:val="bg-BG" w:eastAsia="bg-BG"/>
        </w:rPr>
        <w:t>Издаване на разрешения за презасаждане/присаждане;</w:t>
      </w:r>
    </w:p>
    <w:p w:rsidR="003A7B4D" w:rsidRPr="004F571B" w:rsidRDefault="003A7B4D" w:rsidP="003A7B4D">
      <w:pPr>
        <w:ind w:firstLine="567"/>
        <w:jc w:val="both"/>
        <w:rPr>
          <w:sz w:val="20"/>
          <w:szCs w:val="20"/>
          <w:lang w:eastAsia="bg-BG"/>
        </w:rPr>
      </w:pPr>
      <w:r w:rsidRPr="004F571B">
        <w:rPr>
          <w:sz w:val="20"/>
          <w:szCs w:val="20"/>
          <w:lang w:val="bg-BG" w:eastAsia="bg-BG"/>
        </w:rPr>
        <w:t>Издаване на протокол от изпитване след извършване на физикохимичен и микробиологичен анализ на лозаро-винарски продукти;</w:t>
      </w:r>
    </w:p>
    <w:p w:rsidR="00DA3506" w:rsidRPr="004F571B" w:rsidRDefault="00DA3506" w:rsidP="00DA3506">
      <w:pPr>
        <w:ind w:firstLine="567"/>
        <w:jc w:val="both"/>
        <w:rPr>
          <w:sz w:val="20"/>
          <w:szCs w:val="20"/>
          <w:lang w:val="bg-BG" w:eastAsia="bg-BG"/>
        </w:rPr>
      </w:pPr>
      <w:r w:rsidRPr="004F571B">
        <w:rPr>
          <w:sz w:val="20"/>
          <w:szCs w:val="20"/>
          <w:lang w:val="bg-BG" w:eastAsia="bg-BG"/>
        </w:rPr>
        <w:t>Издаване на сертификат за безопасност на вино, предназначено за износ в трети държави;</w:t>
      </w:r>
    </w:p>
    <w:p w:rsidR="00DA3506" w:rsidRPr="004F571B" w:rsidRDefault="00DA3506" w:rsidP="00DA3506">
      <w:pPr>
        <w:ind w:firstLine="567"/>
        <w:jc w:val="both"/>
        <w:rPr>
          <w:sz w:val="20"/>
          <w:szCs w:val="20"/>
          <w:lang w:eastAsia="bg-BG"/>
        </w:rPr>
      </w:pPr>
      <w:r w:rsidRPr="004F571B">
        <w:rPr>
          <w:sz w:val="20"/>
          <w:szCs w:val="20"/>
          <w:lang w:val="bg-BG" w:eastAsia="bg-BG"/>
        </w:rPr>
        <w:t>Издаване на становища по чл. 118, ал. 5 от ЗВСН за освобождаване на внесена специална банкова гаранция за допускане за свободно обръщение на внесени от трети страни лозаро-винарски продукти</w:t>
      </w:r>
      <w:r w:rsidRPr="004F571B">
        <w:rPr>
          <w:sz w:val="20"/>
          <w:szCs w:val="20"/>
          <w:lang w:eastAsia="bg-BG"/>
        </w:rPr>
        <w:t>;</w:t>
      </w:r>
    </w:p>
    <w:p w:rsidR="00A5680D" w:rsidRPr="004F571B" w:rsidRDefault="0031156A" w:rsidP="00DA4194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lastRenderedPageBreak/>
        <w:t>Поддържане на актуална база данни на лицата, получили разрешение да осъществяват контрол за съответствие на биологичното производство от министъра на земеделието и храните на основа на чл. 16а, ал. 1, от Закона за прилагане на Общите организации на пазарите на земеделски продукти на Европейския съюз</w:t>
      </w:r>
      <w:r w:rsidR="00A5680D" w:rsidRPr="004F571B">
        <w:rPr>
          <w:noProof/>
          <w:sz w:val="20"/>
          <w:szCs w:val="20"/>
          <w:lang w:val="bg-BG"/>
        </w:rPr>
        <w:t>;</w:t>
      </w:r>
    </w:p>
    <w:p w:rsidR="00DA4194" w:rsidRPr="004F571B" w:rsidRDefault="00DA4194" w:rsidP="00DA4194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Участие в Постоянния комитет по биологично земеделие (SCOF) и в работни групи към Съвета;</w:t>
      </w:r>
    </w:p>
    <w:p w:rsidR="00DA4194" w:rsidRPr="004F571B" w:rsidRDefault="00DA4194" w:rsidP="00DA4194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Участие в срещи и семинари със земеделски производители в областта биологичното производство, преработка и търговия;</w:t>
      </w:r>
    </w:p>
    <w:p w:rsidR="00A5680D" w:rsidRPr="004F571B" w:rsidRDefault="00A5680D" w:rsidP="00DA4194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Създаване и поддържане на регистър на: биологичния растителен репродуктивен материал и растителния репродуктивен материал, произведен при преход към биологично производство, с изключение на посадъчния материал, но включващ посадъчния материал за картофи; списък с отглежданите по биологичен начин животни, ювенилни екземпляри от биологични аквакултури и биологични ярки включително породите животни и генетични линии, адаптирани към биологичното производство и генетични линии за бавнорастящи домашни птици; списък на лицата, които предлагат на пазара биологични протеинови фуражи за домашни птици и</w:t>
      </w:r>
      <w:r w:rsidR="0031156A" w:rsidRPr="004F571B">
        <w:rPr>
          <w:noProof/>
          <w:sz w:val="20"/>
          <w:szCs w:val="20"/>
          <w:lang w:val="bg-BG"/>
        </w:rPr>
        <w:t xml:space="preserve"> свине, с наличните количества </w:t>
      </w:r>
      <w:r w:rsidRPr="004F571B">
        <w:rPr>
          <w:noProof/>
          <w:sz w:val="20"/>
          <w:szCs w:val="20"/>
          <w:lang w:val="bg-BG"/>
        </w:rPr>
        <w:t>Електронна база данни на сортове посевен и/или посадъчен материал и/или семена и картофи, произведени по правилата за биологично производство;</w:t>
      </w:r>
    </w:p>
    <w:p w:rsidR="00A5680D" w:rsidRPr="004F571B" w:rsidRDefault="00A5680D" w:rsidP="00DA4194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Гаранции за ефективна система за надзор и контрол в биологичното производство - извършване на годишни надзорни проверки, на физически проверки на място на оператори, съответно подизпълнители в система на контрол в рамките на </w:t>
      </w:r>
      <w:r w:rsidR="0031156A" w:rsidRPr="004F571B">
        <w:rPr>
          <w:noProof/>
          <w:sz w:val="20"/>
          <w:szCs w:val="20"/>
          <w:lang w:val="bg-BG"/>
        </w:rPr>
        <w:t>г</w:t>
      </w:r>
      <w:r w:rsidRPr="004F571B">
        <w:rPr>
          <w:noProof/>
          <w:sz w:val="20"/>
          <w:szCs w:val="20"/>
          <w:lang w:val="bg-BG"/>
        </w:rPr>
        <w:t>одишните и допълнителните надорни проверки/одити и допълнителни (необявени) проверки на дейността на контролиращите лица, получили разрешение от министъра на земеделието и храните;</w:t>
      </w:r>
    </w:p>
    <w:p w:rsidR="00DA4194" w:rsidRPr="004F571B" w:rsidRDefault="00DA4194" w:rsidP="00DA4194">
      <w:pPr>
        <w:ind w:firstLine="540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>Участие в международни мероприятия в т.ч. семинари, обучения, конференции, обмяна на опит, панаири и други, свързани с развитието на биологич</w:t>
      </w:r>
      <w:r w:rsidR="00A5680D" w:rsidRPr="004F571B">
        <w:rPr>
          <w:noProof/>
          <w:sz w:val="20"/>
          <w:szCs w:val="20"/>
          <w:lang w:val="bg-BG"/>
        </w:rPr>
        <w:t>ното земеделие</w:t>
      </w:r>
      <w:r w:rsidR="00A5680D" w:rsidRPr="004F571B">
        <w:rPr>
          <w:noProof/>
          <w:sz w:val="20"/>
          <w:szCs w:val="20"/>
        </w:rPr>
        <w:t>;</w:t>
      </w:r>
    </w:p>
    <w:p w:rsidR="00A5680D" w:rsidRPr="004F571B" w:rsidRDefault="00D75D24" w:rsidP="00A5680D">
      <w:pPr>
        <w:shd w:val="clear" w:color="auto" w:fill="FFFFFF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Изготвяне на</w:t>
      </w:r>
      <w:r w:rsidR="00A5680D" w:rsidRPr="004F571B">
        <w:rPr>
          <w:noProof/>
          <w:sz w:val="20"/>
          <w:szCs w:val="20"/>
          <w:lang w:val="bg-BG"/>
        </w:rPr>
        <w:t xml:space="preserve"> технологични карти за отглеждане на различните култури и животни по биологичен начин;</w:t>
      </w:r>
    </w:p>
    <w:p w:rsidR="00A5680D" w:rsidRPr="004F571B" w:rsidRDefault="00A5680D" w:rsidP="00A5680D">
      <w:pPr>
        <w:shd w:val="clear" w:color="auto" w:fill="FFFFFF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Прове</w:t>
      </w:r>
      <w:r w:rsidR="00D75D24" w:rsidRPr="004F571B">
        <w:rPr>
          <w:noProof/>
          <w:sz w:val="20"/>
          <w:szCs w:val="20"/>
          <w:lang w:val="bg-BG"/>
        </w:rPr>
        <w:t>ждане</w:t>
      </w:r>
      <w:r w:rsidRPr="004F571B">
        <w:rPr>
          <w:noProof/>
          <w:sz w:val="20"/>
          <w:szCs w:val="20"/>
          <w:lang w:val="bg-BG"/>
        </w:rPr>
        <w:t>:</w:t>
      </w:r>
    </w:p>
    <w:p w:rsidR="0031156A" w:rsidRPr="004F571B" w:rsidRDefault="0031156A" w:rsidP="0031156A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„Седмица на био храните“ в хранителни вериги и др. магазини, водещи в предлагането на био продукти;</w:t>
      </w:r>
    </w:p>
    <w:p w:rsidR="0031156A" w:rsidRPr="004F571B" w:rsidRDefault="0031156A" w:rsidP="0031156A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Конференция „Биологичното земеделие в България“ с участието на българскси и чуждестранни лектори и гости.</w:t>
      </w:r>
      <w:r w:rsidRPr="004F571B" w:rsidDel="00E52533">
        <w:rPr>
          <w:noProof/>
          <w:sz w:val="20"/>
          <w:szCs w:val="20"/>
          <w:lang w:val="bg-BG"/>
        </w:rPr>
        <w:t xml:space="preserve"> </w:t>
      </w:r>
    </w:p>
    <w:p w:rsidR="0031156A" w:rsidRPr="004F571B" w:rsidRDefault="0031156A" w:rsidP="0031156A">
      <w:pPr>
        <w:ind w:firstLine="567"/>
        <w:jc w:val="both"/>
        <w:rPr>
          <w:noProof/>
          <w:sz w:val="20"/>
          <w:szCs w:val="20"/>
          <w:lang w:val="bg-BG"/>
        </w:rPr>
      </w:pPr>
    </w:p>
    <w:p w:rsidR="00D7293B" w:rsidRPr="004F571B" w:rsidRDefault="00D7293B" w:rsidP="0031156A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Организационни структури, участващи в програмата и отговорност за изпълнение на целите</w:t>
      </w:r>
    </w:p>
    <w:p w:rsidR="00D7293B" w:rsidRPr="004F571B" w:rsidRDefault="00D7293B" w:rsidP="00253C19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Дирекция „</w:t>
      </w:r>
      <w:r w:rsidR="00B066E2" w:rsidRPr="004F571B">
        <w:rPr>
          <w:noProof/>
          <w:sz w:val="20"/>
          <w:szCs w:val="20"/>
          <w:lang w:val="bg-BG"/>
        </w:rPr>
        <w:t>Р</w:t>
      </w:r>
      <w:r w:rsidR="00F06E79" w:rsidRPr="004F571B">
        <w:rPr>
          <w:noProof/>
          <w:sz w:val="20"/>
          <w:szCs w:val="20"/>
          <w:lang w:val="bg-BG"/>
        </w:rPr>
        <w:t>астениевъдство</w:t>
      </w:r>
      <w:r w:rsidR="00015EBE" w:rsidRPr="004F571B">
        <w:rPr>
          <w:noProof/>
          <w:sz w:val="20"/>
          <w:szCs w:val="20"/>
          <w:lang w:val="bg-BG"/>
        </w:rPr>
        <w:t>”</w:t>
      </w:r>
      <w:r w:rsidRPr="004F571B">
        <w:rPr>
          <w:noProof/>
          <w:sz w:val="20"/>
          <w:szCs w:val="20"/>
          <w:lang w:val="bg-BG"/>
        </w:rPr>
        <w:t xml:space="preserve"> </w:t>
      </w:r>
    </w:p>
    <w:p w:rsidR="00B066E2" w:rsidRPr="004F571B" w:rsidRDefault="00B066E2" w:rsidP="00253C19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Дирекция „Биологично производство“</w:t>
      </w:r>
    </w:p>
    <w:p w:rsidR="00D7293B" w:rsidRPr="004F571B" w:rsidRDefault="00D7293B" w:rsidP="00253C19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Изпълнителна агенция „Борба с градушките”</w:t>
      </w:r>
    </w:p>
    <w:p w:rsidR="00D7293B" w:rsidRPr="004F571B" w:rsidRDefault="00D7293B" w:rsidP="00253C19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Изпълнителна агенция по лозата и виното </w:t>
      </w:r>
    </w:p>
    <w:p w:rsidR="00D7293B" w:rsidRPr="004F571B" w:rsidRDefault="00D7293B" w:rsidP="00253C19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Изпълнит</w:t>
      </w:r>
      <w:r w:rsidR="00782D3C" w:rsidRPr="004F571B">
        <w:rPr>
          <w:noProof/>
          <w:sz w:val="20"/>
          <w:szCs w:val="20"/>
          <w:lang w:val="bg-BG"/>
        </w:rPr>
        <w:t>елна агенция по сортоизпитване,</w:t>
      </w:r>
      <w:r w:rsidRPr="004F571B">
        <w:rPr>
          <w:noProof/>
          <w:sz w:val="20"/>
          <w:szCs w:val="20"/>
          <w:lang w:val="bg-BG"/>
        </w:rPr>
        <w:t xml:space="preserve">апробация и семеконтрол </w:t>
      </w:r>
    </w:p>
    <w:p w:rsidR="00D7293B" w:rsidRPr="004F571B" w:rsidRDefault="00D7293B" w:rsidP="00D7293B">
      <w:pPr>
        <w:ind w:left="-180" w:firstLine="889"/>
        <w:jc w:val="both"/>
        <w:rPr>
          <w:noProof/>
          <w:sz w:val="20"/>
          <w:szCs w:val="20"/>
          <w:lang w:val="bg-BG"/>
        </w:rPr>
      </w:pPr>
    </w:p>
    <w:p w:rsidR="00D7293B" w:rsidRPr="004F571B" w:rsidRDefault="00D7293B" w:rsidP="00BB1786">
      <w:pPr>
        <w:ind w:firstLine="540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Отговорност за изпълнението на програмата</w:t>
      </w:r>
    </w:p>
    <w:p w:rsidR="00D7293B" w:rsidRPr="004F571B" w:rsidRDefault="00D7293B" w:rsidP="00D7293B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20740A" w:rsidRPr="004F571B" w:rsidRDefault="0020740A" w:rsidP="0020740A">
      <w:pPr>
        <w:ind w:firstLine="540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>Изпълнението на програмата се ръководи от ресорен заместник-министър. Отговорност за изпълнение на програмата носят ръководителите на структурите, участващи в нея.</w:t>
      </w:r>
    </w:p>
    <w:p w:rsidR="00D779C0" w:rsidRPr="004F571B" w:rsidRDefault="00D779C0" w:rsidP="0020740A">
      <w:pPr>
        <w:ind w:firstLine="540"/>
        <w:jc w:val="both"/>
        <w:rPr>
          <w:noProof/>
          <w:sz w:val="20"/>
          <w:szCs w:val="20"/>
        </w:rPr>
      </w:pPr>
    </w:p>
    <w:p w:rsidR="00D779C0" w:rsidRPr="004F571B" w:rsidRDefault="00D779C0" w:rsidP="00304E71">
      <w:pPr>
        <w:tabs>
          <w:tab w:val="left" w:pos="2410"/>
        </w:tabs>
        <w:ind w:firstLine="540"/>
        <w:jc w:val="both"/>
        <w:rPr>
          <w:noProof/>
          <w:sz w:val="20"/>
          <w:szCs w:val="20"/>
        </w:rPr>
      </w:pPr>
    </w:p>
    <w:p w:rsidR="00D779C0" w:rsidRPr="00390943" w:rsidRDefault="00D779C0" w:rsidP="00D779C0">
      <w:pPr>
        <w:ind w:firstLine="709"/>
        <w:jc w:val="both"/>
        <w:rPr>
          <w:b/>
          <w:bCs/>
          <w:i/>
          <w:noProof/>
          <w:sz w:val="20"/>
          <w:szCs w:val="20"/>
        </w:rPr>
      </w:pPr>
      <w:r w:rsidRPr="00390943">
        <w:rPr>
          <w:b/>
          <w:bCs/>
          <w:i/>
          <w:noProof/>
          <w:sz w:val="20"/>
          <w:szCs w:val="20"/>
        </w:rPr>
        <w:t xml:space="preserve">Бюджетна прогноза по ведомствени и администрирани разходни параграфи на програмата   (в хил. </w:t>
      </w:r>
      <w:r w:rsidR="00D15C50" w:rsidRPr="00390943">
        <w:rPr>
          <w:b/>
          <w:bCs/>
          <w:i/>
          <w:noProof/>
          <w:sz w:val="20"/>
          <w:szCs w:val="20"/>
          <w:lang w:val="bg-BG"/>
        </w:rPr>
        <w:t>евро</w:t>
      </w:r>
      <w:r w:rsidRPr="00390943">
        <w:rPr>
          <w:b/>
          <w:bCs/>
          <w:i/>
          <w:noProof/>
          <w:sz w:val="20"/>
          <w:szCs w:val="20"/>
        </w:rPr>
        <w:t>)</w:t>
      </w:r>
    </w:p>
    <w:p w:rsidR="00BA5FD1" w:rsidRPr="004F571B" w:rsidRDefault="00BA5FD1" w:rsidP="0020740A">
      <w:pPr>
        <w:ind w:firstLine="540"/>
        <w:jc w:val="both"/>
        <w:rPr>
          <w:noProof/>
          <w:sz w:val="20"/>
          <w:szCs w:val="20"/>
          <w:lang w:val="bg-BG"/>
        </w:rPr>
      </w:pPr>
    </w:p>
    <w:p w:rsidR="004E68A8" w:rsidRPr="004F571B" w:rsidRDefault="004E68A8" w:rsidP="0020740A">
      <w:pPr>
        <w:ind w:firstLine="540"/>
        <w:jc w:val="both"/>
        <w:rPr>
          <w:i/>
          <w:noProof/>
          <w:sz w:val="20"/>
          <w:szCs w:val="20"/>
          <w:lang w:val="bg-BG"/>
        </w:rPr>
      </w:pPr>
    </w:p>
    <w:tbl>
      <w:tblPr>
        <w:tblW w:w="10240" w:type="dxa"/>
        <w:jc w:val="center"/>
        <w:tblLook w:val="04A0" w:firstRow="1" w:lastRow="0" w:firstColumn="1" w:lastColumn="0" w:noHBand="0" w:noVBand="1"/>
      </w:tblPr>
      <w:tblGrid>
        <w:gridCol w:w="443"/>
        <w:gridCol w:w="3095"/>
        <w:gridCol w:w="1053"/>
        <w:gridCol w:w="1053"/>
        <w:gridCol w:w="1053"/>
        <w:gridCol w:w="1173"/>
        <w:gridCol w:w="1195"/>
        <w:gridCol w:w="1175"/>
      </w:tblGrid>
      <w:tr w:rsidR="004840A7" w:rsidTr="004840A7">
        <w:trPr>
          <w:trHeight w:val="420"/>
          <w:jc w:val="center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3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2200.01.03 Бюджетна програма „Растениевъдство”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Отчет 2023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Отчет 2024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Закон  2025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Проект 2026 г.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Прогноза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Прогноза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2027 г.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2028 г.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ведомствени разходи: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21 686,1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28 730,0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20 894,3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22 989,6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22 989,6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22 989,6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11 904,6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14 103,9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14 670,5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16 765,8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16 765,8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16 765,8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Издръжка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9 259,0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14 082,1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5 888,5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6 223,8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6 223,8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6 223,8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522,5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544,0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335,3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Ведомствени разходи по бюджета на ПРБ: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21 346,5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28 448,1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20 894,3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22 989,6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22 989,6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22 989,6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11 904,6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14 080,1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14 670,5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16 765,8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16 765,8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16 765,8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Издръжка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9 259,0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14 070,5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5 888,5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6 223,8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6 223,8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6 223,8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182,9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297,5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335,3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Ведомствени разходи по други бюджети и сметки за средства от ЕС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339,6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281,9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23,8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Издръжка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339,6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246,5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От тях за: *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Отчет СЕС - РА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339,6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281,9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45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Администрирани разходни параграфи по бюджета на ПРБ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**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38,7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43,0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43,4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43,4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43,4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43,4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Разходи за членски внос и участие в нетърговски организации и дейности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38,7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43,0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43,4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43,4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43,4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43,4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 тях за: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69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Разходи за членски внос в Организация по прехрана и земеделие на Обединените нации (FAO) (§46-00)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4,4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4,4 </w:t>
            </w:r>
          </w:p>
        </w:tc>
      </w:tr>
      <w:tr w:rsidR="004840A7" w:rsidTr="004840A7">
        <w:trPr>
          <w:trHeight w:val="9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Разходи за членски внос  в Международната асоциация на семетестващите лаборатории (ISTA) (§46-00)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6,7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6,7 </w:t>
            </w:r>
          </w:p>
        </w:tc>
      </w:tr>
      <w:tr w:rsidR="004840A7" w:rsidTr="004840A7">
        <w:trPr>
          <w:trHeight w:val="9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Разходи за членски внос  в Организацията за икономическо   сътрудничество и развитие (OECD) (§46-00)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2,7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2,7 </w:t>
            </w:r>
          </w:p>
        </w:tc>
      </w:tr>
      <w:tr w:rsidR="004840A7" w:rsidTr="004840A7">
        <w:trPr>
          <w:trHeight w:val="69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Разходи за членски внос  в Службата на Общността за сортовете растения (CPVO) (§46-00)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2,4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2,4 </w:t>
            </w:r>
          </w:p>
        </w:tc>
      </w:tr>
      <w:tr w:rsidR="004840A7" w:rsidTr="004840A7">
        <w:trPr>
          <w:trHeight w:val="69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Разходи за членски внос  в Международна организация по лозата и виното (OIV) (§46-00)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26,1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27,2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27,2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27,2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27,2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27,2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66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ІІІ.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Администрирани разходни параграфи по други бюджети и сметки за средства от ЕС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**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администрирани разходи (ІІ.+ІІІ.):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38,7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43,0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43,4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43,4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43,4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43,4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разходи по бюджета (І.1+ІІ.):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21 385,2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28 491,1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20 937,7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23 033,0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23 033,0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23 033,0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разходи (І.+ІІ.+ІІІ.):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21 724,8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28 773,0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20 937,7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23 033,0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23 033,0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23 033,0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Численост на щатния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1 221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1 217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1 281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1 281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1 281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1 281</w:t>
            </w:r>
          </w:p>
        </w:tc>
      </w:tr>
    </w:tbl>
    <w:p w:rsidR="007C154E" w:rsidRPr="004F571B" w:rsidRDefault="007C154E" w:rsidP="00E75E75">
      <w:pPr>
        <w:ind w:firstLine="540"/>
        <w:jc w:val="both"/>
        <w:rPr>
          <w:noProof/>
          <w:sz w:val="20"/>
          <w:szCs w:val="20"/>
          <w:lang w:val="bg-BG"/>
        </w:rPr>
      </w:pPr>
    </w:p>
    <w:p w:rsidR="00CF4FBE" w:rsidRPr="004F571B" w:rsidRDefault="00CF4FBE" w:rsidP="00E75E75">
      <w:pPr>
        <w:ind w:firstLine="540"/>
        <w:jc w:val="both"/>
        <w:rPr>
          <w:noProof/>
          <w:sz w:val="20"/>
          <w:szCs w:val="20"/>
          <w:lang w:val="bg-BG"/>
        </w:rPr>
      </w:pPr>
    </w:p>
    <w:p w:rsidR="00CF4FBE" w:rsidRPr="004F571B" w:rsidRDefault="00CF4FBE" w:rsidP="00E75E75">
      <w:pPr>
        <w:ind w:firstLine="540"/>
        <w:jc w:val="both"/>
        <w:rPr>
          <w:noProof/>
          <w:sz w:val="20"/>
          <w:szCs w:val="20"/>
          <w:lang w:val="bg-BG"/>
        </w:rPr>
      </w:pPr>
    </w:p>
    <w:p w:rsidR="00DC2630" w:rsidRPr="004F571B" w:rsidRDefault="00BB1786" w:rsidP="002F7141">
      <w:pPr>
        <w:pStyle w:val="Heading1"/>
        <w:numPr>
          <w:ilvl w:val="1"/>
          <w:numId w:val="6"/>
        </w:numPr>
        <w:rPr>
          <w:noProof/>
          <w:sz w:val="20"/>
          <w:lang w:val="bg-BG"/>
        </w:rPr>
      </w:pPr>
      <w:bookmarkStart w:id="15" w:name="_Toc212813960"/>
      <w:r w:rsidRPr="004F571B">
        <w:rPr>
          <w:noProof/>
          <w:sz w:val="20"/>
          <w:lang w:val="bg-BG"/>
        </w:rPr>
        <w:t xml:space="preserve">2200.01.04 - </w:t>
      </w:r>
      <w:r w:rsidR="00DC2630" w:rsidRPr="004F571B">
        <w:rPr>
          <w:noProof/>
          <w:sz w:val="20"/>
          <w:lang w:val="bg-BG"/>
        </w:rPr>
        <w:t>БЮДЖЕТНА ПРОГРАМА „ХИДРОМЕЛИОРАЦИИ”</w:t>
      </w:r>
      <w:bookmarkEnd w:id="15"/>
    </w:p>
    <w:p w:rsidR="00DC2630" w:rsidRPr="004F571B" w:rsidRDefault="00DC2630" w:rsidP="00E36B72">
      <w:pPr>
        <w:spacing w:before="120" w:after="120"/>
        <w:jc w:val="both"/>
        <w:rPr>
          <w:b/>
          <w:noProof/>
          <w:sz w:val="20"/>
          <w:szCs w:val="20"/>
          <w:lang w:val="bg-BG"/>
        </w:rPr>
      </w:pPr>
    </w:p>
    <w:p w:rsidR="00E36B72" w:rsidRPr="004F571B" w:rsidRDefault="00E36B72" w:rsidP="00A35171">
      <w:pPr>
        <w:spacing w:before="120" w:after="120"/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Цели на </w:t>
      </w:r>
      <w:r w:rsidR="00B32172" w:rsidRPr="004F571B">
        <w:rPr>
          <w:b/>
          <w:i/>
          <w:noProof/>
          <w:sz w:val="20"/>
          <w:szCs w:val="20"/>
          <w:u w:val="single"/>
          <w:lang w:val="bg-BG"/>
        </w:rPr>
        <w:t xml:space="preserve">бюджетната </w:t>
      </w:r>
      <w:r w:rsidRPr="004F571B">
        <w:rPr>
          <w:b/>
          <w:i/>
          <w:noProof/>
          <w:sz w:val="20"/>
          <w:szCs w:val="20"/>
          <w:u w:val="single"/>
          <w:lang w:val="bg-BG"/>
        </w:rPr>
        <w:t>програма</w:t>
      </w:r>
    </w:p>
    <w:p w:rsidR="00931CC1" w:rsidRPr="004F571B" w:rsidRDefault="00931CC1" w:rsidP="00A34D2D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Създаване на условия за устойчиво, конкурентноспособно и екологично поливно земеделие посредством възстановяването, разширяването и модернизирането на хидромелиоративната инфраструктура. Осъществяване на функциите за регулиране на дейностите по напояване, отводняване, </w:t>
      </w:r>
      <w:r w:rsidRPr="004F571B">
        <w:rPr>
          <w:noProof/>
          <w:sz w:val="20"/>
          <w:szCs w:val="20"/>
          <w:lang w:val="bg-BG"/>
        </w:rPr>
        <w:lastRenderedPageBreak/>
        <w:t>предпазване от заливане, защита от вредното въздействие на водите извън населените места, подпомагане на министъра на земеделието</w:t>
      </w:r>
      <w:r w:rsidR="002F3745" w:rsidRPr="004F571B">
        <w:rPr>
          <w:noProof/>
          <w:sz w:val="20"/>
          <w:szCs w:val="20"/>
          <w:lang w:val="bg-BG"/>
        </w:rPr>
        <w:t xml:space="preserve"> и храните</w:t>
      </w:r>
      <w:r w:rsidRPr="004F571B">
        <w:rPr>
          <w:noProof/>
          <w:sz w:val="20"/>
          <w:szCs w:val="20"/>
          <w:lang w:val="bg-BG"/>
        </w:rPr>
        <w:t xml:space="preserve"> при провеждането на политиката в областта на хидромелиорациите и образуването на сдруженията за напояване.</w:t>
      </w:r>
    </w:p>
    <w:p w:rsidR="00E92000" w:rsidRPr="004F571B" w:rsidRDefault="00E92000" w:rsidP="00A35171">
      <w:pPr>
        <w:spacing w:before="120" w:after="120"/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525E32" w:rsidRPr="004F571B" w:rsidRDefault="00525E32" w:rsidP="00A35171">
      <w:pPr>
        <w:spacing w:before="120" w:after="120"/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Целеви стойности по показателите за изпълнение</w:t>
      </w:r>
    </w:p>
    <w:p w:rsidR="009E2E64" w:rsidRPr="004F571B" w:rsidRDefault="009E2E64" w:rsidP="009E2E64">
      <w:pPr>
        <w:ind w:firstLine="567"/>
        <w:jc w:val="both"/>
        <w:rPr>
          <w:noProof/>
          <w:sz w:val="20"/>
          <w:szCs w:val="20"/>
          <w:highlight w:val="green"/>
          <w:lang w:val="bg-BG"/>
        </w:rPr>
      </w:pPr>
    </w:p>
    <w:tbl>
      <w:tblPr>
        <w:tblW w:w="8660" w:type="dxa"/>
        <w:jc w:val="center"/>
        <w:tblLook w:val="04A0" w:firstRow="1" w:lastRow="0" w:firstColumn="1" w:lastColumn="0" w:noHBand="0" w:noVBand="1"/>
      </w:tblPr>
      <w:tblGrid>
        <w:gridCol w:w="417"/>
        <w:gridCol w:w="3087"/>
        <w:gridCol w:w="1385"/>
        <w:gridCol w:w="1257"/>
        <w:gridCol w:w="1257"/>
        <w:gridCol w:w="1257"/>
      </w:tblGrid>
      <w:tr w:rsidR="00E807A6" w:rsidRPr="004F571B" w:rsidTr="00E807A6">
        <w:trPr>
          <w:trHeight w:val="255"/>
          <w:jc w:val="center"/>
        </w:trPr>
        <w:tc>
          <w:tcPr>
            <w:tcW w:w="3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ПОКАЗАТЕЛИТЕ ЗА ИЗПЪЛНЕНИЕ</w:t>
            </w:r>
          </w:p>
        </w:tc>
        <w:tc>
          <w:tcPr>
            <w:tcW w:w="49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Целева стойност</w:t>
            </w:r>
          </w:p>
        </w:tc>
      </w:tr>
      <w:tr w:rsidR="00E807A6" w:rsidRPr="004F571B" w:rsidTr="00E807A6">
        <w:trPr>
          <w:trHeight w:val="619"/>
          <w:jc w:val="center"/>
        </w:trPr>
        <w:tc>
          <w:tcPr>
            <w:tcW w:w="3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Бюджетна програма - 2200.01.04 - "Хидромелиорации"</w:t>
            </w:r>
          </w:p>
        </w:tc>
        <w:tc>
          <w:tcPr>
            <w:tcW w:w="49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7A6" w:rsidRPr="004F571B" w:rsidRDefault="00E807A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807A6" w:rsidRPr="004F571B" w:rsidTr="00E807A6">
        <w:trPr>
          <w:trHeight w:val="255"/>
          <w:jc w:val="center"/>
        </w:trPr>
        <w:tc>
          <w:tcPr>
            <w:tcW w:w="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Показатели за изпълнение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Мерна единица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Проект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 xml:space="preserve">Прогноза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 xml:space="preserve">Прогноза  </w:t>
            </w:r>
          </w:p>
        </w:tc>
      </w:tr>
      <w:tr w:rsidR="00E807A6" w:rsidRPr="004F571B" w:rsidTr="00E807A6">
        <w:trPr>
          <w:trHeight w:val="255"/>
          <w:jc w:val="center"/>
        </w:trPr>
        <w:tc>
          <w:tcPr>
            <w:tcW w:w="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7A6" w:rsidRPr="004F571B" w:rsidRDefault="00E807A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7A6" w:rsidRPr="004F571B" w:rsidRDefault="00E807A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7A6" w:rsidRPr="004F571B" w:rsidRDefault="00E807A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2026 г.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2027 г.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2028 г.</w:t>
            </w:r>
          </w:p>
        </w:tc>
      </w:tr>
      <w:tr w:rsidR="00E807A6" w:rsidRPr="004F571B" w:rsidTr="00E807A6">
        <w:trPr>
          <w:trHeight w:val="178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Изготвени предложения за проектиране за извършване на ремонтни дейности на 19 комплексни и значими язовири -  публична държавна собственост с предоставени права за управление на МЗХ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Времеви показатели за изпълнение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Ежегодно</w:t>
            </w:r>
          </w:p>
        </w:tc>
      </w:tr>
      <w:tr w:rsidR="00E807A6" w:rsidRPr="004F571B" w:rsidTr="00E807A6">
        <w:trPr>
          <w:trHeight w:val="1751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Извършени основни ремонти на язовирните стени и прилежащите им съоръжения на  19 комплексни и значими язовири -  публична държавна собственост с предоставени права за управление на МЗХ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извършени ремонти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</w:tr>
      <w:tr w:rsidR="00E807A6" w:rsidRPr="004F571B" w:rsidTr="00E807A6">
        <w:trPr>
          <w:trHeight w:val="1408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Извършени подводни водолазни огледи  със заснемане на всички съоръжения на 19 язовира – публична държавна собственост, с предоставени права за управление на МЗХ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извършени водолазни огледи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0</w:t>
            </w:r>
          </w:p>
        </w:tc>
      </w:tr>
      <w:tr w:rsidR="00E807A6" w:rsidRPr="004F571B" w:rsidTr="00E807A6">
        <w:trPr>
          <w:trHeight w:val="1399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Осигурена физическа охрана и видеонаблюдение на 19 комплексни и значими язовири - публична държавна собственост с предоставени права за управление на МЗХ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Времеви показатели за изпълнение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Ежедневно наблюдение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Ежедневно наблюдение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Ежедневно наблюдение</w:t>
            </w:r>
          </w:p>
        </w:tc>
      </w:tr>
      <w:tr w:rsidR="00E807A6" w:rsidRPr="004F571B" w:rsidTr="00E807A6">
        <w:trPr>
          <w:trHeight w:val="153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Извършени технически прегледи на състоянието на язовирните стени и съоръженията към тях на 19 комплексни и значими язовири -  публична държавна собственост с предоставени права за управление на МЗХ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извършени прегледи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38</w:t>
            </w:r>
          </w:p>
        </w:tc>
      </w:tr>
    </w:tbl>
    <w:p w:rsidR="009E2E64" w:rsidRPr="004F571B" w:rsidRDefault="009E2E64" w:rsidP="009E2E64">
      <w:pPr>
        <w:ind w:firstLine="567"/>
        <w:jc w:val="both"/>
        <w:rPr>
          <w:noProof/>
          <w:sz w:val="20"/>
          <w:szCs w:val="20"/>
          <w:highlight w:val="yellow"/>
          <w:lang w:val="bg-BG"/>
        </w:rPr>
      </w:pPr>
    </w:p>
    <w:p w:rsidR="00525E32" w:rsidRPr="004F571B" w:rsidRDefault="00525E32" w:rsidP="00525E32">
      <w:pPr>
        <w:spacing w:before="120" w:after="120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525E32" w:rsidRPr="004F571B" w:rsidRDefault="00525E32" w:rsidP="00A35171">
      <w:pPr>
        <w:spacing w:before="120" w:after="120"/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Външни фактори, които могат да окажат въздействие върху постигането на целите на програмата</w:t>
      </w:r>
    </w:p>
    <w:p w:rsidR="00525E32" w:rsidRPr="004F571B" w:rsidRDefault="00525E32" w:rsidP="00525E32">
      <w:pPr>
        <w:spacing w:before="120" w:after="120"/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Неблагоприятни климатични условия и финансова необезпеченост.</w:t>
      </w:r>
    </w:p>
    <w:p w:rsidR="00525E32" w:rsidRPr="004F571B" w:rsidRDefault="00525E32" w:rsidP="00525E32">
      <w:pPr>
        <w:spacing w:before="120" w:after="120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525E32" w:rsidRPr="004F571B" w:rsidRDefault="00525E32" w:rsidP="00A35171">
      <w:pPr>
        <w:spacing w:before="120" w:after="120"/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Информация за наличността и качеството на данните</w:t>
      </w:r>
    </w:p>
    <w:p w:rsidR="00525E32" w:rsidRPr="004F571B" w:rsidRDefault="00525E32" w:rsidP="00525E32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Данните са налични и се съхраняват в отговорните за изпълнението на програмата структури.</w:t>
      </w:r>
    </w:p>
    <w:p w:rsidR="00525E32" w:rsidRPr="004F571B" w:rsidRDefault="00525E32" w:rsidP="00800E9C">
      <w:pPr>
        <w:spacing w:before="120" w:after="120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800E9C" w:rsidRPr="004F571B" w:rsidRDefault="00800E9C" w:rsidP="00A35171">
      <w:pPr>
        <w:spacing w:before="120" w:after="120"/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Предоставяни</w:t>
      </w:r>
      <w:r w:rsidR="00B32172" w:rsidRPr="004F571B">
        <w:rPr>
          <w:b/>
          <w:i/>
          <w:noProof/>
          <w:sz w:val="20"/>
          <w:szCs w:val="20"/>
          <w:u w:val="single"/>
          <w:lang w:val="bg-BG"/>
        </w:rPr>
        <w:t xml:space="preserve"> по програмата</w:t>
      </w:r>
      <w:r w:rsidR="00104A72" w:rsidRPr="004F571B">
        <w:rPr>
          <w:b/>
          <w:i/>
          <w:noProof/>
          <w:sz w:val="20"/>
          <w:szCs w:val="20"/>
          <w:u w:val="single"/>
          <w:lang w:val="bg-BG"/>
        </w:rPr>
        <w:t xml:space="preserve"> продукти/услуги </w:t>
      </w:r>
    </w:p>
    <w:p w:rsidR="00F02B27" w:rsidRPr="004F571B" w:rsidRDefault="00F02B27" w:rsidP="00D82974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lastRenderedPageBreak/>
        <w:t>Организация, ръководство и контрол при изпълнението на дейностите по напояване на земеделските земи;</w:t>
      </w:r>
    </w:p>
    <w:p w:rsidR="00F02B27" w:rsidRPr="004F571B" w:rsidRDefault="00F02B27" w:rsidP="00D82974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Организация и координация на дейността по разработване на проекти и програми за развитие на хидромелиорациите, вкл. за изграждане, ремонт и поддържане на хидромелиоративния фонд;</w:t>
      </w:r>
    </w:p>
    <w:p w:rsidR="00F02B27" w:rsidRPr="004F571B" w:rsidRDefault="00F02B27" w:rsidP="00D82974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Организиране и участие в разработването на националния водностопански план и в съставянето на водните и водностопанските баланси на страната в частта им, свързана с напояването;</w:t>
      </w:r>
    </w:p>
    <w:p w:rsidR="00F02B27" w:rsidRPr="004F571B" w:rsidRDefault="00F02B27" w:rsidP="00D82974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Организиране на процеса на учредяване на сдруженията за напояване и подпомагане дейността им;</w:t>
      </w:r>
    </w:p>
    <w:p w:rsidR="00F02B27" w:rsidRPr="004F571B" w:rsidRDefault="00F02B27" w:rsidP="00D82974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Организиране на контрола по поддържането на язовирите и обектите за предпазване от вредното въздействие на водите, публична държавна собственост;</w:t>
      </w:r>
    </w:p>
    <w:p w:rsidR="00F02B27" w:rsidRPr="004F571B" w:rsidRDefault="00F02B27" w:rsidP="00D82974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Организиране и контрол на охраната на язовирите, публична държавна собственост, управлявани от Министерството на земеделието</w:t>
      </w:r>
      <w:r w:rsidR="009A5D89" w:rsidRPr="004F571B">
        <w:rPr>
          <w:noProof/>
          <w:sz w:val="20"/>
          <w:szCs w:val="20"/>
          <w:lang w:val="bg-BG"/>
        </w:rPr>
        <w:t xml:space="preserve"> и храните</w:t>
      </w:r>
      <w:r w:rsidRPr="004F571B">
        <w:rPr>
          <w:noProof/>
          <w:sz w:val="20"/>
          <w:szCs w:val="20"/>
          <w:lang w:val="bg-BG"/>
        </w:rPr>
        <w:t>;</w:t>
      </w:r>
    </w:p>
    <w:p w:rsidR="00243CB7" w:rsidRPr="004F571B" w:rsidRDefault="00F02B27" w:rsidP="00D82974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Поддържане на регистър на сдруженията за напояване.</w:t>
      </w:r>
    </w:p>
    <w:p w:rsidR="00F02B27" w:rsidRPr="004F571B" w:rsidRDefault="00F02B27" w:rsidP="00D82974">
      <w:pPr>
        <w:ind w:firstLine="567"/>
        <w:jc w:val="both"/>
        <w:rPr>
          <w:noProof/>
          <w:sz w:val="20"/>
          <w:szCs w:val="20"/>
          <w:lang w:val="bg-BG"/>
        </w:rPr>
      </w:pPr>
    </w:p>
    <w:p w:rsidR="00E36B72" w:rsidRPr="004F571B" w:rsidRDefault="00E36B72" w:rsidP="00D82974">
      <w:pPr>
        <w:spacing w:before="120" w:after="120"/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Организационни структури, участващи в програмата</w:t>
      </w:r>
    </w:p>
    <w:p w:rsidR="00015EBE" w:rsidRPr="004F571B" w:rsidRDefault="00B32172" w:rsidP="00D82974">
      <w:pPr>
        <w:spacing w:before="120" w:after="120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Дирекция „Хидромелиорации</w:t>
      </w:r>
      <w:r w:rsidR="00015EBE" w:rsidRPr="004F571B">
        <w:rPr>
          <w:noProof/>
          <w:sz w:val="20"/>
          <w:szCs w:val="20"/>
          <w:lang w:val="bg-BG"/>
        </w:rPr>
        <w:t>”</w:t>
      </w:r>
    </w:p>
    <w:p w:rsidR="00E36B72" w:rsidRPr="004F571B" w:rsidRDefault="00E36B72" w:rsidP="00D82974">
      <w:pPr>
        <w:spacing w:before="120" w:after="120"/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Отговорност за изпълнението на програмата</w:t>
      </w:r>
    </w:p>
    <w:p w:rsidR="0020740A" w:rsidRPr="004F571B" w:rsidRDefault="0020740A" w:rsidP="00D82974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Изпълнението на програмата се ръководи от ресорен заместник-министър. Отговорност за изпълнение на програмата носят ръководителите на структурите, участващи в нея.</w:t>
      </w:r>
    </w:p>
    <w:p w:rsidR="00DC2630" w:rsidRPr="004F571B" w:rsidRDefault="00DC2630" w:rsidP="00A34D2D">
      <w:pPr>
        <w:ind w:firstLine="567"/>
        <w:rPr>
          <w:noProof/>
          <w:sz w:val="20"/>
          <w:szCs w:val="20"/>
          <w:lang w:val="bg-BG"/>
        </w:rPr>
      </w:pPr>
    </w:p>
    <w:p w:rsidR="00AC1367" w:rsidRPr="004F571B" w:rsidRDefault="00AC1367" w:rsidP="00D779C0">
      <w:pPr>
        <w:ind w:firstLine="709"/>
        <w:jc w:val="both"/>
        <w:rPr>
          <w:b/>
          <w:bCs/>
          <w:noProof/>
          <w:sz w:val="20"/>
          <w:szCs w:val="20"/>
          <w:highlight w:val="cyan"/>
          <w:lang w:val="bg-BG"/>
        </w:rPr>
      </w:pPr>
    </w:p>
    <w:p w:rsidR="00D779C0" w:rsidRPr="00390943" w:rsidRDefault="00D779C0" w:rsidP="00D779C0">
      <w:pPr>
        <w:ind w:firstLine="709"/>
        <w:jc w:val="both"/>
        <w:rPr>
          <w:b/>
          <w:bCs/>
          <w:i/>
          <w:noProof/>
          <w:sz w:val="20"/>
          <w:szCs w:val="20"/>
          <w:lang w:val="bg-BG"/>
        </w:rPr>
      </w:pPr>
      <w:r w:rsidRPr="00390943">
        <w:rPr>
          <w:b/>
          <w:bCs/>
          <w:i/>
          <w:noProof/>
          <w:sz w:val="20"/>
          <w:szCs w:val="20"/>
        </w:rPr>
        <w:t xml:space="preserve">Бюджетна прогноза по ведомствени и администрирани разходни параграфи на програмата   (в хил. </w:t>
      </w:r>
      <w:r w:rsidR="00D15C50" w:rsidRPr="00390943">
        <w:rPr>
          <w:b/>
          <w:bCs/>
          <w:i/>
          <w:noProof/>
          <w:sz w:val="20"/>
          <w:szCs w:val="20"/>
          <w:lang w:val="bg-BG"/>
        </w:rPr>
        <w:t>евро</w:t>
      </w:r>
      <w:r w:rsidRPr="00390943">
        <w:rPr>
          <w:b/>
          <w:bCs/>
          <w:i/>
          <w:noProof/>
          <w:sz w:val="20"/>
          <w:szCs w:val="20"/>
        </w:rPr>
        <w:t>)</w:t>
      </w:r>
    </w:p>
    <w:p w:rsidR="00CF4FBE" w:rsidRPr="004F571B" w:rsidRDefault="00CF4FBE" w:rsidP="00D779C0">
      <w:pPr>
        <w:ind w:firstLine="709"/>
        <w:jc w:val="both"/>
        <w:rPr>
          <w:b/>
          <w:bCs/>
          <w:noProof/>
          <w:sz w:val="20"/>
          <w:szCs w:val="20"/>
          <w:lang w:val="bg-BG"/>
        </w:rPr>
      </w:pPr>
    </w:p>
    <w:tbl>
      <w:tblPr>
        <w:tblW w:w="10240" w:type="dxa"/>
        <w:jc w:val="center"/>
        <w:tblLook w:val="04A0" w:firstRow="1" w:lastRow="0" w:firstColumn="1" w:lastColumn="0" w:noHBand="0" w:noVBand="1"/>
      </w:tblPr>
      <w:tblGrid>
        <w:gridCol w:w="443"/>
        <w:gridCol w:w="3095"/>
        <w:gridCol w:w="1053"/>
        <w:gridCol w:w="1053"/>
        <w:gridCol w:w="1053"/>
        <w:gridCol w:w="1173"/>
        <w:gridCol w:w="1195"/>
        <w:gridCol w:w="1175"/>
      </w:tblGrid>
      <w:tr w:rsidR="004840A7" w:rsidTr="004840A7">
        <w:trPr>
          <w:trHeight w:val="420"/>
          <w:jc w:val="center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3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2200.01.04 Бюджетна програма „Хидромелиорации“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Отчет 2023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Отчет 2024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Закон  2025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Проект 2026 г.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Прогноза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Прогноза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2027 г.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2028 г.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ведомствени разходи: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3 784,1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2 516,6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4 446,1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6 384,4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6 214,7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6 917,6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178,5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312,4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165,7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202,2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202,2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202,2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Издръжка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1 213,6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1 910,6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1 590,1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5 090,9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2 228,2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1 590,1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2 392,0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293,6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2 690,3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1 091,3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3 784,3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5 125,3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Ведомствени разходи по бюджета на ПРБ: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3 784,1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2 516,6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4 446,1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6 384,4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6 214,7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6 917,6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178,5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312,4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165,7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202,2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202,2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202,2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Издръжка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1 213,6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1 910,6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1 590,1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5 090,9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2 228,2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1 590,1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2 392,0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293,6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2 690,3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1 091,3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3 784,3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5 125,3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Ведомствени разходи по други бюджети и сметки за средства от ЕС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45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Администрирани разходни параграфи по бюджета на ПРБ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**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12 958,5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14 980,9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14 980,9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14 980,9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14 980,9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14 980,9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Субсидии и други текущи трансфери за нефинансови предприятия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12 958,5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14 980,9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14 980,9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14 980,9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14 980,9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14 980,9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 тях за: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9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Субсидии за извършване на обществена услуга за защита от вредното въздействие на водите, възложена на „Напоителни системи“ ЕАД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12 958,5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14 980,9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14 980,9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14 980,9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14 980,9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14 980,9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66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ІІІ.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Администрирани разходни параграфи по други бюджети и сметки за средства от ЕС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**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администрирани разходи (ІІ.+ІІІ.):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12 958,5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14 980,9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14 980,9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14 980,9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14 980,9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14 980,9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разходи по бюджета (І.1+ІІ.):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16 742,6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17 497,5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19 427,0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21 365,3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21 195,6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21 898,5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разходи (І.+ІІ.+ІІІ.):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16 742,6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17 497,5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19 427,0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21 365,3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21 195,6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21 898,5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Численост на щатния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</w:tr>
    </w:tbl>
    <w:p w:rsidR="00B851FE" w:rsidRPr="004F571B" w:rsidRDefault="00B851FE" w:rsidP="00931CC1">
      <w:pPr>
        <w:ind w:firstLine="708"/>
        <w:rPr>
          <w:noProof/>
          <w:sz w:val="20"/>
          <w:szCs w:val="20"/>
          <w:highlight w:val="yellow"/>
          <w:lang w:val="bg-BG"/>
        </w:rPr>
      </w:pPr>
    </w:p>
    <w:p w:rsidR="00B851FE" w:rsidRPr="004F571B" w:rsidRDefault="00B851FE" w:rsidP="00931CC1">
      <w:pPr>
        <w:ind w:firstLine="708"/>
        <w:rPr>
          <w:noProof/>
          <w:sz w:val="20"/>
          <w:szCs w:val="20"/>
          <w:highlight w:val="yellow"/>
          <w:lang w:val="bg-BG"/>
        </w:rPr>
      </w:pPr>
    </w:p>
    <w:p w:rsidR="000F2E4D" w:rsidRPr="004F571B" w:rsidRDefault="000F2E4D" w:rsidP="00931CC1">
      <w:pPr>
        <w:ind w:firstLine="708"/>
        <w:rPr>
          <w:noProof/>
          <w:sz w:val="20"/>
          <w:szCs w:val="20"/>
          <w:highlight w:val="yellow"/>
          <w:lang w:val="bg-BG"/>
        </w:rPr>
      </w:pPr>
    </w:p>
    <w:p w:rsidR="00B915C6" w:rsidRPr="004F571B" w:rsidRDefault="00BB1786" w:rsidP="006228CA">
      <w:pPr>
        <w:pStyle w:val="Heading1"/>
        <w:numPr>
          <w:ilvl w:val="1"/>
          <w:numId w:val="6"/>
        </w:numPr>
        <w:rPr>
          <w:noProof/>
          <w:sz w:val="20"/>
          <w:lang w:val="bg-BG"/>
        </w:rPr>
      </w:pPr>
      <w:bookmarkStart w:id="16" w:name="_Toc212813961"/>
      <w:r w:rsidRPr="004F571B">
        <w:rPr>
          <w:noProof/>
          <w:sz w:val="20"/>
          <w:lang w:val="bg-BG"/>
        </w:rPr>
        <w:t xml:space="preserve">2200.01.05 - </w:t>
      </w:r>
      <w:r w:rsidR="006A38E7" w:rsidRPr="004F571B">
        <w:rPr>
          <w:noProof/>
          <w:sz w:val="20"/>
          <w:lang w:val="bg-BG"/>
        </w:rPr>
        <w:t>БЮДЖЕТНА ПРОГРАМА „ЖИВОТНОВЪДСТВО”</w:t>
      </w:r>
      <w:bookmarkEnd w:id="16"/>
    </w:p>
    <w:p w:rsidR="00A0539C" w:rsidRPr="004F571B" w:rsidRDefault="00A0539C" w:rsidP="00A0539C">
      <w:pPr>
        <w:rPr>
          <w:sz w:val="20"/>
          <w:szCs w:val="20"/>
          <w:lang w:val="bg-BG"/>
        </w:rPr>
      </w:pPr>
    </w:p>
    <w:p w:rsidR="006A38E7" w:rsidRPr="004F571B" w:rsidRDefault="006A38E7" w:rsidP="00B915C6">
      <w:pPr>
        <w:jc w:val="both"/>
        <w:rPr>
          <w:b/>
          <w:i/>
          <w:noProof/>
          <w:sz w:val="20"/>
          <w:szCs w:val="20"/>
          <w:lang w:val="bg-BG"/>
        </w:rPr>
      </w:pPr>
    </w:p>
    <w:p w:rsidR="00C17D37" w:rsidRPr="004F571B" w:rsidRDefault="00B915C6" w:rsidP="009A0D50">
      <w:pPr>
        <w:ind w:firstLine="567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Цели на </w:t>
      </w:r>
      <w:r w:rsidR="008C18EB" w:rsidRPr="004F571B">
        <w:rPr>
          <w:b/>
          <w:i/>
          <w:noProof/>
          <w:sz w:val="20"/>
          <w:szCs w:val="20"/>
          <w:u w:val="single"/>
          <w:lang w:val="bg-BG"/>
        </w:rPr>
        <w:t xml:space="preserve">бюджетната </w:t>
      </w:r>
      <w:r w:rsidRPr="004F571B">
        <w:rPr>
          <w:b/>
          <w:i/>
          <w:noProof/>
          <w:sz w:val="20"/>
          <w:szCs w:val="20"/>
          <w:u w:val="single"/>
          <w:lang w:val="bg-BG"/>
        </w:rPr>
        <w:t>програма</w:t>
      </w:r>
    </w:p>
    <w:p w:rsidR="00B915C6" w:rsidRPr="004F571B" w:rsidRDefault="00B915C6" w:rsidP="00B915C6">
      <w:pPr>
        <w:rPr>
          <w:b/>
          <w:i/>
          <w:noProof/>
          <w:sz w:val="20"/>
          <w:szCs w:val="20"/>
          <w:u w:val="single"/>
          <w:lang w:val="bg-BG"/>
        </w:rPr>
      </w:pPr>
    </w:p>
    <w:p w:rsidR="00F02B27" w:rsidRPr="004F571B" w:rsidRDefault="00F02B27" w:rsidP="00F02B27">
      <w:pPr>
        <w:ind w:firstLine="567"/>
        <w:jc w:val="both"/>
        <w:rPr>
          <w:bCs/>
          <w:noProof/>
          <w:sz w:val="20"/>
          <w:szCs w:val="20"/>
          <w:lang w:val="bg-BG"/>
        </w:rPr>
      </w:pPr>
      <w:r w:rsidRPr="004F571B">
        <w:rPr>
          <w:bCs/>
          <w:noProof/>
          <w:sz w:val="20"/>
          <w:szCs w:val="20"/>
          <w:lang w:val="bg-BG"/>
        </w:rPr>
        <w:t>Осигуряване съхранение, подобряване и ефективно управление на генетичните ресурси на национално ниво. Обединяване възможностите на частния бизнес, научните институти и държавните структури, имащи отношение към генетичното разнообразие в страната, за запазване неговия облик, видово и породно разнообразие.</w:t>
      </w:r>
    </w:p>
    <w:p w:rsidR="00F02B27" w:rsidRPr="004F571B" w:rsidRDefault="00F02B27" w:rsidP="00F02B27">
      <w:pPr>
        <w:ind w:firstLine="567"/>
        <w:jc w:val="both"/>
        <w:rPr>
          <w:bCs/>
          <w:noProof/>
          <w:sz w:val="20"/>
          <w:szCs w:val="20"/>
          <w:lang w:val="bg-BG"/>
        </w:rPr>
      </w:pPr>
      <w:r w:rsidRPr="004F571B">
        <w:rPr>
          <w:bCs/>
          <w:noProof/>
          <w:sz w:val="20"/>
          <w:szCs w:val="20"/>
          <w:lang w:val="bg-BG"/>
        </w:rPr>
        <w:t xml:space="preserve">Подобряване координирането и контрола на развъдната дейност. </w:t>
      </w:r>
    </w:p>
    <w:p w:rsidR="00F02B27" w:rsidRPr="004F571B" w:rsidRDefault="00F02B27" w:rsidP="00F02B27">
      <w:pPr>
        <w:ind w:firstLine="567"/>
        <w:jc w:val="both"/>
        <w:rPr>
          <w:bCs/>
          <w:noProof/>
          <w:sz w:val="20"/>
          <w:szCs w:val="20"/>
          <w:lang w:val="bg-BG"/>
        </w:rPr>
      </w:pPr>
      <w:r w:rsidRPr="004F571B">
        <w:rPr>
          <w:bCs/>
          <w:noProof/>
          <w:sz w:val="20"/>
          <w:szCs w:val="20"/>
          <w:lang w:val="bg-BG"/>
        </w:rPr>
        <w:t xml:space="preserve">Оптимизиране на условията за високоефективно, конкурентноспособно и качествено производство на животински продукти, като цяло, в това число спазване на  европейските норми, при организиране на развъдната дейност. </w:t>
      </w:r>
    </w:p>
    <w:p w:rsidR="00A34D2D" w:rsidRPr="004F571B" w:rsidRDefault="00F02B27" w:rsidP="00F02B27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Cs/>
          <w:noProof/>
          <w:sz w:val="20"/>
          <w:szCs w:val="20"/>
          <w:lang w:val="bg-BG"/>
        </w:rPr>
        <w:t>Подобряване качеството на консултантските услуги на фермери, развъдни организации, неправителствени организации и др., по въпросите на развъдната дейност, технологията за отглеждане, хранене и възпроизводство на разплодни животни.</w:t>
      </w:r>
    </w:p>
    <w:p w:rsidR="00026F95" w:rsidRPr="004F571B" w:rsidRDefault="00026F95" w:rsidP="009A0D50">
      <w:pPr>
        <w:spacing w:before="120" w:after="120"/>
        <w:ind w:firstLine="567"/>
        <w:jc w:val="both"/>
        <w:rPr>
          <w:b/>
          <w:i/>
          <w:noProof/>
          <w:sz w:val="20"/>
          <w:szCs w:val="20"/>
          <w:u w:val="single"/>
        </w:rPr>
      </w:pPr>
    </w:p>
    <w:p w:rsidR="00104A72" w:rsidRPr="004F571B" w:rsidRDefault="00A34D2D" w:rsidP="009A0D50">
      <w:pPr>
        <w:spacing w:before="120" w:after="120"/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B13923">
        <w:rPr>
          <w:b/>
          <w:i/>
          <w:noProof/>
          <w:sz w:val="20"/>
          <w:szCs w:val="20"/>
          <w:u w:val="single"/>
          <w:lang w:val="bg-BG"/>
        </w:rPr>
        <w:t>Целеви стойности по показателите за изпълнение</w:t>
      </w:r>
    </w:p>
    <w:p w:rsidR="008C18EB" w:rsidRPr="004F571B" w:rsidRDefault="008C18EB" w:rsidP="009A0D50">
      <w:pPr>
        <w:spacing w:before="120" w:after="120"/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tbl>
      <w:tblPr>
        <w:tblW w:w="8660" w:type="dxa"/>
        <w:jc w:val="center"/>
        <w:tblLook w:val="04A0" w:firstRow="1" w:lastRow="0" w:firstColumn="1" w:lastColumn="0" w:noHBand="0" w:noVBand="1"/>
      </w:tblPr>
      <w:tblGrid>
        <w:gridCol w:w="666"/>
        <w:gridCol w:w="3094"/>
        <w:gridCol w:w="1440"/>
        <w:gridCol w:w="1120"/>
        <w:gridCol w:w="1200"/>
        <w:gridCol w:w="1140"/>
      </w:tblGrid>
      <w:tr w:rsidR="00E807A6" w:rsidRPr="004F571B" w:rsidTr="00E807A6">
        <w:trPr>
          <w:trHeight w:val="675"/>
          <w:jc w:val="center"/>
        </w:trPr>
        <w:tc>
          <w:tcPr>
            <w:tcW w:w="3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ПОКАЗАТЕЛИТЕ ЗА ИЗПЪЛНЕНИЕ</w:t>
            </w:r>
          </w:p>
        </w:tc>
        <w:tc>
          <w:tcPr>
            <w:tcW w:w="49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Целева стойност</w:t>
            </w:r>
          </w:p>
        </w:tc>
      </w:tr>
      <w:tr w:rsidR="00E807A6" w:rsidRPr="004F571B" w:rsidTr="00E807A6">
        <w:trPr>
          <w:trHeight w:val="716"/>
          <w:jc w:val="center"/>
        </w:trPr>
        <w:tc>
          <w:tcPr>
            <w:tcW w:w="3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Бюджетна програма - 2200.01.05  - "Животновъдство"</w:t>
            </w:r>
          </w:p>
        </w:tc>
        <w:tc>
          <w:tcPr>
            <w:tcW w:w="49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7A6" w:rsidRPr="004F571B" w:rsidRDefault="00E807A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807A6" w:rsidRPr="004F571B" w:rsidTr="00E807A6">
        <w:trPr>
          <w:trHeight w:val="255"/>
          <w:jc w:val="center"/>
        </w:trPr>
        <w:tc>
          <w:tcPr>
            <w:tcW w:w="4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Показатели за изпълнение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Мерна единица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Проект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 xml:space="preserve">Прогноза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 xml:space="preserve">Прогноза  </w:t>
            </w:r>
          </w:p>
        </w:tc>
      </w:tr>
      <w:tr w:rsidR="00E807A6" w:rsidRPr="004F571B" w:rsidTr="00E807A6">
        <w:trPr>
          <w:trHeight w:val="433"/>
          <w:jc w:val="center"/>
        </w:trPr>
        <w:tc>
          <w:tcPr>
            <w:tcW w:w="4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7A6" w:rsidRPr="004F571B" w:rsidRDefault="00E807A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7A6" w:rsidRPr="004F571B" w:rsidRDefault="00E807A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7A6" w:rsidRPr="004F571B" w:rsidRDefault="00E807A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2026 г.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2027 г.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2028 г.</w:t>
            </w:r>
          </w:p>
        </w:tc>
      </w:tr>
      <w:tr w:rsidR="00E807A6" w:rsidRPr="004F571B" w:rsidTr="00E807A6">
        <w:trPr>
          <w:trHeight w:val="1134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Изготвени проекти на нормативни актове и становища по въпроси, свързани с развъдната дейност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807A6" w:rsidRPr="004F571B" w:rsidTr="00E807A6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Участия в работни групи, касаещи развитието на животновъдството.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807A6" w:rsidRPr="004F571B" w:rsidTr="00E807A6">
        <w:trPr>
          <w:trHeight w:val="76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Изготвени предложения за издаване, отказване и отнемане на разрешения по ЗЖ.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</w:t>
            </w:r>
          </w:p>
        </w:tc>
      </w:tr>
      <w:tr w:rsidR="00E807A6" w:rsidRPr="004F571B" w:rsidTr="00B13923">
        <w:trPr>
          <w:trHeight w:val="557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Организирани и проведени заседания на Съвета по животновъдство, в т.ч. продуктови Консултативни съвети по Мляко и млечни продукти, Месо и яйца, Пчелен мед и пчелни продукти, Коне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807A6" w:rsidRPr="004F571B" w:rsidTr="00E807A6">
        <w:trPr>
          <w:trHeight w:val="79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Подпомогнати Областни консултативни съвети по животновъдство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807A6" w:rsidRPr="004F571B" w:rsidTr="00E807A6">
        <w:trPr>
          <w:trHeight w:val="75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Участие в общи проверки с МОСВ за лицензиране на зоологически градини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807A6" w:rsidRPr="004F571B" w:rsidTr="00E807A6">
        <w:trPr>
          <w:trHeight w:val="8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Извършен мониторинг и инвентаризация на генетичните ресурси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</w:tr>
      <w:tr w:rsidR="00E807A6" w:rsidRPr="004F571B" w:rsidTr="00E807A6">
        <w:trPr>
          <w:trHeight w:val="127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Получени дози семенна течност от отглежданите в Държавните станции за изкуствено осеменяване разплодници от различни видове и породи селскостопански животни: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807A6" w:rsidRPr="004F571B" w:rsidTr="00E807A6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8.1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    дози от говежди и биволски разплодници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25 000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25 000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25 000</w:t>
            </w:r>
          </w:p>
        </w:tc>
      </w:tr>
      <w:tr w:rsidR="00E807A6" w:rsidRPr="004F571B" w:rsidTr="00E807A6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8.2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    от кочовете и пръчове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2 000</w:t>
            </w:r>
          </w:p>
        </w:tc>
      </w:tr>
      <w:tr w:rsidR="00E807A6" w:rsidRPr="004F571B" w:rsidTr="00E807A6">
        <w:trPr>
          <w:trHeight w:val="40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8.3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    от жребци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4 200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4 000</w:t>
            </w:r>
          </w:p>
        </w:tc>
      </w:tr>
      <w:tr w:rsidR="00E807A6" w:rsidRPr="004F571B" w:rsidTr="00E807A6">
        <w:trPr>
          <w:trHeight w:val="64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Съхранени дози сперма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2 000 000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2 000 000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2 000 000</w:t>
            </w:r>
          </w:p>
        </w:tc>
      </w:tr>
      <w:tr w:rsidR="00E807A6" w:rsidRPr="004F571B" w:rsidTr="00E807A6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Поддържани оперативни хранилища за разпространение на семенен материал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</w:tr>
      <w:tr w:rsidR="00E807A6" w:rsidRPr="004F571B" w:rsidTr="00E807A6">
        <w:trPr>
          <w:trHeight w:val="57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Осеменители, с които ИАСРЖ работи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120</w:t>
            </w:r>
          </w:p>
        </w:tc>
      </w:tr>
      <w:tr w:rsidR="00E807A6" w:rsidRPr="004F571B" w:rsidTr="00E807A6">
        <w:trPr>
          <w:trHeight w:val="60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Разпространени дози сперма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22 000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18 000</w:t>
            </w:r>
          </w:p>
        </w:tc>
      </w:tr>
      <w:tr w:rsidR="00E807A6" w:rsidRPr="004F571B" w:rsidTr="00E807A6">
        <w:trPr>
          <w:trHeight w:val="118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Проверени животни от различни направления, с които се осъществяват дейности по селекция от Развъдните асоциации: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807A6" w:rsidRPr="004F571B" w:rsidTr="00E807A6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13.1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     говедовъдство и биволовъдство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146 000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145 000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145 000</w:t>
            </w:r>
          </w:p>
        </w:tc>
      </w:tr>
      <w:tr w:rsidR="00E807A6" w:rsidRPr="004F571B" w:rsidTr="00E807A6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13.2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     овцевъдство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350 000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350 000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350 000</w:t>
            </w:r>
          </w:p>
        </w:tc>
      </w:tr>
      <w:tr w:rsidR="00E807A6" w:rsidRPr="004F571B" w:rsidTr="00E807A6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13.3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     козевъдство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40 000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40 000</w:t>
            </w:r>
          </w:p>
        </w:tc>
      </w:tr>
      <w:tr w:rsidR="00E807A6" w:rsidRPr="004F571B" w:rsidTr="00E807A6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13.4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     свиневъдство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35 000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35 000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35 000</w:t>
            </w:r>
          </w:p>
        </w:tc>
      </w:tr>
      <w:tr w:rsidR="00E807A6" w:rsidRPr="004F571B" w:rsidTr="00E807A6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13.5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     коневъдство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10 300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10 300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10 300</w:t>
            </w:r>
          </w:p>
        </w:tc>
      </w:tr>
      <w:tr w:rsidR="00E807A6" w:rsidRPr="004F571B" w:rsidTr="00E807A6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13.6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     птици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900 000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900 000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900 000</w:t>
            </w:r>
          </w:p>
        </w:tc>
      </w:tr>
      <w:tr w:rsidR="00E807A6" w:rsidRPr="004F571B" w:rsidTr="00E807A6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13.7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     пчели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22 000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22 000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22 000</w:t>
            </w:r>
          </w:p>
        </w:tc>
      </w:tr>
      <w:tr w:rsidR="00E807A6" w:rsidRPr="004F571B" w:rsidTr="00E807A6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13.8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     кучета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320</w:t>
            </w:r>
          </w:p>
        </w:tc>
      </w:tr>
      <w:tr w:rsidR="00E807A6" w:rsidRPr="004F571B" w:rsidTr="00E807A6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13.9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     зайци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700</w:t>
            </w:r>
          </w:p>
        </w:tc>
      </w:tr>
      <w:tr w:rsidR="00E807A6" w:rsidRPr="004F571B" w:rsidTr="00E807A6">
        <w:trPr>
          <w:trHeight w:val="51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Извършени проверки на дейността на развъдните организации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47</w:t>
            </w:r>
          </w:p>
        </w:tc>
      </w:tr>
      <w:tr w:rsidR="00E807A6" w:rsidRPr="004F571B" w:rsidTr="00E807A6">
        <w:trPr>
          <w:trHeight w:val="99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животни включени в националния регистър на мъжките разплодни животни.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14 000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14 000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14 000</w:t>
            </w:r>
          </w:p>
        </w:tc>
      </w:tr>
      <w:tr w:rsidR="00E807A6" w:rsidRPr="004F571B" w:rsidTr="00E807A6">
        <w:trPr>
          <w:trHeight w:val="108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Животни, включени в националния регистър на фермите от националния генофонд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807A6" w:rsidRPr="004F571B" w:rsidTr="00E807A6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16.1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     говедовъдство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130 000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130 000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130 000</w:t>
            </w:r>
          </w:p>
        </w:tc>
      </w:tr>
      <w:tr w:rsidR="00E807A6" w:rsidRPr="004F571B" w:rsidTr="00E807A6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16.2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     биволовъдство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14 500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14 500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14 500</w:t>
            </w:r>
          </w:p>
        </w:tc>
      </w:tr>
      <w:tr w:rsidR="00E807A6" w:rsidRPr="004F571B" w:rsidTr="00E807A6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16.3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     овцевъдство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340 000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340 000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350 000</w:t>
            </w:r>
          </w:p>
        </w:tc>
      </w:tr>
      <w:tr w:rsidR="00E807A6" w:rsidRPr="004F571B" w:rsidTr="00E807A6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lastRenderedPageBreak/>
              <w:t>16.4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     козевъдство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32 000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30 500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40 000</w:t>
            </w:r>
          </w:p>
        </w:tc>
      </w:tr>
      <w:tr w:rsidR="00E807A6" w:rsidRPr="004F571B" w:rsidTr="00E807A6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16.5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     свиневъдство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32 000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33 000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35 000</w:t>
            </w:r>
          </w:p>
        </w:tc>
      </w:tr>
      <w:tr w:rsidR="00E807A6" w:rsidRPr="004F571B" w:rsidTr="00E807A6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16.6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     коневъдство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10 300</w:t>
            </w:r>
          </w:p>
        </w:tc>
      </w:tr>
      <w:tr w:rsidR="00E807A6" w:rsidRPr="004F571B" w:rsidTr="00E807A6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16.7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     птици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1 300 000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1 300 000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900 000</w:t>
            </w:r>
          </w:p>
        </w:tc>
      </w:tr>
      <w:tr w:rsidR="00E807A6" w:rsidRPr="004F571B" w:rsidTr="00E807A6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16.8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     пчели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21 000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21 000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22 000</w:t>
            </w:r>
          </w:p>
        </w:tc>
      </w:tr>
      <w:tr w:rsidR="00E807A6" w:rsidRPr="004F571B" w:rsidTr="00E807A6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16.9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     кучета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320</w:t>
            </w:r>
          </w:p>
        </w:tc>
      </w:tr>
      <w:tr w:rsidR="00E807A6" w:rsidRPr="004F571B" w:rsidTr="00E807A6">
        <w:trPr>
          <w:trHeight w:val="25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16.10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    зайци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700</w:t>
            </w:r>
          </w:p>
        </w:tc>
      </w:tr>
      <w:tr w:rsidR="00E807A6" w:rsidRPr="004F571B" w:rsidTr="00E807A6">
        <w:trPr>
          <w:trHeight w:val="1226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извършени проверки на разплодни животни и биологични продукти, предназначени за износ или внесени в страната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</w:tr>
      <w:tr w:rsidR="00E807A6" w:rsidRPr="004F571B" w:rsidTr="00E807A6">
        <w:trPr>
          <w:trHeight w:val="78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Проверени развъдни организации по Схемата за държавна помощ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51</w:t>
            </w:r>
          </w:p>
        </w:tc>
      </w:tr>
      <w:tr w:rsidR="00E807A6" w:rsidRPr="004F571B" w:rsidTr="00E807A6">
        <w:trPr>
          <w:trHeight w:val="870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Проверени ферми по мярка "Агроекология и климат" от ПРСР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2 180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2 180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2 000</w:t>
            </w:r>
          </w:p>
        </w:tc>
      </w:tr>
      <w:tr w:rsidR="00E807A6" w:rsidRPr="004F571B" w:rsidTr="00E807A6">
        <w:trPr>
          <w:trHeight w:val="975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Проверка на животните, получаващи директни плащания по схемите за животни под селекционен контрол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526 500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520 000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520 000</w:t>
            </w:r>
          </w:p>
        </w:tc>
      </w:tr>
      <w:tr w:rsidR="00E807A6" w:rsidRPr="004F571B" w:rsidTr="00E807A6">
        <w:trPr>
          <w:trHeight w:val="631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Определен рисков статус на породите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45</w:t>
            </w:r>
          </w:p>
        </w:tc>
      </w:tr>
      <w:tr w:rsidR="00E807A6" w:rsidRPr="004F571B" w:rsidTr="00E807A6">
        <w:trPr>
          <w:trHeight w:val="966"/>
          <w:jc w:val="center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Извършена развъдна дейност с породи, за които няма одобрена развъдна организация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</w:tr>
    </w:tbl>
    <w:p w:rsidR="00A30B1A" w:rsidRPr="004F571B" w:rsidRDefault="00A30B1A" w:rsidP="009A0D50">
      <w:pPr>
        <w:spacing w:before="120" w:after="120"/>
        <w:ind w:firstLine="567"/>
        <w:jc w:val="both"/>
        <w:rPr>
          <w:b/>
          <w:i/>
          <w:noProof/>
          <w:sz w:val="20"/>
          <w:szCs w:val="20"/>
          <w:highlight w:val="green"/>
          <w:u w:val="single"/>
          <w:lang w:val="bg-BG"/>
        </w:rPr>
      </w:pPr>
    </w:p>
    <w:p w:rsidR="00A34D2D" w:rsidRPr="004F571B" w:rsidRDefault="00A34D2D" w:rsidP="009A0D50">
      <w:pPr>
        <w:spacing w:before="120" w:after="120"/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Външни фактори, които могат да окажат въздействие върху постигането на целите на програмата</w:t>
      </w:r>
    </w:p>
    <w:p w:rsidR="002E4043" w:rsidRPr="004F571B" w:rsidRDefault="00A34D2D" w:rsidP="00A34D2D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Допускането на безконтролен износ и изчезването на застрашени видове и породи животни.</w:t>
      </w:r>
      <w:r w:rsidR="002E4043" w:rsidRPr="004F571B">
        <w:rPr>
          <w:noProof/>
          <w:sz w:val="20"/>
          <w:szCs w:val="20"/>
          <w:lang w:val="bg-BG"/>
        </w:rPr>
        <w:t>може да</w:t>
      </w:r>
      <w:r w:rsidRPr="004F571B">
        <w:rPr>
          <w:noProof/>
          <w:sz w:val="20"/>
          <w:szCs w:val="20"/>
          <w:lang w:val="bg-BG"/>
        </w:rPr>
        <w:t xml:space="preserve"> доведе до изчезване на определени видове и породи селскостопански животни, които са плод на дългогодишна селекция като на практика ще се стесни генетичното разнообразие. Ще се наложат допълнителни разходи за субсидиране с цел стимулиране на фермерите да отглеждат животни от такива ви</w:t>
      </w:r>
      <w:r w:rsidR="0045747E" w:rsidRPr="004F571B">
        <w:rPr>
          <w:noProof/>
          <w:sz w:val="20"/>
          <w:szCs w:val="20"/>
          <w:lang w:val="bg-BG"/>
        </w:rPr>
        <w:t>дове и породи.</w:t>
      </w:r>
    </w:p>
    <w:p w:rsidR="002E4043" w:rsidRPr="004F571B" w:rsidRDefault="0045747E" w:rsidP="00A34D2D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Съществува риск р</w:t>
      </w:r>
      <w:r w:rsidR="00A34D2D" w:rsidRPr="004F571B">
        <w:rPr>
          <w:noProof/>
          <w:sz w:val="20"/>
          <w:szCs w:val="20"/>
          <w:lang w:val="bg-BG"/>
        </w:rPr>
        <w:t>азвъдните асоциации да не могат да поемат дейностите по селекция и репродукция в определени отрасли и това ще доведе до прекъсване на развъдната дейност с определени породи селскостопански животни.</w:t>
      </w:r>
    </w:p>
    <w:p w:rsidR="002E4043" w:rsidRPr="004F571B" w:rsidRDefault="00A34D2D" w:rsidP="00A34D2D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 Съществува и риск от намаляване на обхвата на изкуствено осеменяване, което ще доведе до неизпълнение на заложените цели; риск от нецелесъобразно изразходване на средствата, отпуснати за подпомагане дейностите по селекция и репродукция, което ще накърни престижа на България пред ЕС.</w:t>
      </w:r>
    </w:p>
    <w:p w:rsidR="00A34D2D" w:rsidRPr="004F571B" w:rsidRDefault="00A34D2D" w:rsidP="00A34D2D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Риск от неосигуряване на необходимото финансиране за закупуване на лабораторно оборудване за Националната ДНК лаборатория и невъзможност за извършване на ДНК анализи на селскостопански животни, което ще възпрепятства точното определяне на породната принадлежност и създаването на генетични карти на националните породи, както и ясното им отдиференциране.</w:t>
      </w:r>
    </w:p>
    <w:p w:rsidR="00A34D2D" w:rsidRPr="004F571B" w:rsidRDefault="00A34D2D" w:rsidP="00A34D2D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Слаба активност на развъдните организации и липса на инициатива от страна на фермерите.</w:t>
      </w:r>
    </w:p>
    <w:p w:rsidR="006C3669" w:rsidRPr="004F571B" w:rsidRDefault="006C3669" w:rsidP="009A0D50">
      <w:pPr>
        <w:spacing w:before="120" w:after="120"/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A34D2D" w:rsidRPr="004F571B" w:rsidRDefault="00A34D2D" w:rsidP="009A0D50">
      <w:pPr>
        <w:spacing w:before="120" w:after="120"/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Информация за наличността и качеството на данните</w:t>
      </w:r>
    </w:p>
    <w:p w:rsidR="00A34D2D" w:rsidRPr="004F571B" w:rsidRDefault="00A34D2D" w:rsidP="00A34D2D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Информацията е налична и се съхранява от отговорните за изпълнението на програмата структури.</w:t>
      </w:r>
    </w:p>
    <w:p w:rsidR="00A34D2D" w:rsidRPr="004F571B" w:rsidRDefault="00A34D2D" w:rsidP="00A34D2D">
      <w:pPr>
        <w:spacing w:before="120" w:after="120"/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104A72" w:rsidRPr="004F571B" w:rsidRDefault="00104A72" w:rsidP="009A0D50">
      <w:pPr>
        <w:spacing w:before="120" w:after="120"/>
        <w:ind w:firstLine="567"/>
        <w:jc w:val="both"/>
        <w:rPr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Предоставяни </w:t>
      </w:r>
      <w:r w:rsidR="00A30B1A" w:rsidRPr="004F571B">
        <w:rPr>
          <w:b/>
          <w:i/>
          <w:noProof/>
          <w:sz w:val="20"/>
          <w:szCs w:val="20"/>
          <w:u w:val="single"/>
          <w:lang w:val="bg-BG"/>
        </w:rPr>
        <w:t xml:space="preserve">по програмата </w:t>
      </w: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продукти/услуги  </w:t>
      </w:r>
    </w:p>
    <w:p w:rsidR="00104A72" w:rsidRPr="004F571B" w:rsidRDefault="00104A72" w:rsidP="00D82974">
      <w:pPr>
        <w:ind w:firstLine="540"/>
        <w:jc w:val="both"/>
        <w:rPr>
          <w:noProof/>
          <w:color w:val="000000"/>
          <w:sz w:val="20"/>
          <w:szCs w:val="20"/>
          <w:lang w:val="bg-BG"/>
        </w:rPr>
      </w:pPr>
      <w:r w:rsidRPr="004F571B">
        <w:rPr>
          <w:noProof/>
          <w:color w:val="000000"/>
          <w:sz w:val="20"/>
          <w:szCs w:val="20"/>
          <w:lang w:val="bg-BG"/>
        </w:rPr>
        <w:t>Разработване на политика</w:t>
      </w:r>
    </w:p>
    <w:p w:rsidR="00104A72" w:rsidRPr="004F571B" w:rsidRDefault="00104A72" w:rsidP="00D82974">
      <w:pPr>
        <w:ind w:firstLine="540"/>
        <w:jc w:val="both"/>
        <w:rPr>
          <w:noProof/>
          <w:color w:val="000000"/>
          <w:sz w:val="20"/>
          <w:szCs w:val="20"/>
          <w:lang w:val="bg-BG"/>
        </w:rPr>
      </w:pPr>
      <w:r w:rsidRPr="004F571B">
        <w:rPr>
          <w:noProof/>
          <w:color w:val="000000"/>
          <w:sz w:val="20"/>
          <w:szCs w:val="20"/>
          <w:lang w:val="bg-BG"/>
        </w:rPr>
        <w:t>Изготвени нормативни актове;</w:t>
      </w:r>
    </w:p>
    <w:p w:rsidR="00104A72" w:rsidRPr="004F571B" w:rsidRDefault="00104A72" w:rsidP="00D82974">
      <w:pPr>
        <w:ind w:firstLine="540"/>
        <w:jc w:val="both"/>
        <w:rPr>
          <w:noProof/>
          <w:color w:val="000000"/>
          <w:sz w:val="20"/>
          <w:szCs w:val="20"/>
          <w:lang w:val="bg-BG"/>
        </w:rPr>
      </w:pPr>
      <w:r w:rsidRPr="004F571B">
        <w:rPr>
          <w:noProof/>
          <w:color w:val="000000"/>
          <w:sz w:val="20"/>
          <w:szCs w:val="20"/>
          <w:lang w:val="bg-BG"/>
        </w:rPr>
        <w:t>Издадени разрешения за осъществяване на развъдна дейност</w:t>
      </w:r>
    </w:p>
    <w:p w:rsidR="00104A72" w:rsidRPr="004F571B" w:rsidRDefault="00104A72" w:rsidP="00D82974">
      <w:pPr>
        <w:ind w:firstLine="540"/>
        <w:jc w:val="both"/>
        <w:rPr>
          <w:noProof/>
          <w:color w:val="000000"/>
          <w:sz w:val="20"/>
          <w:szCs w:val="20"/>
          <w:lang w:val="bg-BG"/>
        </w:rPr>
      </w:pPr>
      <w:r w:rsidRPr="004F571B">
        <w:rPr>
          <w:noProof/>
          <w:color w:val="000000"/>
          <w:sz w:val="20"/>
          <w:szCs w:val="20"/>
          <w:lang w:val="bg-BG"/>
        </w:rPr>
        <w:t>Отнети разрешения за осъществяване на развъдна дейност;</w:t>
      </w:r>
    </w:p>
    <w:p w:rsidR="00104A72" w:rsidRPr="004F571B" w:rsidRDefault="00104A72" w:rsidP="00D82974">
      <w:pPr>
        <w:ind w:firstLine="540"/>
        <w:jc w:val="both"/>
        <w:rPr>
          <w:noProof/>
          <w:color w:val="000000"/>
          <w:sz w:val="20"/>
          <w:szCs w:val="20"/>
          <w:lang w:val="bg-BG"/>
        </w:rPr>
      </w:pPr>
      <w:r w:rsidRPr="004F571B">
        <w:rPr>
          <w:noProof/>
          <w:color w:val="000000"/>
          <w:sz w:val="20"/>
          <w:szCs w:val="20"/>
          <w:lang w:val="bg-BG"/>
        </w:rPr>
        <w:t>Отказани разрешения за осъществяване на развъдна дейност;</w:t>
      </w:r>
    </w:p>
    <w:p w:rsidR="00104A72" w:rsidRPr="004F571B" w:rsidRDefault="00104A72" w:rsidP="00D82974">
      <w:pPr>
        <w:ind w:firstLine="540"/>
        <w:jc w:val="both"/>
        <w:rPr>
          <w:noProof/>
          <w:color w:val="000000"/>
          <w:sz w:val="20"/>
          <w:szCs w:val="20"/>
          <w:lang w:val="bg-BG"/>
        </w:rPr>
      </w:pPr>
      <w:r w:rsidRPr="004F571B">
        <w:rPr>
          <w:noProof/>
          <w:color w:val="000000"/>
          <w:sz w:val="20"/>
          <w:szCs w:val="20"/>
          <w:lang w:val="bg-BG"/>
        </w:rPr>
        <w:lastRenderedPageBreak/>
        <w:t>Предоставяне на актуална информация на животновъдните организации и фермери</w:t>
      </w:r>
    </w:p>
    <w:p w:rsidR="00104A72" w:rsidRPr="004F571B" w:rsidRDefault="00104A72" w:rsidP="00D82974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Надзор върху дейностите по селекция и репродукция в животновъдството:</w:t>
      </w:r>
    </w:p>
    <w:p w:rsidR="00104A72" w:rsidRPr="004F571B" w:rsidRDefault="00104A72" w:rsidP="00D82974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Управление и координиране прилагането на планове, програми, проекти и схеми за развитие на селските райони;</w:t>
      </w:r>
    </w:p>
    <w:p w:rsidR="00104A72" w:rsidRPr="004F571B" w:rsidRDefault="00104A72" w:rsidP="00D82974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Мониторинг и оценка на изпълнението на програми и схеми за развитие на селските райони;</w:t>
      </w:r>
    </w:p>
    <w:p w:rsidR="00104A72" w:rsidRPr="004F571B" w:rsidRDefault="00104A72" w:rsidP="00D82974">
      <w:pPr>
        <w:ind w:firstLine="540"/>
        <w:jc w:val="both"/>
        <w:rPr>
          <w:noProof/>
          <w:color w:val="000000"/>
          <w:sz w:val="20"/>
          <w:szCs w:val="20"/>
          <w:lang w:val="bg-BG"/>
        </w:rPr>
      </w:pPr>
      <w:r w:rsidRPr="004F571B">
        <w:rPr>
          <w:noProof/>
          <w:color w:val="000000"/>
          <w:sz w:val="20"/>
          <w:szCs w:val="20"/>
          <w:lang w:val="bg-BG"/>
        </w:rPr>
        <w:t xml:space="preserve">Съхранение и управление на генетичните ресурси в животновъдството. </w:t>
      </w:r>
    </w:p>
    <w:p w:rsidR="00104A72" w:rsidRPr="004F571B" w:rsidRDefault="00104A72" w:rsidP="00D82974">
      <w:pPr>
        <w:ind w:firstLine="540"/>
        <w:jc w:val="both"/>
        <w:rPr>
          <w:noProof/>
          <w:color w:val="000000"/>
          <w:sz w:val="20"/>
          <w:szCs w:val="20"/>
          <w:lang w:val="bg-BG"/>
        </w:rPr>
      </w:pPr>
      <w:r w:rsidRPr="004F571B">
        <w:rPr>
          <w:noProof/>
          <w:color w:val="000000"/>
          <w:sz w:val="20"/>
          <w:szCs w:val="20"/>
          <w:lang w:val="bg-BG"/>
        </w:rPr>
        <w:t>Селекция и репродукция в животновъдството;</w:t>
      </w:r>
    </w:p>
    <w:p w:rsidR="00104A72" w:rsidRPr="004F571B" w:rsidRDefault="00104A72" w:rsidP="00D82974">
      <w:pPr>
        <w:ind w:firstLine="540"/>
        <w:jc w:val="both"/>
        <w:rPr>
          <w:noProof/>
          <w:color w:val="000000"/>
          <w:sz w:val="20"/>
          <w:szCs w:val="20"/>
          <w:lang w:val="bg-BG"/>
        </w:rPr>
      </w:pPr>
      <w:r w:rsidRPr="004F571B">
        <w:rPr>
          <w:noProof/>
          <w:color w:val="000000"/>
          <w:sz w:val="20"/>
          <w:szCs w:val="20"/>
          <w:lang w:val="bg-BG"/>
        </w:rPr>
        <w:t>Контрол на развъдната дейност;</w:t>
      </w:r>
    </w:p>
    <w:p w:rsidR="00104A72" w:rsidRPr="004F571B" w:rsidRDefault="00104A72" w:rsidP="00D82974">
      <w:pPr>
        <w:ind w:firstLine="540"/>
        <w:jc w:val="both"/>
        <w:rPr>
          <w:noProof/>
          <w:color w:val="000000"/>
          <w:sz w:val="20"/>
          <w:szCs w:val="20"/>
          <w:lang w:val="bg-BG"/>
        </w:rPr>
      </w:pPr>
      <w:r w:rsidRPr="004F571B">
        <w:rPr>
          <w:noProof/>
          <w:color w:val="000000"/>
          <w:sz w:val="20"/>
          <w:szCs w:val="20"/>
          <w:lang w:val="bg-BG"/>
        </w:rPr>
        <w:t>Контрол на вноса и износа на разплодни животни и биологични продукти;</w:t>
      </w:r>
    </w:p>
    <w:p w:rsidR="00104A72" w:rsidRPr="004F571B" w:rsidRDefault="00104A72" w:rsidP="00D82974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Ежегоден мониторинг и инвентаризация на генетичния ресурс;</w:t>
      </w:r>
    </w:p>
    <w:p w:rsidR="00104A72" w:rsidRPr="004F571B" w:rsidRDefault="00104A72" w:rsidP="00D82974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Окачествяване и анализ на проби за нуждите на селекцията;</w:t>
      </w:r>
    </w:p>
    <w:p w:rsidR="00104A72" w:rsidRPr="004F571B" w:rsidRDefault="00104A72" w:rsidP="00D82974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Производство и разпространение на разплоден материал;</w:t>
      </w:r>
    </w:p>
    <w:p w:rsidR="00104A72" w:rsidRPr="004F571B" w:rsidRDefault="00104A72" w:rsidP="00D82974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Консултантски услуги, създаване на контакти и партньорства;</w:t>
      </w:r>
    </w:p>
    <w:p w:rsidR="00104A72" w:rsidRPr="004F571B" w:rsidRDefault="00104A72" w:rsidP="00D82974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Оказване на специализирана помощ на ДФ „Земеделие” за целесъобразно отпускане и контрол на разхода на средства за подпомагане на дейностите по селекция и репродукция и опазване на автохтонните породи животни;</w:t>
      </w:r>
    </w:p>
    <w:p w:rsidR="00104A72" w:rsidRPr="004F571B" w:rsidRDefault="00104A72" w:rsidP="00D82974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Изготвяне на предложения за подпомагане на фермерите, съхраняващи и възпроизвеждащи генетичния ресурс;</w:t>
      </w:r>
    </w:p>
    <w:p w:rsidR="00104A72" w:rsidRPr="004F571B" w:rsidRDefault="00104A72" w:rsidP="00D82974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Разработване и прилагане на добрите практики при отглеждане на селскостопанските животни;</w:t>
      </w:r>
    </w:p>
    <w:p w:rsidR="00104A72" w:rsidRPr="004F571B" w:rsidRDefault="00104A72" w:rsidP="00D82974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Подпомагане на производството на качествена животинска продукция;</w:t>
      </w:r>
    </w:p>
    <w:p w:rsidR="00104A72" w:rsidRPr="004F571B" w:rsidRDefault="00104A72" w:rsidP="00D82974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Събиране и обработка на агростатистическа информация в областта на животновъдството;</w:t>
      </w:r>
    </w:p>
    <w:p w:rsidR="00104A72" w:rsidRPr="004F571B" w:rsidRDefault="00104A72" w:rsidP="00D82974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Участие в изграждането на политика, насочена към подобряване на продуктовата и породна структура на животновъдството и неговата конкурентноспособност;</w:t>
      </w:r>
    </w:p>
    <w:p w:rsidR="00104A72" w:rsidRPr="004F571B" w:rsidRDefault="00104A72" w:rsidP="00D82974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Формиране на развъдна стратегия при популациите, съобразно тяхното местообитание.</w:t>
      </w:r>
    </w:p>
    <w:p w:rsidR="00F3268A" w:rsidRPr="004F571B" w:rsidRDefault="00F3268A" w:rsidP="00D82974">
      <w:pPr>
        <w:spacing w:before="120" w:after="120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B915C6" w:rsidRPr="004F571B" w:rsidRDefault="00B915C6" w:rsidP="009A0D50">
      <w:pPr>
        <w:ind w:firstLine="567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Организационни структури, участващи в програмата</w:t>
      </w:r>
    </w:p>
    <w:p w:rsidR="00B915C6" w:rsidRPr="004F571B" w:rsidRDefault="00B915C6" w:rsidP="00B915C6">
      <w:pPr>
        <w:rPr>
          <w:b/>
          <w:i/>
          <w:noProof/>
          <w:sz w:val="20"/>
          <w:szCs w:val="20"/>
          <w:u w:val="single"/>
          <w:lang w:val="bg-BG"/>
        </w:rPr>
      </w:pPr>
    </w:p>
    <w:p w:rsidR="008438CF" w:rsidRPr="004F571B" w:rsidRDefault="008438CF" w:rsidP="00A34D2D">
      <w:pPr>
        <w:tabs>
          <w:tab w:val="num" w:pos="0"/>
        </w:tabs>
        <w:ind w:left="26" w:firstLine="541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Дирекция “Животновъдство”;</w:t>
      </w:r>
    </w:p>
    <w:p w:rsidR="008438CF" w:rsidRPr="004F571B" w:rsidRDefault="008438CF" w:rsidP="00A34D2D">
      <w:pPr>
        <w:tabs>
          <w:tab w:val="num" w:pos="0"/>
        </w:tabs>
        <w:ind w:left="26" w:firstLine="541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Изпълнителна агенция по селекция и</w:t>
      </w:r>
      <w:r w:rsidR="00A51F91" w:rsidRPr="004F571B">
        <w:rPr>
          <w:noProof/>
          <w:sz w:val="20"/>
          <w:szCs w:val="20"/>
          <w:lang w:val="bg-BG"/>
        </w:rPr>
        <w:t xml:space="preserve"> репродукция в животновъдството</w:t>
      </w:r>
    </w:p>
    <w:p w:rsidR="00B915C6" w:rsidRPr="004F571B" w:rsidRDefault="00B915C6" w:rsidP="00A34D2D">
      <w:pPr>
        <w:ind w:firstLine="541"/>
        <w:rPr>
          <w:noProof/>
          <w:sz w:val="20"/>
          <w:szCs w:val="20"/>
          <w:lang w:val="bg-BG"/>
        </w:rPr>
      </w:pPr>
    </w:p>
    <w:p w:rsidR="00B915C6" w:rsidRPr="004F571B" w:rsidRDefault="00B915C6" w:rsidP="009A0D50">
      <w:pPr>
        <w:ind w:firstLine="567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Отговорност за изпълнението на програмата</w:t>
      </w:r>
    </w:p>
    <w:p w:rsidR="00B915C6" w:rsidRPr="004F571B" w:rsidRDefault="00B915C6" w:rsidP="00B915C6">
      <w:pPr>
        <w:rPr>
          <w:b/>
          <w:i/>
          <w:noProof/>
          <w:sz w:val="20"/>
          <w:szCs w:val="20"/>
          <w:u w:val="single"/>
          <w:lang w:val="bg-BG"/>
        </w:rPr>
      </w:pPr>
    </w:p>
    <w:p w:rsidR="0020740A" w:rsidRPr="004F571B" w:rsidRDefault="0020740A" w:rsidP="0020740A">
      <w:pPr>
        <w:ind w:firstLine="540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>Изпълнението на програмата се ръководи от ресорен заместник-министър. Отговорност за изпълнение на програмата носят ръководителите на структурите, участващи в нея.</w:t>
      </w:r>
    </w:p>
    <w:p w:rsidR="00D779C0" w:rsidRPr="004F571B" w:rsidRDefault="00D779C0" w:rsidP="0020740A">
      <w:pPr>
        <w:ind w:firstLine="540"/>
        <w:jc w:val="both"/>
        <w:rPr>
          <w:noProof/>
          <w:sz w:val="20"/>
          <w:szCs w:val="20"/>
        </w:rPr>
      </w:pPr>
    </w:p>
    <w:p w:rsidR="00D779C0" w:rsidRPr="00390943" w:rsidRDefault="00D779C0" w:rsidP="0020740A">
      <w:pPr>
        <w:ind w:firstLine="540"/>
        <w:jc w:val="both"/>
        <w:rPr>
          <w:i/>
          <w:noProof/>
          <w:sz w:val="20"/>
          <w:szCs w:val="20"/>
          <w:highlight w:val="yellow"/>
        </w:rPr>
      </w:pPr>
    </w:p>
    <w:p w:rsidR="002568EE" w:rsidRPr="00390943" w:rsidRDefault="00D779C0" w:rsidP="008C286C">
      <w:pPr>
        <w:ind w:firstLine="567"/>
        <w:jc w:val="both"/>
        <w:rPr>
          <w:b/>
          <w:bCs/>
          <w:i/>
          <w:noProof/>
          <w:sz w:val="20"/>
          <w:szCs w:val="20"/>
        </w:rPr>
      </w:pPr>
      <w:r w:rsidRPr="00390943">
        <w:rPr>
          <w:b/>
          <w:bCs/>
          <w:i/>
          <w:noProof/>
          <w:sz w:val="20"/>
          <w:szCs w:val="20"/>
        </w:rPr>
        <w:t xml:space="preserve">Бюджетна прогноза по ведомствени и администрирани разходни параграфи на програмата   (в хил. </w:t>
      </w:r>
      <w:r w:rsidR="00B13923" w:rsidRPr="00390943">
        <w:rPr>
          <w:b/>
          <w:bCs/>
          <w:i/>
          <w:noProof/>
          <w:sz w:val="20"/>
          <w:szCs w:val="20"/>
          <w:lang w:val="bg-BG"/>
        </w:rPr>
        <w:t>евро</w:t>
      </w:r>
      <w:r w:rsidRPr="00390943">
        <w:rPr>
          <w:b/>
          <w:bCs/>
          <w:i/>
          <w:noProof/>
          <w:sz w:val="20"/>
          <w:szCs w:val="20"/>
        </w:rPr>
        <w:t>)</w:t>
      </w:r>
    </w:p>
    <w:p w:rsidR="008D3479" w:rsidRPr="004F571B" w:rsidRDefault="008D3479" w:rsidP="002568EE">
      <w:pPr>
        <w:rPr>
          <w:rFonts w:ascii="Calibri" w:hAnsi="Calibri"/>
          <w:b/>
          <w:bCs/>
          <w:noProof/>
          <w:color w:val="000000"/>
          <w:sz w:val="20"/>
          <w:szCs w:val="20"/>
          <w:lang w:val="bg-BG"/>
        </w:rPr>
      </w:pPr>
    </w:p>
    <w:p w:rsidR="004E118A" w:rsidRPr="004F571B" w:rsidRDefault="004E118A" w:rsidP="00B915C6">
      <w:pPr>
        <w:rPr>
          <w:noProof/>
          <w:sz w:val="20"/>
          <w:szCs w:val="20"/>
          <w:lang w:val="bg-BG"/>
        </w:rPr>
      </w:pPr>
    </w:p>
    <w:tbl>
      <w:tblPr>
        <w:tblW w:w="10240" w:type="dxa"/>
        <w:jc w:val="center"/>
        <w:tblLook w:val="04A0" w:firstRow="1" w:lastRow="0" w:firstColumn="1" w:lastColumn="0" w:noHBand="0" w:noVBand="1"/>
      </w:tblPr>
      <w:tblGrid>
        <w:gridCol w:w="443"/>
        <w:gridCol w:w="3095"/>
        <w:gridCol w:w="1053"/>
        <w:gridCol w:w="1053"/>
        <w:gridCol w:w="1053"/>
        <w:gridCol w:w="1173"/>
        <w:gridCol w:w="1195"/>
        <w:gridCol w:w="1175"/>
      </w:tblGrid>
      <w:tr w:rsidR="004840A7" w:rsidTr="004840A7">
        <w:trPr>
          <w:trHeight w:val="420"/>
          <w:jc w:val="center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3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2200.01.05 Бюджетна програма „Животновъдство” 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Отчет 2023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Отчет 2024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Закон  2025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Проект 2026 г.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Прогноза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Прогноза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2027 г.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2028 г.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ведомствени разходи: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2 824,4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2 928,1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2 576,3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2 794,7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2 794,7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2 794,7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1 736,4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1 904,7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1 875,8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2 044,2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2 044,2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2 044,2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Издръжка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752,2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816,2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700,5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750,5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750,5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750,5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335,8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207,2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Ведомствени разходи по бюджета на ПРБ: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2 824,4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2 928,1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2 576,3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2 794,7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2 794,7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2 794,7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1 736,4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1 904,7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1 875,8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2 044,2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2 044,2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2 044,2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Издръжка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752,2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816,2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700,5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750,5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750,5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750,5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335,8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207,2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Ведомствени разходи по други бюджети и сметки за средства от ЕС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45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ІІ.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Администрирани разходни параграфи по бюджета на ПРБ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**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260,5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863,8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6,1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6,1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6,1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6,1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Субсидии и други текущи трансфери за нефинансови предприятия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255,1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858,9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 тях за: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159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Администрирани разходи,  съгласно §54 от ПЗР на Закона за Животновъдтсвото- поддържане на автохтонните и други ценни породи от Националния генофонд по животновъдство и сухраняването им като национално богатство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255,1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858,9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Разходи за членски внос и участие в нетърговски организации и дейности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6,1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6,1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6,1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6,1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 тях за: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69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Разходи за членски внос в Международен комитет за контрол на животните (ICAR) (§46-00)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5,3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5,3 </w:t>
            </w:r>
          </w:p>
        </w:tc>
      </w:tr>
      <w:tr w:rsidR="004840A7" w:rsidTr="004840A7">
        <w:trPr>
          <w:trHeight w:val="9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Разходи за членски внос в Европейски регионален координационен център за животински генетични ресурси (ERFP) (§46-00)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0,8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0,8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0,8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0,8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66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ІІІ.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Администрирани разходни параграфи по други бюджети и сметки за средства от ЕС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**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администрирани разходи (ІІ.+ІІІ.):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260,5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863,8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6,1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6,1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6,1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6,1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разходи по бюджета (І.1+ІІ.):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3 084,9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3 791,9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2 582,4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2 800,8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2 800,8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2 800,8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разходи (І.+ІІ.+ІІІ.):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3 084,9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3 791,9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2 582,4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2 800,8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2 800,8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2 800,8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Численост на щатния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</w:t>
            </w:r>
          </w:p>
        </w:tc>
      </w:tr>
    </w:tbl>
    <w:p w:rsidR="0062655B" w:rsidRPr="004F571B" w:rsidRDefault="0062655B" w:rsidP="00B915C6">
      <w:pPr>
        <w:rPr>
          <w:noProof/>
          <w:sz w:val="20"/>
          <w:szCs w:val="20"/>
          <w:lang w:val="bg-BG"/>
        </w:rPr>
      </w:pPr>
    </w:p>
    <w:p w:rsidR="0010266E" w:rsidRPr="004F571B" w:rsidRDefault="0010266E" w:rsidP="00B915C6">
      <w:pPr>
        <w:rPr>
          <w:noProof/>
          <w:sz w:val="20"/>
          <w:szCs w:val="20"/>
          <w:lang w:val="bg-BG"/>
        </w:rPr>
      </w:pPr>
    </w:p>
    <w:p w:rsidR="006D6750" w:rsidRPr="004F571B" w:rsidRDefault="006D6750" w:rsidP="00B915C6">
      <w:pPr>
        <w:rPr>
          <w:noProof/>
          <w:sz w:val="20"/>
          <w:szCs w:val="20"/>
          <w:lang w:val="bg-BG"/>
        </w:rPr>
      </w:pPr>
    </w:p>
    <w:p w:rsidR="00B851FE" w:rsidRPr="004F571B" w:rsidRDefault="00B851FE" w:rsidP="00B915C6">
      <w:pPr>
        <w:rPr>
          <w:noProof/>
          <w:sz w:val="20"/>
          <w:szCs w:val="20"/>
          <w:lang w:val="bg-BG"/>
        </w:rPr>
      </w:pPr>
    </w:p>
    <w:p w:rsidR="00B915C6" w:rsidRPr="004F571B" w:rsidRDefault="00BB1786" w:rsidP="006228CA">
      <w:pPr>
        <w:pStyle w:val="Heading1"/>
        <w:numPr>
          <w:ilvl w:val="1"/>
          <w:numId w:val="6"/>
        </w:numPr>
        <w:rPr>
          <w:caps w:val="0"/>
          <w:noProof/>
          <w:sz w:val="20"/>
          <w:lang w:val="bg-BG"/>
        </w:rPr>
      </w:pPr>
      <w:bookmarkStart w:id="17" w:name="_Toc212813962"/>
      <w:r w:rsidRPr="004F571B">
        <w:rPr>
          <w:caps w:val="0"/>
          <w:noProof/>
          <w:sz w:val="20"/>
          <w:lang w:val="bg-BG"/>
        </w:rPr>
        <w:t xml:space="preserve">2200.01.06 - БЮДЖЕТНА ПРОГРАМА </w:t>
      </w:r>
      <w:r w:rsidR="00247DBE" w:rsidRPr="004F571B">
        <w:rPr>
          <w:caps w:val="0"/>
          <w:noProof/>
          <w:sz w:val="20"/>
          <w:lang w:val="bg-BG"/>
        </w:rPr>
        <w:t>„ОРГАНИЗАЦИЯ НА ПАЗАРИТЕ И ДЪРЖАВНИ ПОМОЩИ”</w:t>
      </w:r>
      <w:bookmarkEnd w:id="17"/>
    </w:p>
    <w:p w:rsidR="00B915C6" w:rsidRPr="004F571B" w:rsidRDefault="00B915C6" w:rsidP="00B915C6">
      <w:pPr>
        <w:rPr>
          <w:noProof/>
          <w:sz w:val="20"/>
          <w:szCs w:val="20"/>
          <w:lang w:val="bg-BG"/>
        </w:rPr>
      </w:pPr>
    </w:p>
    <w:p w:rsidR="00A0539C" w:rsidRPr="004F571B" w:rsidRDefault="00A0539C" w:rsidP="00B915C6">
      <w:pPr>
        <w:rPr>
          <w:noProof/>
          <w:sz w:val="20"/>
          <w:szCs w:val="20"/>
          <w:lang w:val="bg-BG"/>
        </w:rPr>
      </w:pPr>
    </w:p>
    <w:p w:rsidR="00B915C6" w:rsidRPr="004F571B" w:rsidRDefault="00B915C6" w:rsidP="0010266E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Цели на </w:t>
      </w:r>
      <w:r w:rsidR="00873ED9" w:rsidRPr="004F571B">
        <w:rPr>
          <w:b/>
          <w:i/>
          <w:noProof/>
          <w:sz w:val="20"/>
          <w:szCs w:val="20"/>
          <w:u w:val="single"/>
          <w:lang w:val="bg-BG"/>
        </w:rPr>
        <w:t xml:space="preserve">бюджетната </w:t>
      </w:r>
      <w:r w:rsidRPr="004F571B">
        <w:rPr>
          <w:b/>
          <w:i/>
          <w:noProof/>
          <w:sz w:val="20"/>
          <w:szCs w:val="20"/>
          <w:u w:val="single"/>
          <w:lang w:val="bg-BG"/>
        </w:rPr>
        <w:t>програма</w:t>
      </w:r>
    </w:p>
    <w:p w:rsidR="00B915C6" w:rsidRPr="004F571B" w:rsidRDefault="00B915C6" w:rsidP="00B915C6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B42E50" w:rsidRPr="004F571B" w:rsidRDefault="00B42E50" w:rsidP="00B42E50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Разширяване прилагането на пазарни механизми на Общата организация на пазара на земеделски продукти на ЕС за създаване на конкурентни и икономически устойчиви земеделски стопанства.</w:t>
      </w:r>
    </w:p>
    <w:p w:rsidR="00B42E50" w:rsidRPr="004F571B" w:rsidRDefault="00B42E50" w:rsidP="00B42E50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Повишаване на конкурентоспособността и улесняване на достъпа на продукти от българско селскостопанско производство до европейския и световен пазар. </w:t>
      </w:r>
    </w:p>
    <w:p w:rsidR="00B42E50" w:rsidRPr="004F571B" w:rsidRDefault="00B42E50" w:rsidP="00B42E50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Стабилизиране на пазарите и повишаване на доходите на производителите, справедливо заплащане</w:t>
      </w:r>
      <w:r w:rsidR="00826B97" w:rsidRPr="004F571B">
        <w:rPr>
          <w:noProof/>
          <w:sz w:val="20"/>
          <w:szCs w:val="20"/>
          <w:lang w:val="bg-BG"/>
        </w:rPr>
        <w:t xml:space="preserve"> в зависимост от качеството, </w:t>
      </w:r>
      <w:r w:rsidRPr="004F571B">
        <w:rPr>
          <w:noProof/>
          <w:sz w:val="20"/>
          <w:szCs w:val="20"/>
          <w:lang w:val="bg-BG"/>
        </w:rPr>
        <w:t xml:space="preserve">прилагане на интервенция при необходимост. </w:t>
      </w:r>
    </w:p>
    <w:p w:rsidR="00B42E50" w:rsidRPr="004F571B" w:rsidRDefault="00B42E50" w:rsidP="00B42E50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Подпомагане на процеса по създаване на организации на производители.</w:t>
      </w:r>
    </w:p>
    <w:p w:rsidR="00826B97" w:rsidRPr="004F571B" w:rsidRDefault="00826B97" w:rsidP="00826B97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Разработване и прилагане на системата на държавни помощи за решаване на проблеми и реализация на конкретни приоритети в земеделската политика в съответствие с европейското законодателство.</w:t>
      </w:r>
    </w:p>
    <w:p w:rsidR="00826B97" w:rsidRPr="004F571B" w:rsidRDefault="00826B97" w:rsidP="00826B97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Създаване на оптимална бизнес среда чрез намаляване на административната тежест и облекчаване на регулаторните режими в земеделието. </w:t>
      </w:r>
    </w:p>
    <w:p w:rsidR="00845FBF" w:rsidRPr="004F571B" w:rsidRDefault="00845FBF" w:rsidP="00845FBF">
      <w:pPr>
        <w:ind w:firstLine="709"/>
        <w:jc w:val="both"/>
        <w:rPr>
          <w:b/>
          <w:i/>
          <w:noProof/>
          <w:color w:val="000000"/>
          <w:sz w:val="20"/>
          <w:szCs w:val="20"/>
          <w:u w:val="single"/>
          <w:lang w:val="bg-BG"/>
        </w:rPr>
      </w:pPr>
    </w:p>
    <w:p w:rsidR="006D6750" w:rsidRPr="004F571B" w:rsidRDefault="006D6750" w:rsidP="00845FBF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845FBF" w:rsidRPr="004F571B" w:rsidRDefault="00845FBF" w:rsidP="0010266E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Целеви стойности по показателите за изпълнение</w:t>
      </w:r>
    </w:p>
    <w:p w:rsidR="0078640B" w:rsidRPr="004F571B" w:rsidRDefault="0078640B" w:rsidP="0010266E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tbl>
      <w:tblPr>
        <w:tblW w:w="8660" w:type="dxa"/>
        <w:jc w:val="center"/>
        <w:tblLook w:val="04A0" w:firstRow="1" w:lastRow="0" w:firstColumn="1" w:lastColumn="0" w:noHBand="0" w:noVBand="1"/>
      </w:tblPr>
      <w:tblGrid>
        <w:gridCol w:w="417"/>
        <w:gridCol w:w="3343"/>
        <w:gridCol w:w="1440"/>
        <w:gridCol w:w="1120"/>
        <w:gridCol w:w="1200"/>
        <w:gridCol w:w="1140"/>
      </w:tblGrid>
      <w:tr w:rsidR="00E807A6" w:rsidRPr="004F571B" w:rsidTr="00E807A6">
        <w:trPr>
          <w:trHeight w:val="255"/>
          <w:jc w:val="center"/>
        </w:trPr>
        <w:tc>
          <w:tcPr>
            <w:tcW w:w="3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ПОКАЗАТЕЛИТЕ ЗА ИЗПЪЛНЕНИЕ</w:t>
            </w:r>
          </w:p>
        </w:tc>
        <w:tc>
          <w:tcPr>
            <w:tcW w:w="49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Целева стойност</w:t>
            </w:r>
          </w:p>
        </w:tc>
      </w:tr>
      <w:tr w:rsidR="00E807A6" w:rsidRPr="004F571B" w:rsidTr="00E807A6">
        <w:trPr>
          <w:trHeight w:val="1155"/>
          <w:jc w:val="center"/>
        </w:trPr>
        <w:tc>
          <w:tcPr>
            <w:tcW w:w="3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Бюджетна програма - 2200.01.06 - "Организация на пазарите и държавни помощи"</w:t>
            </w:r>
          </w:p>
        </w:tc>
        <w:tc>
          <w:tcPr>
            <w:tcW w:w="49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7A6" w:rsidRPr="004F571B" w:rsidRDefault="00E807A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807A6" w:rsidRPr="004F571B" w:rsidTr="00E807A6">
        <w:trPr>
          <w:trHeight w:val="255"/>
          <w:jc w:val="center"/>
        </w:trPr>
        <w:tc>
          <w:tcPr>
            <w:tcW w:w="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Показатели за изпълнение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Мерна единица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Проект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 xml:space="preserve">Прогноза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 xml:space="preserve">Прогноза  </w:t>
            </w:r>
          </w:p>
        </w:tc>
      </w:tr>
      <w:tr w:rsidR="00E807A6" w:rsidRPr="004F571B" w:rsidTr="00E807A6">
        <w:trPr>
          <w:trHeight w:val="255"/>
          <w:jc w:val="center"/>
        </w:trPr>
        <w:tc>
          <w:tcPr>
            <w:tcW w:w="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7A6" w:rsidRPr="004F571B" w:rsidRDefault="00E807A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7A6" w:rsidRPr="004F571B" w:rsidRDefault="00E807A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7A6" w:rsidRPr="004F571B" w:rsidRDefault="00E807A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2026 г.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2027 г.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2028 г.</w:t>
            </w:r>
          </w:p>
        </w:tc>
      </w:tr>
      <w:tr w:rsidR="00E807A6" w:rsidRPr="004F571B" w:rsidTr="00E807A6">
        <w:trPr>
          <w:trHeight w:val="1712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Ежегодно докладване на броя на производствените обекти за стокови кокошки носачки, според използваните методи на отглеждане и максималния капацитет на предприятията  чрез ISAMM.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Брой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</w:tr>
      <w:tr w:rsidR="00E807A6" w:rsidRPr="004F571B" w:rsidTr="00E807A6">
        <w:trPr>
          <w:trHeight w:val="145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sz w:val="20"/>
                <w:szCs w:val="20"/>
              </w:rPr>
            </w:pPr>
            <w:r w:rsidRPr="004F571B">
              <w:rPr>
                <w:sz w:val="20"/>
                <w:szCs w:val="20"/>
              </w:rPr>
              <w:t>Ежеседмично докладване в ЕК на средните продажни цени на яйца за консумация, в зависимост от методите на отглеждане, на цели пилета и разфасовки от пилешко месо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Брой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106</w:t>
            </w:r>
          </w:p>
        </w:tc>
      </w:tr>
      <w:tr w:rsidR="00E807A6" w:rsidRPr="004F571B" w:rsidTr="00E807A6">
        <w:trPr>
          <w:trHeight w:val="95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sz w:val="20"/>
                <w:szCs w:val="20"/>
              </w:rPr>
            </w:pPr>
            <w:r w:rsidRPr="004F571B">
              <w:rPr>
                <w:sz w:val="20"/>
                <w:szCs w:val="20"/>
              </w:rPr>
              <w:t>Ежемесечно докладване в ЕК на обема на производството на яйца, в зависимост от метода на отглеждане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Брой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12</w:t>
            </w:r>
          </w:p>
        </w:tc>
      </w:tr>
      <w:tr w:rsidR="00E807A6" w:rsidRPr="004F571B" w:rsidTr="00E807A6">
        <w:trPr>
          <w:trHeight w:val="1262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Актуализирана информация на WEB страницата на МЗХ за организацията на пазара в секторите "Птиче месо и яйца" и "Пчелен мед"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807A6" w:rsidRPr="004F571B" w:rsidTr="00E807A6">
        <w:trPr>
          <w:trHeight w:val="976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Организирани срещи и семинари с фермери, браншови организации  и продуктови бордове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807A6" w:rsidRPr="004F571B" w:rsidTr="00E807A6">
        <w:trPr>
          <w:trHeight w:val="128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Участия в семинари и обучения в страната и чужбина, конференции и обмяна на опит за повишаване знанията на административния капацитет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807A6" w:rsidRPr="004F571B" w:rsidTr="00E807A6">
        <w:trPr>
          <w:trHeight w:val="837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Обработени декларации на първи изкупвачи на краве мляко и изпращане на информацията в ЕК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12</w:t>
            </w:r>
          </w:p>
        </w:tc>
      </w:tr>
      <w:tr w:rsidR="00E807A6" w:rsidRPr="004F571B" w:rsidTr="00E807A6">
        <w:trPr>
          <w:trHeight w:val="126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Ежемесечно събрани, обработени и докладвани в ЕК данни за средното процентно съдържание на протеин и млечни мазнини в изкупеното чрез първи изкупвачи краве мляко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12</w:t>
            </w:r>
          </w:p>
        </w:tc>
      </w:tr>
      <w:tr w:rsidR="00E807A6" w:rsidRPr="004F571B" w:rsidTr="00E807A6">
        <w:trPr>
          <w:trHeight w:val="994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Събрани и обработени декларации за общото количество и цените на овче, козе и биволско мляко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12</w:t>
            </w:r>
          </w:p>
        </w:tc>
      </w:tr>
      <w:tr w:rsidR="00E807A6" w:rsidRPr="004F571B" w:rsidTr="00E807A6">
        <w:trPr>
          <w:trHeight w:val="1264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Събрани и докладвани данни за среднопретеглената  изкупна цена на краве мляко и на биологично краве мляко в ЕК, за прилагане на пазарни мерки за подкрепа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12</w:t>
            </w:r>
          </w:p>
        </w:tc>
      </w:tr>
      <w:tr w:rsidR="00E807A6" w:rsidRPr="004F571B" w:rsidTr="00E807A6">
        <w:trPr>
          <w:trHeight w:val="1267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Събрани и докладвани данни за среднопретеглената цена „франко завода” на някои млечни продукти в ЕК за прилагане на пазарни мерки за подкрепа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12</w:t>
            </w:r>
          </w:p>
        </w:tc>
      </w:tr>
      <w:tr w:rsidR="00E807A6" w:rsidRPr="004F571B" w:rsidTr="00E807A6">
        <w:trPr>
          <w:trHeight w:val="126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Ежеседмично събрани, обобщени и докладвани в ЕК данни за пазарни цени от класифицирано говеждо и телешко, свинско и овче месо, чрез ISAMM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159</w:t>
            </w:r>
          </w:p>
        </w:tc>
      </w:tr>
      <w:tr w:rsidR="00E807A6" w:rsidRPr="004F571B" w:rsidTr="00E807A6">
        <w:trPr>
          <w:trHeight w:val="852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Поддържан електронен регистър  на кланиците, които извършват задължителна класификация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807A6" w:rsidRPr="004F571B" w:rsidTr="00E807A6">
        <w:trPr>
          <w:trHeight w:val="1107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Поддържан електронен регистър на класификаторите, завършили курс на обучение и на  издадените и отнети свидетелства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807A6" w:rsidRPr="004F571B" w:rsidTr="00E807A6">
        <w:trPr>
          <w:trHeight w:val="127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Контрол на място от експерти от ОДЗ и МЗХ, върху дейността на кланиците, относно прилагането на класификацията и доклад на цените - проверки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807A6" w:rsidRPr="004F571B" w:rsidTr="00E807A6">
        <w:trPr>
          <w:trHeight w:val="969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Изготвена и изпратена до ЕК обобщена информация за броя на класифицираните говеда, свине и овце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07A6" w:rsidRPr="004F571B" w:rsidTr="00E807A6">
        <w:trPr>
          <w:trHeight w:val="120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Изготвена и изпратена до ЕК обобщена информация за броя на проверките по класификацията и доклад на цените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</w:t>
            </w:r>
          </w:p>
        </w:tc>
      </w:tr>
      <w:tr w:rsidR="00E807A6" w:rsidRPr="004F571B" w:rsidTr="00E807A6">
        <w:trPr>
          <w:trHeight w:val="1401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Разработени и приети нормативни актове за прилагане на скалата за класификация и ООП на месо, във връзка с промяната в Европейското законодателство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</w:tr>
      <w:tr w:rsidR="00E807A6" w:rsidRPr="004F571B" w:rsidTr="00E807A6">
        <w:trPr>
          <w:trHeight w:val="1292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Организация и участие в провеждането на обучение или опреснителни курсове на класификатори – брой проведени обучения/курсове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</w:tr>
      <w:tr w:rsidR="00E807A6" w:rsidRPr="004F571B" w:rsidTr="00E807A6">
        <w:trPr>
          <w:trHeight w:val="828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Изготвено ново регресионно уравнение за класификация на свине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</w:tr>
      <w:tr w:rsidR="00E807A6" w:rsidRPr="004F571B" w:rsidTr="00E807A6">
        <w:trPr>
          <w:trHeight w:val="1691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Изготвени позиции за заседанията на Управителните комитети към Европейската комисия и работни групи към Съвета на ЕС в секторите на говеждо и телешко, овче и свинско месо, мляко и млечни продукти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807A6" w:rsidRPr="004F571B" w:rsidTr="00E807A6">
        <w:trPr>
          <w:trHeight w:val="156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Участие в заседания на управителните комитети и работни групи в секторите на говеждо и телешко, овче и свинско месо, мляко и млечни продукти  към Европейската комисия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807A6" w:rsidRPr="004F571B" w:rsidTr="00E807A6">
        <w:trPr>
          <w:trHeight w:val="831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lastRenderedPageBreak/>
              <w:t>23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Изготвена и изпратена информация до ЕК със списък на кланиците, прилагащи класификация на говеда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</w:tr>
      <w:tr w:rsidR="00E807A6" w:rsidRPr="004F571B" w:rsidTr="00E807A6">
        <w:trPr>
          <w:trHeight w:val="984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Изготвени предложения до УС на ДФЗ за предоставяне на подпомагане по схеми на държавна помощ и помощи от типа de minimis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</w:t>
            </w:r>
          </w:p>
        </w:tc>
      </w:tr>
      <w:tr w:rsidR="00E807A6" w:rsidRPr="004F571B" w:rsidTr="00E807A6">
        <w:trPr>
          <w:trHeight w:val="984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Изготвени становища и анализи, свързани с прилагането на схемите на държавни помощи в земеделието и рибарството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40</w:t>
            </w:r>
          </w:p>
        </w:tc>
      </w:tr>
      <w:tr w:rsidR="00E807A6" w:rsidRPr="004F571B" w:rsidTr="00E807A6">
        <w:trPr>
          <w:trHeight w:val="54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Разработени схеми на държавни помощи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</w:tr>
      <w:tr w:rsidR="00E807A6" w:rsidRPr="004F571B" w:rsidTr="00E807A6">
        <w:trPr>
          <w:trHeight w:val="85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Нотифицирани държавни помощи (в случай, че подлежат на нотификация)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</w:tr>
      <w:tr w:rsidR="00E807A6" w:rsidRPr="004F571B" w:rsidTr="00E807A6">
        <w:trPr>
          <w:trHeight w:val="126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Изготвени проекти на рамкови позиции и указания в областта на държавните помощи във връзка с участието на Република България в институциите на ЕС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</w:tr>
      <w:tr w:rsidR="00E807A6" w:rsidRPr="004F571B" w:rsidTr="00E807A6">
        <w:trPr>
          <w:trHeight w:val="838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Издадени лицензии за внос на  земеделски продукти от трети страни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200</w:t>
            </w:r>
          </w:p>
        </w:tc>
      </w:tr>
      <w:tr w:rsidR="00E807A6" w:rsidRPr="004F571B" w:rsidTr="00E807A6">
        <w:trPr>
          <w:trHeight w:val="567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Проверени досиета на кандидати за издаване на лицензии за внос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220</w:t>
            </w:r>
          </w:p>
        </w:tc>
      </w:tr>
      <w:tr w:rsidR="00E807A6" w:rsidRPr="004F571B" w:rsidTr="00E807A6">
        <w:trPr>
          <w:trHeight w:val="70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Проверени лицензии и митнически декларации за внос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800</w:t>
            </w:r>
          </w:p>
        </w:tc>
      </w:tr>
      <w:tr w:rsidR="00E807A6" w:rsidRPr="004F571B" w:rsidTr="00E807A6">
        <w:trPr>
          <w:trHeight w:val="136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Освободени гаранции за изпълнение на задължението за внос по издадени лицензии и след разпределение на количествата по тарифните квоти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230</w:t>
            </w:r>
          </w:p>
        </w:tc>
      </w:tr>
      <w:tr w:rsidR="00E807A6" w:rsidRPr="004F571B" w:rsidTr="00E807A6">
        <w:trPr>
          <w:trHeight w:val="96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both"/>
              <w:rPr>
                <w:sz w:val="20"/>
                <w:szCs w:val="20"/>
              </w:rPr>
            </w:pPr>
            <w:r w:rsidRPr="004F571B">
              <w:rPr>
                <w:sz w:val="20"/>
                <w:szCs w:val="20"/>
              </w:rPr>
              <w:t>Изпратени уведомления до Европейската комисия чрез уеб базираната информационна система ISAMM TRQ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2 900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2 900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2 900</w:t>
            </w:r>
          </w:p>
        </w:tc>
      </w:tr>
      <w:tr w:rsidR="00E807A6" w:rsidRPr="004F571B" w:rsidTr="00E807A6">
        <w:trPr>
          <w:trHeight w:val="923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Подготвени позиции и указания  по отношение на участието на Република България в институциите на ЕС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807A6" w:rsidRPr="004F571B" w:rsidTr="00E807A6">
        <w:trPr>
          <w:trHeight w:val="102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both"/>
              <w:rPr>
                <w:sz w:val="20"/>
                <w:szCs w:val="20"/>
              </w:rPr>
            </w:pPr>
            <w:r w:rsidRPr="004F571B">
              <w:rPr>
                <w:sz w:val="20"/>
                <w:szCs w:val="20"/>
              </w:rPr>
              <w:t>Изпратени нотификации на Европейската комисия за земеделски продукти чрез уеб базираната информационна система ISAMM TRQ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807A6" w:rsidRPr="004F571B" w:rsidTr="00E807A6">
        <w:trPr>
          <w:trHeight w:val="1519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 w:rsidP="00F43D22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Изготвени становища и предложения за облекчаването и отмяната на регулаторни режими в системата на МЗ</w:t>
            </w:r>
            <w:r w:rsidR="00F43D22">
              <w:rPr>
                <w:color w:val="000000"/>
                <w:sz w:val="20"/>
                <w:szCs w:val="20"/>
                <w:lang w:val="bg-BG"/>
              </w:rPr>
              <w:t>Х</w:t>
            </w:r>
            <w:r w:rsidRPr="004F571B">
              <w:rPr>
                <w:color w:val="000000"/>
                <w:sz w:val="20"/>
                <w:szCs w:val="20"/>
              </w:rPr>
              <w:t xml:space="preserve"> в съответствие с нормативните актове в областта на земеделието, рибарството и горите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</w:tr>
      <w:tr w:rsidR="00E807A6" w:rsidRPr="004F571B" w:rsidTr="00E807A6">
        <w:trPr>
          <w:trHeight w:val="833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Отчет за изпълнение на мерките за управление на рисковете и кризите в земеделието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</w:tr>
      <w:tr w:rsidR="00E807A6" w:rsidRPr="004F571B" w:rsidTr="00E807A6">
        <w:trPr>
          <w:trHeight w:val="1269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lastRenderedPageBreak/>
              <w:t>38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Докладвани на ЕК на пазарни цени на зърнени храни, пресни плодове и зеленчуци и жълти банани, в съответствие с европейското законодателство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807A6" w:rsidRPr="004F571B" w:rsidTr="00E807A6">
        <w:trPr>
          <w:trHeight w:val="849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Изпълнение на договор за услуга по предоставяне на пазарна информация за селското стопанство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</w:tr>
      <w:tr w:rsidR="00E807A6" w:rsidRPr="004F571B" w:rsidTr="00E807A6">
        <w:trPr>
          <w:trHeight w:val="1116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Разработени стратегии за прилагане на схеми за предлагане на храни в учебните заведения в съответствие с европейското законодателство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807A6" w:rsidRPr="004F571B" w:rsidTr="00E807A6">
        <w:trPr>
          <w:trHeight w:val="108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Разработени и обнародвани нормативни актове във връзка с промени в европейското законодателство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807A6" w:rsidRPr="004F571B" w:rsidTr="00E807A6">
        <w:trPr>
          <w:trHeight w:val="1459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Изготвени проекти на нотификации, според ангажимента на България съгласно изискванията на споразумението за селско стопанство на  СТО /Световна търговска организация/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807A6" w:rsidRPr="004F571B" w:rsidTr="00E807A6">
        <w:trPr>
          <w:trHeight w:val="192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Изготвени рамкови позиции по досиета за Министерски Съвет във връзка с актуалното развитие на преговорите на Европейския Съюз с трети страни за либерализиране на търговията със селскостопански продукти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807A6" w:rsidRPr="004F571B" w:rsidTr="00E807A6">
        <w:trPr>
          <w:trHeight w:val="93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Подготвени позиции и указания  по отношение на участието на Република България в институциите на ЕС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807A6" w:rsidRPr="004F571B" w:rsidTr="00E807A6">
        <w:trPr>
          <w:trHeight w:val="1469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Изпратени нотификации на Европейската комисия за земеделски продукти чрез  информационната система за селскостопанско пазарно наблюдение и управление ISAMM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807A6" w:rsidRPr="004F571B" w:rsidTr="00E807A6">
        <w:trPr>
          <w:trHeight w:val="184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Изготвени  проекти на нормативни актове в областта на подкрепа на пазара на селскостопански продукти и секторни интервенции от Стратегическия план за развитие на земеделието и селските райони на Република България за периода 2023 – 2027 година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807A6" w:rsidRPr="004F571B" w:rsidTr="00E807A6">
        <w:trPr>
          <w:trHeight w:val="423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lastRenderedPageBreak/>
              <w:t>47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Изготвени проекти на рамкови позиции и указания в областта на подкрепа на пазара на селскостопански продукти и секторни интервенции от стратегическия план за развитие на земеделието и селските райони на Република България за периода 2023 – 2027 година  във връзка с участието на Република България в работата на институциите на ЕС  (работни групи към Съвета, комитети към Европейската комисия, Специален комитет по селско стопанство към ЕК, Съвет на министрите, опорни точки за срещи на министъра и др.становища)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807A6" w:rsidRPr="004F571B" w:rsidTr="00E807A6">
        <w:trPr>
          <w:trHeight w:val="364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Участие в работата на институциите на ЕС от името на Република България (работни групи към Съвета, комитети към Европейската комисия, Специален комитет по селско стопанство към ЕК, Съвет на министрите и други форуми) в областта на подкрепа на пазара на селскостопански продукти и секторни интервенции от стратегическия план за развитие на земеделието и селските райони на Република България за периода 2023 – 2027 година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807A6" w:rsidRPr="004F571B" w:rsidTr="00E807A6">
        <w:trPr>
          <w:trHeight w:val="337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Организирани и проведени семинари и работни срещи със земеделските стопани и браншови организации за разясняване на механизмите на Общата селскостопанска политика (ОСП) на Европейския съюз в областта на подкрепа на пазара на селскостопански продукти и секторни интервенции от стратегическия план за развитие на земеделието и селските райони на Република България за периода 2023 – 2027 година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807A6" w:rsidRPr="004F571B" w:rsidTr="00E807A6">
        <w:trPr>
          <w:trHeight w:val="724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Признати организации на производители на земеделски продукти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</w:tr>
      <w:tr w:rsidR="00E807A6" w:rsidRPr="004F571B" w:rsidTr="00E807A6">
        <w:trPr>
          <w:trHeight w:val="83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Извършени проверки на организации на производители преди и след признаване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16</w:t>
            </w:r>
          </w:p>
        </w:tc>
      </w:tr>
    </w:tbl>
    <w:p w:rsidR="00873ED9" w:rsidRPr="004F571B" w:rsidRDefault="00873ED9" w:rsidP="0010266E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032B35" w:rsidRPr="004F571B" w:rsidRDefault="00032B35" w:rsidP="00845FBF">
      <w:pPr>
        <w:jc w:val="both"/>
        <w:rPr>
          <w:b/>
          <w:i/>
          <w:noProof/>
          <w:sz w:val="20"/>
          <w:szCs w:val="20"/>
          <w:highlight w:val="cyan"/>
          <w:u w:val="single"/>
          <w:lang w:val="bg-BG"/>
        </w:rPr>
      </w:pPr>
    </w:p>
    <w:p w:rsidR="00C8618C" w:rsidRPr="004F571B" w:rsidRDefault="00C8618C" w:rsidP="00845FBF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845FBF" w:rsidRPr="004F571B" w:rsidRDefault="00845FBF" w:rsidP="0010266E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Външни фактори, които могат да окажат въздействие върху постигането на целите на програмата</w:t>
      </w:r>
    </w:p>
    <w:p w:rsidR="00845FBF" w:rsidRPr="004F571B" w:rsidRDefault="00845FBF" w:rsidP="00845FBF">
      <w:pPr>
        <w:ind w:firstLine="567"/>
        <w:jc w:val="both"/>
        <w:rPr>
          <w:noProof/>
          <w:sz w:val="20"/>
          <w:szCs w:val="20"/>
          <w:lang w:val="bg-BG"/>
        </w:rPr>
      </w:pPr>
    </w:p>
    <w:p w:rsidR="00915E6A" w:rsidRPr="004F571B" w:rsidRDefault="00915E6A" w:rsidP="00915E6A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Промени в законодателството.</w:t>
      </w:r>
    </w:p>
    <w:p w:rsidR="00915E6A" w:rsidRPr="004F571B" w:rsidRDefault="00915E6A" w:rsidP="00915E6A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Ненавременно получаване на обобщена информация за изпълнение на мерките по Националната пчеларска програма.</w:t>
      </w:r>
    </w:p>
    <w:p w:rsidR="00915E6A" w:rsidRPr="004F571B" w:rsidRDefault="00915E6A" w:rsidP="00915E6A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lastRenderedPageBreak/>
        <w:t>Забавяне и неподаване на информация за средни продажни цени на яйца за консумация и замразено птиче месо.</w:t>
      </w:r>
    </w:p>
    <w:p w:rsidR="00915E6A" w:rsidRPr="004F571B" w:rsidRDefault="00915E6A" w:rsidP="00915E6A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Неактуални регистри  на птицевъдните обекти</w:t>
      </w:r>
    </w:p>
    <w:p w:rsidR="00915E6A" w:rsidRPr="004F571B" w:rsidRDefault="00915E6A" w:rsidP="00915E6A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Липса на заинтересованост от страна на собствениците на животните по отношение на класификацията. </w:t>
      </w:r>
    </w:p>
    <w:p w:rsidR="003B7F41" w:rsidRPr="004F571B" w:rsidRDefault="003B7F41" w:rsidP="003B7F41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Намаляване на броя на кланиците, прилагащи Скалите на Съюза и нежеланието им за докладване на цени.</w:t>
      </w:r>
    </w:p>
    <w:p w:rsidR="00915E6A" w:rsidRPr="004F571B" w:rsidRDefault="00915E6A" w:rsidP="00915E6A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Липса на средства за командироване на експерти от ОД“З</w:t>
      </w:r>
      <w:r w:rsidR="00E41C3F" w:rsidRPr="004F571B">
        <w:rPr>
          <w:noProof/>
          <w:sz w:val="20"/>
          <w:szCs w:val="20"/>
          <w:lang w:val="bg-BG"/>
        </w:rPr>
        <w:t>емеделие</w:t>
      </w:r>
      <w:r w:rsidRPr="004F571B">
        <w:rPr>
          <w:noProof/>
          <w:sz w:val="20"/>
          <w:szCs w:val="20"/>
          <w:lang w:val="bg-BG"/>
        </w:rPr>
        <w:t>“ във връзка с провеждането на проверки в кланиците.</w:t>
      </w:r>
    </w:p>
    <w:p w:rsidR="00915E6A" w:rsidRPr="004F571B" w:rsidRDefault="00915E6A" w:rsidP="00915E6A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Големият брой млекосъбирателни пунктове, с които голяма част от одобрените изкупвачи работят, създава предпоставка за непълна информация по отношение потока на млякото.</w:t>
      </w:r>
    </w:p>
    <w:p w:rsidR="00915E6A" w:rsidRPr="004F571B" w:rsidRDefault="00915E6A" w:rsidP="00915E6A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Европейска криза на пазара на млякото. </w:t>
      </w:r>
    </w:p>
    <w:p w:rsidR="00915E6A" w:rsidRPr="004F571B" w:rsidRDefault="00915E6A" w:rsidP="00915E6A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Липсата на технически средства – компютри и интернет връзки в малките населени места а и в по-големите също затруднява процеса по ежедневна регистрация на количеството доставено мляко от всеки производител. </w:t>
      </w:r>
    </w:p>
    <w:p w:rsidR="00613644" w:rsidRPr="004F571B" w:rsidRDefault="00915E6A" w:rsidP="00915E6A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Слаба заинтересованост от страна на земеделските стопани  по отношение на тяхното сдружаване в организации на производители – липса на доверие между производителите, разнородност и малък размер на земеделските  стопанства.</w:t>
      </w:r>
    </w:p>
    <w:p w:rsidR="00915E6A" w:rsidRPr="004F571B" w:rsidRDefault="00915E6A" w:rsidP="00915E6A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845FBF" w:rsidRPr="004F571B" w:rsidRDefault="00845FBF" w:rsidP="0010266E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Информация за наличността и качеството на данните:</w:t>
      </w:r>
    </w:p>
    <w:p w:rsidR="00845FBF" w:rsidRPr="004F571B" w:rsidRDefault="00845FBF" w:rsidP="00845FBF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845FBF" w:rsidRPr="004F571B" w:rsidRDefault="00845FBF" w:rsidP="006E4E65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Информацията се получава от създадената база данни, ДФЗ, НСИ, САПИ и Агенция „Митници”.</w:t>
      </w:r>
    </w:p>
    <w:p w:rsidR="00845FBF" w:rsidRPr="004F571B" w:rsidRDefault="00845FBF" w:rsidP="006E4E65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Регистър на първите изкупвачи на краве, овче, козе и биволско мляко – ежемесечно изкупвачите подават </w:t>
      </w:r>
      <w:r w:rsidR="00F54054" w:rsidRPr="004F571B">
        <w:rPr>
          <w:noProof/>
          <w:sz w:val="20"/>
          <w:szCs w:val="20"/>
          <w:lang w:val="bg-BG"/>
        </w:rPr>
        <w:t>информация чрез декларации в МЗХ</w:t>
      </w:r>
      <w:r w:rsidRPr="004F571B">
        <w:rPr>
          <w:noProof/>
          <w:sz w:val="20"/>
          <w:szCs w:val="20"/>
          <w:lang w:val="bg-BG"/>
        </w:rPr>
        <w:t xml:space="preserve"> за изкупеното количество краве мляко директно от производителите.</w:t>
      </w:r>
    </w:p>
    <w:p w:rsidR="00845FBF" w:rsidRPr="004F571B" w:rsidRDefault="00845FBF" w:rsidP="006E4E65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Разплащателна агенция – регулярно постъпва информация за броя на сключените договори между производители на мляко и първи изкупвачи на мляко. Предоставя доклади за изпълнението на мерките и дейностите по Националната програма за развитие на пчеларството с данни за усвояването на средствата и броя на бенефициентите за съответната година от тригодишния период на действие.</w:t>
      </w:r>
    </w:p>
    <w:p w:rsidR="00845FBF" w:rsidRPr="004F571B" w:rsidRDefault="00845FBF" w:rsidP="006E4E65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Информация за ценовите нива на средни продажни цени на яйца за консумация и замразено птиче месо – от центрове за опаковане на яйца и птицекланици.</w:t>
      </w:r>
    </w:p>
    <w:p w:rsidR="00845FBF" w:rsidRPr="004F571B" w:rsidRDefault="00845FBF" w:rsidP="006E4E65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Агростатистика – подава ежемесечна информация за количествата обработена суровина от млекопреработвателните предприятия.</w:t>
      </w:r>
    </w:p>
    <w:p w:rsidR="00845FBF" w:rsidRPr="004F571B" w:rsidRDefault="00845FBF" w:rsidP="006E4E65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База данни на кланиците, задължени да извършват класификация - информацията постъпва ежегодно в началото на годината от ГДЗРП. </w:t>
      </w:r>
    </w:p>
    <w:p w:rsidR="00845FBF" w:rsidRPr="004F571B" w:rsidRDefault="00845FBF" w:rsidP="006E4E65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База данни на класификаторите, завършили курс на обучение, информацията постъпва от обучаващата институция – Селскостопанска академия. В базата данни се отразява и информацията за отнетите свидетелства, която се получава след провеждане на опреснителен курс от ССА. </w:t>
      </w:r>
    </w:p>
    <w:p w:rsidR="00845FBF" w:rsidRPr="004F571B" w:rsidRDefault="00845FBF" w:rsidP="006E4E65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Информацията за извършени проверки по класификация и доклад на цените, информацията постъпва от контролиращите лица, определени със заповед на министъра на земеделието</w:t>
      </w:r>
      <w:r w:rsidR="004751CB" w:rsidRPr="004F571B">
        <w:rPr>
          <w:noProof/>
          <w:sz w:val="20"/>
          <w:szCs w:val="20"/>
          <w:lang w:val="bg-BG"/>
        </w:rPr>
        <w:t xml:space="preserve"> и храните</w:t>
      </w:r>
      <w:r w:rsidRPr="004F571B">
        <w:rPr>
          <w:noProof/>
          <w:sz w:val="20"/>
          <w:szCs w:val="20"/>
          <w:lang w:val="bg-BG"/>
        </w:rPr>
        <w:t xml:space="preserve"> – експерти от ОДЗ и министерството.</w:t>
      </w:r>
    </w:p>
    <w:p w:rsidR="00845FBF" w:rsidRPr="004F571B" w:rsidRDefault="00845FBF" w:rsidP="006E4E65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Информация за броя на класифицираните говеда и телета, свине и овце- информацията от кланиците извършващи класификация по електронната поща. </w:t>
      </w:r>
    </w:p>
    <w:p w:rsidR="00845FBF" w:rsidRPr="004F571B" w:rsidRDefault="00845FBF" w:rsidP="00F73886">
      <w:pPr>
        <w:tabs>
          <w:tab w:val="left" w:pos="567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Информационна система за търговията на РБ със земеделски и преработени земеделски  продукти – съдържа база данни за търговията с трети страни и вътреобщностната търговия</w:t>
      </w:r>
    </w:p>
    <w:p w:rsidR="00845FBF" w:rsidRPr="004F571B" w:rsidRDefault="00845FBF" w:rsidP="006E4E65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Регистър на вносителите на земеделски продукти – актуализира се при всяко постъпване на заявление за регистрация на вносител на земеделски продукт</w:t>
      </w:r>
    </w:p>
    <w:p w:rsidR="00845FBF" w:rsidRPr="004F571B" w:rsidRDefault="00845FBF" w:rsidP="006E4E65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Информационен списък на прилаганите държавни помощи в системата на земеделието, рибарството и горите.</w:t>
      </w:r>
    </w:p>
    <w:p w:rsidR="00A76B78" w:rsidRPr="004F571B" w:rsidRDefault="00A76B78" w:rsidP="006E4E65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База данни за признати организации на производители на плодове и зеленчуци</w:t>
      </w:r>
      <w:r w:rsidRPr="004F571B">
        <w:rPr>
          <w:noProof/>
          <w:sz w:val="20"/>
          <w:szCs w:val="20"/>
          <w:lang w:val="en-GB"/>
        </w:rPr>
        <w:t xml:space="preserve"> </w:t>
      </w:r>
      <w:r w:rsidRPr="004F571B">
        <w:rPr>
          <w:noProof/>
          <w:sz w:val="20"/>
          <w:szCs w:val="20"/>
          <w:lang w:val="bg-BG"/>
        </w:rPr>
        <w:t>и групи и организации на производители на земеделски продукти.</w:t>
      </w:r>
    </w:p>
    <w:p w:rsidR="00915E6A" w:rsidRPr="004F571B" w:rsidRDefault="00915E6A" w:rsidP="006E4E65">
      <w:pPr>
        <w:ind w:firstLine="567"/>
        <w:jc w:val="both"/>
        <w:rPr>
          <w:noProof/>
          <w:color w:val="000000"/>
          <w:sz w:val="20"/>
          <w:szCs w:val="20"/>
          <w:lang w:val="bg-BG"/>
        </w:rPr>
      </w:pPr>
    </w:p>
    <w:p w:rsidR="00613644" w:rsidRPr="004F571B" w:rsidRDefault="00613644" w:rsidP="0010266E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Предоставяни </w:t>
      </w:r>
      <w:r w:rsidR="00873ED9" w:rsidRPr="004F571B">
        <w:rPr>
          <w:b/>
          <w:i/>
          <w:noProof/>
          <w:sz w:val="20"/>
          <w:szCs w:val="20"/>
          <w:u w:val="single"/>
          <w:lang w:val="bg-BG"/>
        </w:rPr>
        <w:t xml:space="preserve">по програмата </w:t>
      </w: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продукти/услуги </w:t>
      </w:r>
    </w:p>
    <w:p w:rsidR="00613644" w:rsidRPr="004F571B" w:rsidRDefault="00613644" w:rsidP="00613644">
      <w:pPr>
        <w:jc w:val="both"/>
        <w:rPr>
          <w:noProof/>
          <w:sz w:val="20"/>
          <w:szCs w:val="20"/>
          <w:u w:val="single"/>
          <w:lang w:val="bg-BG"/>
        </w:rPr>
      </w:pPr>
    </w:p>
    <w:p w:rsidR="00613644" w:rsidRPr="004F571B" w:rsidRDefault="00613644" w:rsidP="00845FBF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Разработване на политика; </w:t>
      </w:r>
    </w:p>
    <w:p w:rsidR="00613644" w:rsidRPr="004F571B" w:rsidRDefault="00613644" w:rsidP="00845FBF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Изменение и допълнение на съществуващата и изготвяне на нова нормативна уредба в областта на организации и групи производители на земеделски продукти; </w:t>
      </w:r>
    </w:p>
    <w:p w:rsidR="00613644" w:rsidRPr="004F571B" w:rsidRDefault="00613644" w:rsidP="00845FBF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Администриране на тарифни квоти и издаване на лицензии за внос на земеделски продукти от трети страни чрез ИС ЕРСА;</w:t>
      </w:r>
    </w:p>
    <w:p w:rsidR="00613644" w:rsidRPr="004F571B" w:rsidRDefault="00613644" w:rsidP="00845FBF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Освобождаване на гаранции за изпълнение на задължението за внос на земеделски продукти по издадени лицензии и след разпределение на количествата по тарифни квоти чрез електронната с</w:t>
      </w:r>
      <w:r w:rsidR="00D62C32" w:rsidRPr="004F571B">
        <w:rPr>
          <w:noProof/>
          <w:sz w:val="20"/>
          <w:szCs w:val="20"/>
          <w:lang w:val="bg-BG"/>
        </w:rPr>
        <w:t>истема за документооборот на МЗХ</w:t>
      </w:r>
      <w:r w:rsidRPr="004F571B">
        <w:rPr>
          <w:noProof/>
          <w:sz w:val="20"/>
          <w:szCs w:val="20"/>
          <w:lang w:val="bg-BG"/>
        </w:rPr>
        <w:t>;</w:t>
      </w:r>
    </w:p>
    <w:p w:rsidR="00613644" w:rsidRPr="004F571B" w:rsidRDefault="00613644" w:rsidP="00845FBF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Изпращане на уведомления до ЕК чрез уеб базираната информационна система ISAMM TRQ;</w:t>
      </w:r>
    </w:p>
    <w:p w:rsidR="00613644" w:rsidRPr="004F571B" w:rsidRDefault="00613644" w:rsidP="00845FBF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lastRenderedPageBreak/>
        <w:t>Администриране на електронния „Регистър на вносителите на земеделски продукти от трети страни“, част от информационната система за електронни регистри на спец</w:t>
      </w:r>
      <w:r w:rsidR="00F01499" w:rsidRPr="004F571B">
        <w:rPr>
          <w:noProof/>
          <w:sz w:val="20"/>
          <w:szCs w:val="20"/>
          <w:lang w:val="bg-BG"/>
        </w:rPr>
        <w:t>иализираната администрация в МЗХ</w:t>
      </w:r>
      <w:r w:rsidRPr="004F571B">
        <w:rPr>
          <w:noProof/>
          <w:sz w:val="20"/>
          <w:szCs w:val="20"/>
          <w:lang w:val="bg-BG"/>
        </w:rPr>
        <w:t xml:space="preserve"> (ИС ЕРСА).</w:t>
      </w:r>
    </w:p>
    <w:p w:rsidR="00613644" w:rsidRPr="004F571B" w:rsidRDefault="00613644" w:rsidP="00845FBF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Изготвяне на предложения за нови държавни помощи или за изменения на съществуващи;</w:t>
      </w:r>
    </w:p>
    <w:p w:rsidR="00613644" w:rsidRPr="004F571B" w:rsidRDefault="00613644" w:rsidP="00845FBF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Изпращане на уведомителни формуляри в Европейската комисия чрез системата SANI 2;</w:t>
      </w:r>
    </w:p>
    <w:p w:rsidR="00613644" w:rsidRPr="004F571B" w:rsidRDefault="00613644" w:rsidP="00845FBF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Изготвяне на Годишни доклади за разходите за държавните помощи в земеделието и рибарството и изпращане в ЕК;</w:t>
      </w:r>
    </w:p>
    <w:p w:rsidR="00613644" w:rsidRPr="004F571B" w:rsidRDefault="00613644" w:rsidP="00845FBF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Изготвяне на предложения до УС на ДФЗ за предоставяне на подпомагане по схеми на държавна помощ и помощи от типа de minimis;</w:t>
      </w:r>
    </w:p>
    <w:p w:rsidR="00613644" w:rsidRPr="004F571B" w:rsidRDefault="00613644" w:rsidP="00845FBF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Изготвяне на становища и анализи, свързани с прилагането на схемите на държавни помощи в земеделието и рибарството;</w:t>
      </w:r>
    </w:p>
    <w:p w:rsidR="00613644" w:rsidRPr="004F571B" w:rsidRDefault="00613644" w:rsidP="00845FBF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Водене и поддържане на информационен списък на държавните помощи, съдържащ информация за видовете помощи, размер на помощта, брой получатели, размер на отделната помощ;</w:t>
      </w:r>
    </w:p>
    <w:p w:rsidR="00613644" w:rsidRPr="004F571B" w:rsidRDefault="00613644" w:rsidP="00845FBF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Изготвяне на оперативна информация за вноса и износа на земеделски продукти;</w:t>
      </w:r>
    </w:p>
    <w:p w:rsidR="00613644" w:rsidRPr="004F571B" w:rsidRDefault="00613644" w:rsidP="00845FBF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Докладване на пазарни цени в ЕК;</w:t>
      </w:r>
    </w:p>
    <w:p w:rsidR="00613644" w:rsidRPr="004F571B" w:rsidRDefault="00613644" w:rsidP="00845FBF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Надзор  върху дейностите по прилагане на механизмите на Общата организация на пазара;</w:t>
      </w:r>
    </w:p>
    <w:p w:rsidR="00613644" w:rsidRPr="004F571B" w:rsidRDefault="00613644" w:rsidP="00845FBF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Стимулиране производството на сурово краве мляко, което отговаря на европейските изисквания </w:t>
      </w:r>
    </w:p>
    <w:p w:rsidR="00613644" w:rsidRPr="004F571B" w:rsidRDefault="00613644" w:rsidP="00845FBF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Подобряване на общите условия за производство и търговия с пчелни продукти; </w:t>
      </w:r>
    </w:p>
    <w:p w:rsidR="00613644" w:rsidRPr="004F571B" w:rsidRDefault="003B7F41" w:rsidP="003B7F41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Проверки в кланиците, прилагащи класификация и докладващи цени от говеждо, свинско и овче месо. Ежеседмично събиране и обработване на докладваните цени от кланиците в МЗХ на класифицирано говеждо, овче и свинско месо по Скалите на Съюза;</w:t>
      </w:r>
    </w:p>
    <w:p w:rsidR="00613644" w:rsidRPr="004F571B" w:rsidRDefault="00613644" w:rsidP="00845FBF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Докладвани пазарни цени на говеждо, свинско и овче месо в ЕК за прилагане на пазарни мерки за подкрепа;</w:t>
      </w:r>
    </w:p>
    <w:p w:rsidR="00613644" w:rsidRPr="004F571B" w:rsidRDefault="00613644" w:rsidP="00F73886">
      <w:pPr>
        <w:tabs>
          <w:tab w:val="left" w:pos="567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Изготвени месечни и годишни обобщения за броя на класифицираните говеда, свине и овце, добива и средно претеглени цени;</w:t>
      </w:r>
    </w:p>
    <w:p w:rsidR="00A079E5" w:rsidRPr="004F571B" w:rsidRDefault="00613644" w:rsidP="00845FBF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Поддържана база данни на кланиците, които  извършват класификация, въз основа на годишните обобщения от класификацията. </w:t>
      </w:r>
    </w:p>
    <w:p w:rsidR="00A079E5" w:rsidRPr="004F571B" w:rsidRDefault="00613644" w:rsidP="00845FBF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Поддържанe на база данни на класификаторите, завършили курс на обучение и на отнетите свидетелства. </w:t>
      </w:r>
    </w:p>
    <w:p w:rsidR="00613644" w:rsidRPr="004F571B" w:rsidRDefault="00613644" w:rsidP="00845FBF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Участие в обучението на класификатори и провеждането на опреснителни курсове,  на база одобрена от министъра програма за обучение.</w:t>
      </w:r>
    </w:p>
    <w:p w:rsidR="00613644" w:rsidRPr="004F571B" w:rsidRDefault="00613644" w:rsidP="00845FBF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Изменение и допълнение на съществуващата нормативна уредба, във връзка с прилагането на</w:t>
      </w:r>
      <w:r w:rsidR="00A079E5" w:rsidRPr="004F571B">
        <w:rPr>
          <w:noProof/>
          <w:sz w:val="20"/>
          <w:szCs w:val="20"/>
          <w:lang w:val="bg-BG"/>
        </w:rPr>
        <w:t xml:space="preserve"> класификацията и с промяна на е</w:t>
      </w:r>
      <w:r w:rsidRPr="004F571B">
        <w:rPr>
          <w:noProof/>
          <w:sz w:val="20"/>
          <w:szCs w:val="20"/>
          <w:lang w:val="bg-BG"/>
        </w:rPr>
        <w:t>вропейското законодателство.</w:t>
      </w:r>
    </w:p>
    <w:p w:rsidR="00A079E5" w:rsidRPr="004F571B" w:rsidRDefault="00613644" w:rsidP="00845FBF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Изготвени нови регресионни уравнения за класификация на кланични трупове от свине </w:t>
      </w:r>
    </w:p>
    <w:p w:rsidR="00613644" w:rsidRPr="004F571B" w:rsidRDefault="00613644" w:rsidP="00845FBF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Изготвени позиции за заседанията на Управителните комитети към Европейската комисия и работни групи към Съвета на ЕС в секторите на говеждо и телешко, овче и свин</w:t>
      </w:r>
      <w:r w:rsidR="00A928B6" w:rsidRPr="004F571B">
        <w:rPr>
          <w:noProof/>
          <w:sz w:val="20"/>
          <w:szCs w:val="20"/>
          <w:lang w:val="bg-BG"/>
        </w:rPr>
        <w:t>с</w:t>
      </w:r>
      <w:r w:rsidRPr="004F571B">
        <w:rPr>
          <w:noProof/>
          <w:sz w:val="20"/>
          <w:szCs w:val="20"/>
          <w:lang w:val="bg-BG"/>
        </w:rPr>
        <w:t>ко месо.</w:t>
      </w:r>
    </w:p>
    <w:p w:rsidR="00613644" w:rsidRPr="004F571B" w:rsidRDefault="00613644" w:rsidP="00845FBF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Участие в заседания на управителните комитети и работни групи в секторите на говеждо и телешко, овче и свинско месо към Европейската комисия</w:t>
      </w:r>
    </w:p>
    <w:p w:rsidR="00613644" w:rsidRPr="004F571B" w:rsidRDefault="00613644" w:rsidP="00845FBF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Предоставена</w:t>
      </w:r>
      <w:r w:rsidR="003F5BBD" w:rsidRPr="004F571B">
        <w:rPr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 xml:space="preserve">информация за ситуацията на българския пазар на говеждо, овче и свинско месо. </w:t>
      </w:r>
    </w:p>
    <w:p w:rsidR="00613644" w:rsidRPr="004F571B" w:rsidRDefault="00613644" w:rsidP="00845FBF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Подпомагане работата по класификацията, изчисляването и докладването на цените от кланиците.</w:t>
      </w:r>
    </w:p>
    <w:p w:rsidR="00613644" w:rsidRPr="004F571B" w:rsidRDefault="00613644" w:rsidP="00845FBF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Провеждане на информационни кампании, чрез публикуване н</w:t>
      </w:r>
      <w:r w:rsidR="002B5723" w:rsidRPr="004F571B">
        <w:rPr>
          <w:noProof/>
          <w:sz w:val="20"/>
          <w:szCs w:val="20"/>
          <w:lang w:val="bg-BG"/>
        </w:rPr>
        <w:t>а материали на страницата на МЗХ</w:t>
      </w:r>
      <w:r w:rsidRPr="004F571B">
        <w:rPr>
          <w:noProof/>
          <w:sz w:val="20"/>
          <w:szCs w:val="20"/>
          <w:lang w:val="bg-BG"/>
        </w:rPr>
        <w:t xml:space="preserve"> свързани с класификацията, както и провеждането на срещи със производители, класификатори и представители на месодобивни предприятия.</w:t>
      </w:r>
    </w:p>
    <w:p w:rsidR="00613644" w:rsidRPr="004F571B" w:rsidRDefault="00613644" w:rsidP="00845FBF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Участва в заседания на управителните комитети и работни групи в секторите мляко, птиче месо, яйца, птичи продукти и пчелен мед към Европейската комисия.</w:t>
      </w:r>
    </w:p>
    <w:p w:rsidR="00613644" w:rsidRPr="004F571B" w:rsidRDefault="00A079E5" w:rsidP="00845FBF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Ежеседмично събиране и </w:t>
      </w:r>
      <w:r w:rsidR="00613644" w:rsidRPr="004F571B">
        <w:rPr>
          <w:noProof/>
          <w:sz w:val="20"/>
          <w:szCs w:val="20"/>
          <w:lang w:val="bg-BG"/>
        </w:rPr>
        <w:t>обработване на продажни цени на замразени пилета и яйца, и докладването им в ЕК.</w:t>
      </w:r>
    </w:p>
    <w:p w:rsidR="00613644" w:rsidRPr="004F571B" w:rsidRDefault="00613644" w:rsidP="00845FBF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Ежемесечно събиране изчисляване и докладване на Европейската комисия на средно претеглените изкупни цени на суровото краве мляко, някои млечни продукти „франко завода” и изкупеното количество краве мляко от първите изкупвачи. </w:t>
      </w:r>
    </w:p>
    <w:p w:rsidR="00613644" w:rsidRPr="004F571B" w:rsidRDefault="00613644" w:rsidP="00845FBF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Изменение и допълнение на съществуващата нормативна уредба в обл</w:t>
      </w:r>
      <w:r w:rsidR="00A928B6" w:rsidRPr="004F571B">
        <w:rPr>
          <w:noProof/>
          <w:sz w:val="20"/>
          <w:szCs w:val="20"/>
          <w:lang w:val="bg-BG"/>
        </w:rPr>
        <w:t>астта на прилагането на Общата о</w:t>
      </w:r>
      <w:r w:rsidRPr="004F571B">
        <w:rPr>
          <w:noProof/>
          <w:sz w:val="20"/>
          <w:szCs w:val="20"/>
          <w:lang w:val="bg-BG"/>
        </w:rPr>
        <w:t>рганизация на пазара на мляко.</w:t>
      </w:r>
    </w:p>
    <w:p w:rsidR="00613644" w:rsidRPr="004F571B" w:rsidRDefault="00A079E5" w:rsidP="00845FBF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Изготвяне на позиции и участие </w:t>
      </w:r>
      <w:r w:rsidR="00613644" w:rsidRPr="004F571B">
        <w:rPr>
          <w:noProof/>
          <w:sz w:val="20"/>
          <w:szCs w:val="20"/>
          <w:lang w:val="bg-BG"/>
        </w:rPr>
        <w:t>в Управителните комитети по мляко и млечни продукти към Европейската комисия.</w:t>
      </w:r>
    </w:p>
    <w:p w:rsidR="00613644" w:rsidRPr="004F571B" w:rsidRDefault="00613644" w:rsidP="00845FBF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Прилагане на договорните отношения в сектора на млякото.</w:t>
      </w:r>
    </w:p>
    <w:p w:rsidR="00613644" w:rsidRPr="004F571B" w:rsidRDefault="00613644" w:rsidP="00845FBF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Провеждане на семинари и обучения с производители на краве мляко и изкупвачи.</w:t>
      </w:r>
    </w:p>
    <w:p w:rsidR="00613644" w:rsidRPr="004F571B" w:rsidRDefault="00613644" w:rsidP="00845FBF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Отпечатване на формуляри и информационни материали.</w:t>
      </w:r>
    </w:p>
    <w:p w:rsidR="00613644" w:rsidRPr="004F571B" w:rsidRDefault="00613644" w:rsidP="00845FBF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Признаване на организации и групи производители на земеделски продукти.</w:t>
      </w:r>
    </w:p>
    <w:p w:rsidR="003F5BBD" w:rsidRPr="004F571B" w:rsidRDefault="003F5BBD" w:rsidP="003F5BBD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Поддържане на база данни за признати организации на производители на плодове и зеленчуци и групи и организации на производители на земеделски продукти.</w:t>
      </w:r>
    </w:p>
    <w:p w:rsidR="003F5BBD" w:rsidRPr="004F571B" w:rsidRDefault="003F5BBD" w:rsidP="003F5BBD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Участие в работата на институциите на ЕС от името на Република България в областта на подкрепа на пазара на селскостопански продукти и </w:t>
      </w:r>
      <w:r w:rsidR="00A079E5" w:rsidRPr="004F571B">
        <w:rPr>
          <w:noProof/>
          <w:color w:val="000000"/>
          <w:sz w:val="20"/>
          <w:szCs w:val="20"/>
          <w:lang w:val="bg-BG"/>
        </w:rPr>
        <w:t>секторни интервенции от С</w:t>
      </w:r>
      <w:r w:rsidRPr="004F571B">
        <w:rPr>
          <w:noProof/>
          <w:color w:val="000000"/>
          <w:sz w:val="20"/>
          <w:szCs w:val="20"/>
          <w:lang w:val="bg-BG"/>
        </w:rPr>
        <w:t>тратегическия план за развитие на земеделието и селските райони на Република България за периода 2023 – 2027 година</w:t>
      </w:r>
      <w:r w:rsidRPr="004F571B">
        <w:rPr>
          <w:noProof/>
          <w:sz w:val="20"/>
          <w:szCs w:val="20"/>
          <w:lang w:val="bg-BG"/>
        </w:rPr>
        <w:t>.</w:t>
      </w:r>
    </w:p>
    <w:p w:rsidR="003F5BBD" w:rsidRPr="004F571B" w:rsidRDefault="003F5BBD" w:rsidP="003F5BBD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Провеждане на семинари и информационни кампании за земеделските стопани с цел повишаване тяхната мотивация за сдружаване в организации на производители.</w:t>
      </w:r>
    </w:p>
    <w:p w:rsidR="003F5BBD" w:rsidRPr="004F571B" w:rsidRDefault="003F5BBD" w:rsidP="00BE4F3C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B915C6" w:rsidRPr="004F571B" w:rsidRDefault="00B915C6" w:rsidP="0010266E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Организационни структури, участващи в програмата</w:t>
      </w:r>
    </w:p>
    <w:p w:rsidR="00B915C6" w:rsidRPr="004F571B" w:rsidRDefault="00B915C6" w:rsidP="00B915C6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915E6A" w:rsidRPr="004F571B" w:rsidRDefault="00915E6A" w:rsidP="00915E6A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Дирекция „Животновъдство“</w:t>
      </w:r>
    </w:p>
    <w:p w:rsidR="00BE4F3C" w:rsidRPr="004F571B" w:rsidRDefault="00BE4F3C" w:rsidP="00915E6A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Дирекция “Държавни помощи и регулации”</w:t>
      </w:r>
    </w:p>
    <w:p w:rsidR="00C445E4" w:rsidRPr="004F571B" w:rsidRDefault="00C445E4" w:rsidP="00845FBF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Дирекция “Пазарни мерки и организации на производители”</w:t>
      </w:r>
    </w:p>
    <w:p w:rsidR="00C445E4" w:rsidRPr="004F571B" w:rsidRDefault="00BE4F3C" w:rsidP="00845FBF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Дирекция “Анализ и стратегическо планиране”</w:t>
      </w:r>
      <w:r w:rsidR="00C445E4" w:rsidRPr="004F571B">
        <w:rPr>
          <w:noProof/>
          <w:sz w:val="20"/>
          <w:szCs w:val="20"/>
          <w:lang w:val="bg-BG"/>
        </w:rPr>
        <w:t xml:space="preserve"> </w:t>
      </w:r>
    </w:p>
    <w:p w:rsidR="00BE4F3C" w:rsidRPr="004F571B" w:rsidRDefault="00BE4F3C" w:rsidP="00845FBF">
      <w:pPr>
        <w:ind w:firstLine="567"/>
        <w:jc w:val="both"/>
        <w:rPr>
          <w:noProof/>
          <w:sz w:val="20"/>
          <w:szCs w:val="20"/>
          <w:lang w:val="bg-BG"/>
        </w:rPr>
      </w:pPr>
    </w:p>
    <w:p w:rsidR="00770FCA" w:rsidRPr="004F571B" w:rsidRDefault="00770FCA" w:rsidP="00B915C6">
      <w:pPr>
        <w:ind w:firstLine="709"/>
        <w:jc w:val="both"/>
        <w:rPr>
          <w:noProof/>
          <w:sz w:val="20"/>
          <w:szCs w:val="20"/>
          <w:lang w:val="bg-BG"/>
        </w:rPr>
      </w:pPr>
    </w:p>
    <w:p w:rsidR="00B915C6" w:rsidRPr="004F571B" w:rsidRDefault="00B915C6" w:rsidP="0010266E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Отговорност за изпълнението на програмата</w:t>
      </w:r>
    </w:p>
    <w:p w:rsidR="00B915C6" w:rsidRPr="004F571B" w:rsidRDefault="00B915C6" w:rsidP="00B915C6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20740A" w:rsidRPr="004F571B" w:rsidRDefault="0020740A" w:rsidP="00BB1786">
      <w:pPr>
        <w:ind w:firstLine="708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>Изпълнението на програмата се ръководи от ресорен заместник-министър. Отговорност за изпълнение на програмата носят ръководителите на структурите, участващи в нея.</w:t>
      </w:r>
    </w:p>
    <w:p w:rsidR="00D779C0" w:rsidRPr="004F571B" w:rsidRDefault="00D779C0" w:rsidP="00BB1786">
      <w:pPr>
        <w:ind w:firstLine="708"/>
        <w:jc w:val="both"/>
        <w:rPr>
          <w:noProof/>
          <w:sz w:val="20"/>
          <w:szCs w:val="20"/>
          <w:lang w:val="bg-BG"/>
        </w:rPr>
      </w:pPr>
    </w:p>
    <w:p w:rsidR="0078640B" w:rsidRPr="004F571B" w:rsidRDefault="0078640B" w:rsidP="00BB1786">
      <w:pPr>
        <w:ind w:firstLine="708"/>
        <w:jc w:val="both"/>
        <w:rPr>
          <w:noProof/>
          <w:sz w:val="20"/>
          <w:szCs w:val="20"/>
          <w:lang w:val="bg-BG"/>
        </w:rPr>
      </w:pPr>
    </w:p>
    <w:p w:rsidR="00D779C0" w:rsidRPr="00390943" w:rsidRDefault="00D779C0" w:rsidP="00D779C0">
      <w:pPr>
        <w:ind w:firstLine="709"/>
        <w:jc w:val="both"/>
        <w:rPr>
          <w:b/>
          <w:bCs/>
          <w:i/>
          <w:noProof/>
          <w:sz w:val="20"/>
          <w:szCs w:val="20"/>
        </w:rPr>
      </w:pPr>
      <w:r w:rsidRPr="00390943">
        <w:rPr>
          <w:b/>
          <w:bCs/>
          <w:i/>
          <w:noProof/>
          <w:sz w:val="20"/>
          <w:szCs w:val="20"/>
        </w:rPr>
        <w:t xml:space="preserve">Бюджетна прогноза по ведомствени и администрирани разходни параграфи на програмата  (в хил. </w:t>
      </w:r>
      <w:r w:rsidR="008B2322" w:rsidRPr="00390943">
        <w:rPr>
          <w:b/>
          <w:bCs/>
          <w:i/>
          <w:noProof/>
          <w:sz w:val="20"/>
          <w:szCs w:val="20"/>
          <w:lang w:val="bg-BG"/>
        </w:rPr>
        <w:t>евро</w:t>
      </w:r>
      <w:r w:rsidRPr="00390943">
        <w:rPr>
          <w:b/>
          <w:bCs/>
          <w:i/>
          <w:noProof/>
          <w:sz w:val="20"/>
          <w:szCs w:val="20"/>
        </w:rPr>
        <w:t>)</w:t>
      </w:r>
    </w:p>
    <w:p w:rsidR="00EA7877" w:rsidRPr="004F571B" w:rsidRDefault="00EA7877" w:rsidP="00D779C0">
      <w:pPr>
        <w:ind w:firstLine="709"/>
        <w:jc w:val="both"/>
        <w:rPr>
          <w:b/>
          <w:bCs/>
          <w:noProof/>
          <w:sz w:val="20"/>
          <w:szCs w:val="20"/>
        </w:rPr>
      </w:pPr>
    </w:p>
    <w:tbl>
      <w:tblPr>
        <w:tblW w:w="10240" w:type="dxa"/>
        <w:jc w:val="center"/>
        <w:tblLook w:val="04A0" w:firstRow="1" w:lastRow="0" w:firstColumn="1" w:lastColumn="0" w:noHBand="0" w:noVBand="1"/>
      </w:tblPr>
      <w:tblGrid>
        <w:gridCol w:w="444"/>
        <w:gridCol w:w="3094"/>
        <w:gridCol w:w="1053"/>
        <w:gridCol w:w="1053"/>
        <w:gridCol w:w="1053"/>
        <w:gridCol w:w="1173"/>
        <w:gridCol w:w="1195"/>
        <w:gridCol w:w="1175"/>
      </w:tblGrid>
      <w:tr w:rsidR="004840A7" w:rsidTr="004840A7">
        <w:trPr>
          <w:trHeight w:val="630"/>
          <w:jc w:val="center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3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2200.01.06 Бюджетна програма „Организация на пазарите и държавни помощи” 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Отчет 2023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Отчет 2024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Закон  2025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Проект 2026 г.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Прогноза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Прогноза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2027 г.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2028 г.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ведомствени разходи: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1 132,2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1 213,4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1 207,5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1 423,0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1 423,0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1 423,0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947,3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1 091,7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979,7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1 195,2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1 195,2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1 195,2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Издръжка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146,9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121,7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227,8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227,8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227,8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227,8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38,0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Ведомствени разходи по бюджета на ПРБ: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1 132,2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1 213,4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1 207,5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1 423,0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1 423,0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1 423,0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947,3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1 091,7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979,7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1 195,2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1 195,2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1 195,2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Издръжка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146,9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121,7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227,8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227,8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227,8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227,8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38,0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Ведомствени разходи по други бюджети и сметки за средства от ЕС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45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Администрирани разходни параграфи по бюджета на ПРБ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**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66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ІІІ.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Администрирани разходни параграфи по други бюджети и сметки за средства от ЕС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**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19,3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19,3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19,3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19,3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Лихви по външни заеми </w:t>
            </w:r>
            <w:r>
              <w:rPr>
                <w:b/>
                <w:bCs/>
                <w:sz w:val="16"/>
                <w:szCs w:val="16"/>
              </w:rPr>
              <w:t xml:space="preserve"> (21 - 29)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19,3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19,3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администрирани разходи (ІІ.+ІІІ.):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19,3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19,3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19,3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19,3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разходи по бюджета (І.1+ІІ.):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1 132,2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1 213,4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1 207,5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1 423,0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1 423,0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1 423,0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разходи (І.+ІІ.+ІІІ.):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1 132,2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1 213,4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1 226,8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1 442,3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1 442,3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1 442,3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Численост на щатния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</w:p>
        </w:tc>
      </w:tr>
    </w:tbl>
    <w:p w:rsidR="00330C0F" w:rsidRPr="004F571B" w:rsidRDefault="00330C0F" w:rsidP="00B915C6">
      <w:pPr>
        <w:rPr>
          <w:noProof/>
          <w:sz w:val="20"/>
          <w:szCs w:val="20"/>
          <w:lang w:val="bg-BG"/>
        </w:rPr>
      </w:pPr>
    </w:p>
    <w:p w:rsidR="00086F9D" w:rsidRPr="004F571B" w:rsidRDefault="00086F9D" w:rsidP="00B915C6">
      <w:pPr>
        <w:rPr>
          <w:noProof/>
          <w:sz w:val="20"/>
          <w:szCs w:val="20"/>
          <w:lang w:val="bg-BG"/>
        </w:rPr>
      </w:pPr>
    </w:p>
    <w:p w:rsidR="007D7852" w:rsidRPr="004F571B" w:rsidRDefault="007D7852" w:rsidP="00B915C6">
      <w:pPr>
        <w:rPr>
          <w:noProof/>
          <w:sz w:val="20"/>
          <w:szCs w:val="20"/>
          <w:lang w:val="bg-BG"/>
        </w:rPr>
      </w:pPr>
    </w:p>
    <w:p w:rsidR="0010266E" w:rsidRPr="004F571B" w:rsidRDefault="0010266E" w:rsidP="00B915C6">
      <w:pPr>
        <w:rPr>
          <w:noProof/>
          <w:sz w:val="20"/>
          <w:szCs w:val="20"/>
          <w:lang w:val="bg-BG"/>
        </w:rPr>
      </w:pPr>
    </w:p>
    <w:p w:rsidR="00613BF4" w:rsidRPr="004F571B" w:rsidRDefault="00613BF4" w:rsidP="00B915C6">
      <w:pPr>
        <w:rPr>
          <w:noProof/>
          <w:sz w:val="20"/>
          <w:szCs w:val="20"/>
          <w:lang w:val="bg-BG"/>
        </w:rPr>
      </w:pPr>
    </w:p>
    <w:p w:rsidR="00A7120D" w:rsidRPr="004F571B" w:rsidRDefault="007B2346" w:rsidP="006228CA">
      <w:pPr>
        <w:pStyle w:val="Heading1"/>
        <w:numPr>
          <w:ilvl w:val="1"/>
          <w:numId w:val="6"/>
        </w:numPr>
        <w:rPr>
          <w:noProof/>
          <w:sz w:val="20"/>
          <w:lang w:val="bg-BG"/>
        </w:rPr>
      </w:pPr>
      <w:bookmarkStart w:id="18" w:name="_Toc212813963"/>
      <w:r w:rsidRPr="004F571B">
        <w:rPr>
          <w:noProof/>
          <w:sz w:val="20"/>
          <w:lang w:val="bg-BG"/>
        </w:rPr>
        <w:t xml:space="preserve">2200.01.07 - </w:t>
      </w:r>
      <w:r w:rsidR="00703207" w:rsidRPr="004F571B">
        <w:rPr>
          <w:noProof/>
          <w:sz w:val="20"/>
          <w:lang w:val="bg-BG"/>
        </w:rPr>
        <w:t>БЮДЖЕТНА ПРОГРАМА „АГРОСТАТИСТИКА, АНАЛИЗИ И ПРОГНОЗИ”</w:t>
      </w:r>
      <w:bookmarkEnd w:id="18"/>
    </w:p>
    <w:p w:rsidR="00703207" w:rsidRPr="004F571B" w:rsidRDefault="00703207" w:rsidP="00B915C6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F24530" w:rsidRPr="004F571B" w:rsidRDefault="00F24530" w:rsidP="00B915C6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B915C6" w:rsidRPr="004F571B" w:rsidRDefault="00B915C6" w:rsidP="00A35171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Цели на </w:t>
      </w:r>
      <w:r w:rsidR="002D4069" w:rsidRPr="004F571B">
        <w:rPr>
          <w:b/>
          <w:i/>
          <w:noProof/>
          <w:sz w:val="20"/>
          <w:szCs w:val="20"/>
          <w:u w:val="single"/>
          <w:lang w:val="bg-BG"/>
        </w:rPr>
        <w:t xml:space="preserve">бюджетната </w:t>
      </w:r>
      <w:r w:rsidRPr="004F571B">
        <w:rPr>
          <w:b/>
          <w:i/>
          <w:noProof/>
          <w:sz w:val="20"/>
          <w:szCs w:val="20"/>
          <w:u w:val="single"/>
          <w:lang w:val="bg-BG"/>
        </w:rPr>
        <w:t>програма</w:t>
      </w:r>
    </w:p>
    <w:p w:rsidR="002944B6" w:rsidRPr="004F571B" w:rsidRDefault="002944B6" w:rsidP="00B915C6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BE1F41" w:rsidRPr="004F571B" w:rsidRDefault="00BE1F41" w:rsidP="00A36831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Осигуряване на качествена информация относно състоянието и перспективите за развитие на аграрния отрасъл и тенденциите на пазарите на основни селскостопански и хранителни продукти.</w:t>
      </w:r>
    </w:p>
    <w:p w:rsidR="00BE1F41" w:rsidRPr="004F571B" w:rsidRDefault="00BE1F41" w:rsidP="00A36831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Функциониране на ефективна и гъвкава агростатистическа система, отговаряща на националните нужди от информация и съответстваща на изискванията на ЕС за качество и периодичност на предоставяните данни.</w:t>
      </w:r>
    </w:p>
    <w:p w:rsidR="00B915C6" w:rsidRPr="004F571B" w:rsidRDefault="00BE1F41" w:rsidP="00A36831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Произведената агростатистическа информация да е надеждна, да отговаря на националните нужди, да подпомага вземането на адекватни политически решения и да позволява оценка на ефектите от тях.</w:t>
      </w:r>
    </w:p>
    <w:p w:rsidR="00A36831" w:rsidRPr="004F571B" w:rsidRDefault="00A36831" w:rsidP="00A36831">
      <w:pPr>
        <w:spacing w:before="120" w:after="120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A36831" w:rsidRPr="004F571B" w:rsidRDefault="00A36831" w:rsidP="00A35171">
      <w:pPr>
        <w:spacing w:before="120" w:after="120"/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Целеви стойности по показателите за изпълнение</w:t>
      </w:r>
    </w:p>
    <w:p w:rsidR="00E807A6" w:rsidRPr="004F571B" w:rsidRDefault="00E807A6" w:rsidP="00A35171">
      <w:pPr>
        <w:spacing w:before="120" w:after="120"/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tbl>
      <w:tblPr>
        <w:tblW w:w="8660" w:type="dxa"/>
        <w:tblInd w:w="93" w:type="dxa"/>
        <w:tblLook w:val="04A0" w:firstRow="1" w:lastRow="0" w:firstColumn="1" w:lastColumn="0" w:noHBand="0" w:noVBand="1"/>
      </w:tblPr>
      <w:tblGrid>
        <w:gridCol w:w="417"/>
        <w:gridCol w:w="3343"/>
        <w:gridCol w:w="1440"/>
        <w:gridCol w:w="1120"/>
        <w:gridCol w:w="1200"/>
        <w:gridCol w:w="1140"/>
      </w:tblGrid>
      <w:tr w:rsidR="00E807A6" w:rsidRPr="004F571B" w:rsidTr="00E807A6">
        <w:trPr>
          <w:trHeight w:val="255"/>
        </w:trPr>
        <w:tc>
          <w:tcPr>
            <w:tcW w:w="3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ПОКАЗАТЕЛИТЕ ЗА ИЗПЪЛНЕНИЕ</w:t>
            </w:r>
          </w:p>
        </w:tc>
        <w:tc>
          <w:tcPr>
            <w:tcW w:w="49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Целева стойност</w:t>
            </w:r>
          </w:p>
        </w:tc>
      </w:tr>
      <w:tr w:rsidR="00E807A6" w:rsidRPr="004F571B" w:rsidTr="00E807A6">
        <w:trPr>
          <w:trHeight w:val="900"/>
        </w:trPr>
        <w:tc>
          <w:tcPr>
            <w:tcW w:w="3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Бюджетна програма - 2200.01.07 - "Агростатистика, анализи и прогнози"</w:t>
            </w:r>
          </w:p>
        </w:tc>
        <w:tc>
          <w:tcPr>
            <w:tcW w:w="49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7A6" w:rsidRPr="004F571B" w:rsidRDefault="00E807A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807A6" w:rsidRPr="004F571B" w:rsidTr="00E807A6">
        <w:trPr>
          <w:trHeight w:val="255"/>
        </w:trPr>
        <w:tc>
          <w:tcPr>
            <w:tcW w:w="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Показатели за изпълнение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Мерна единица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Проект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 xml:space="preserve">Прогноза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 xml:space="preserve">Прогноза  </w:t>
            </w:r>
          </w:p>
        </w:tc>
      </w:tr>
      <w:tr w:rsidR="00E807A6" w:rsidRPr="004F571B" w:rsidTr="00E807A6">
        <w:trPr>
          <w:trHeight w:val="255"/>
        </w:trPr>
        <w:tc>
          <w:tcPr>
            <w:tcW w:w="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7A6" w:rsidRPr="004F571B" w:rsidRDefault="00E807A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7A6" w:rsidRPr="004F571B" w:rsidRDefault="00E807A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7A6" w:rsidRPr="004F571B" w:rsidRDefault="00E807A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2026 г.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2027 г.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2028 г.</w:t>
            </w:r>
          </w:p>
        </w:tc>
      </w:tr>
      <w:tr w:rsidR="00E807A6" w:rsidRPr="004F571B" w:rsidTr="00E807A6">
        <w:trPr>
          <w:trHeight w:val="900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Интегрирана статистика на земеделските стопанства през 2023 г. (IFS2023) и през 2026 г. (IFS2026)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</w:tr>
      <w:tr w:rsidR="00E807A6" w:rsidRPr="004F571B" w:rsidTr="00E807A6">
        <w:trPr>
          <w:trHeight w:val="990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земеделски стопанства с валидирани данни в базата данни на Евростат – EUROFARM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35 500</w:t>
            </w:r>
          </w:p>
        </w:tc>
      </w:tr>
      <w:tr w:rsidR="00E807A6" w:rsidRPr="004F571B" w:rsidTr="00E807A6">
        <w:trPr>
          <w:trHeight w:val="1725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Функциониране на системата за информация за устойчивостта на земеделските стопанства (СИУЗС) – валидирани стопанства в базата данни на ГД „Земеделие” към ЕК - RICA1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2 002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2 002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2 002</w:t>
            </w:r>
          </w:p>
        </w:tc>
      </w:tr>
      <w:tr w:rsidR="00E807A6" w:rsidRPr="004F571B" w:rsidTr="00E807A6">
        <w:trPr>
          <w:trHeight w:val="600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Проведени статистически изследвания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19</w:t>
            </w:r>
          </w:p>
        </w:tc>
      </w:tr>
      <w:tr w:rsidR="00E807A6" w:rsidRPr="004F571B" w:rsidTr="00E807A6">
        <w:trPr>
          <w:trHeight w:val="525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Изготвени публикации с резултати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16</w:t>
            </w:r>
          </w:p>
        </w:tc>
      </w:tr>
      <w:tr w:rsidR="00E807A6" w:rsidRPr="004F571B" w:rsidTr="00E807A6">
        <w:trPr>
          <w:trHeight w:val="1155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Изготвени таблици с данни за Статистическия годишник, Статистическия справочник и Електронния преглед на НСИ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68</w:t>
            </w:r>
          </w:p>
        </w:tc>
      </w:tr>
      <w:tr w:rsidR="00E807A6" w:rsidRPr="004F571B" w:rsidTr="00E807A6">
        <w:trPr>
          <w:trHeight w:val="510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Изготвени и изпратени таблици с данни за Евростат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90</w:t>
            </w:r>
          </w:p>
        </w:tc>
      </w:tr>
      <w:tr w:rsidR="00E807A6" w:rsidRPr="004F571B" w:rsidTr="00E807A6">
        <w:trPr>
          <w:trHeight w:val="315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Изготвени становища и анализи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25</w:t>
            </w:r>
          </w:p>
        </w:tc>
      </w:tr>
      <w:tr w:rsidR="00E807A6" w:rsidRPr="004F571B" w:rsidTr="00E807A6">
        <w:trPr>
          <w:trHeight w:val="405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Изготвени балансови таблици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</w:t>
            </w:r>
          </w:p>
        </w:tc>
      </w:tr>
      <w:tr w:rsidR="00E807A6" w:rsidRPr="004F571B" w:rsidTr="00E807A6">
        <w:trPr>
          <w:trHeight w:val="1560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Изготвени годишни доклади за състоянието и развитието на земеделието - Аграрен доклад, съгласно чл. 3 от Закона за подпомагане на земеделските производители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</w:tr>
      <w:tr w:rsidR="00E807A6" w:rsidRPr="004F571B" w:rsidTr="00E807A6">
        <w:trPr>
          <w:trHeight w:val="1050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Издадени годишни доклади за състоянието и развитието на земеделието (Аграрен доклад)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</w:tr>
      <w:tr w:rsidR="00E807A6" w:rsidRPr="004F571B" w:rsidTr="00E807A6">
        <w:trPr>
          <w:trHeight w:val="1260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Изготвени анализи относно ситуацията и перспективите за развитие на пазарите на основни селскостопански продукти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26</w:t>
            </w:r>
          </w:p>
        </w:tc>
      </w:tr>
      <w:tr w:rsidR="00E807A6" w:rsidRPr="004F571B" w:rsidTr="00E807A6">
        <w:trPr>
          <w:trHeight w:val="1245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Изготвени ежеседмични обзори за производството, търговията и цените по основни групи селскостопански продукти и храни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807A6" w:rsidRPr="004F571B" w:rsidTr="00E807A6">
        <w:trPr>
          <w:trHeight w:val="1245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Изготвени справки и анализи относно аграрната търговия на България по групи стоки и по партньори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</w:tbl>
    <w:p w:rsidR="00456409" w:rsidRDefault="00456409" w:rsidP="00A35171">
      <w:pPr>
        <w:spacing w:before="120" w:after="120"/>
        <w:ind w:firstLine="567"/>
        <w:jc w:val="both"/>
        <w:rPr>
          <w:b/>
          <w:i/>
          <w:noProof/>
          <w:sz w:val="20"/>
          <w:szCs w:val="20"/>
          <w:highlight w:val="green"/>
          <w:u w:val="single"/>
          <w:lang w:val="bg-BG"/>
        </w:rPr>
      </w:pPr>
    </w:p>
    <w:p w:rsidR="008B2322" w:rsidRPr="008B2322" w:rsidRDefault="008B2322" w:rsidP="00A35171">
      <w:pPr>
        <w:spacing w:before="120" w:after="120"/>
        <w:ind w:firstLine="567"/>
        <w:jc w:val="both"/>
        <w:rPr>
          <w:b/>
          <w:i/>
          <w:noProof/>
          <w:sz w:val="20"/>
          <w:szCs w:val="20"/>
          <w:highlight w:val="green"/>
          <w:u w:val="single"/>
          <w:lang w:val="bg-BG"/>
        </w:rPr>
      </w:pPr>
    </w:p>
    <w:p w:rsidR="00A36831" w:rsidRPr="004F571B" w:rsidRDefault="00A36831" w:rsidP="00A36831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A36831" w:rsidRPr="004F571B" w:rsidRDefault="00A36831" w:rsidP="00A35171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Външни фактори, които могат да окажат въздействие върху постигането на целите </w:t>
      </w:r>
    </w:p>
    <w:p w:rsidR="00A36831" w:rsidRPr="004F571B" w:rsidRDefault="00A36831" w:rsidP="00A36831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A36831" w:rsidRPr="004F571B" w:rsidRDefault="00A36831" w:rsidP="00A36831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Предоставянето на недостоверни данни от респондентите, определени за анкетиране при провеждането на съответните статистически изследвания.</w:t>
      </w:r>
    </w:p>
    <w:p w:rsidR="00A36831" w:rsidRPr="004F571B" w:rsidRDefault="00A36831" w:rsidP="00A36831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Липса на актуална информация.</w:t>
      </w:r>
    </w:p>
    <w:p w:rsidR="001936BF" w:rsidRDefault="001936BF" w:rsidP="00A35171">
      <w:pPr>
        <w:ind w:firstLine="567"/>
        <w:jc w:val="both"/>
        <w:rPr>
          <w:b/>
          <w:i/>
          <w:noProof/>
          <w:sz w:val="20"/>
          <w:szCs w:val="20"/>
          <w:u w:val="single"/>
        </w:rPr>
      </w:pPr>
    </w:p>
    <w:p w:rsidR="00A36831" w:rsidRPr="004F571B" w:rsidRDefault="00A36831" w:rsidP="00A35171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Информация за наличността и качеството на данните</w:t>
      </w:r>
    </w:p>
    <w:p w:rsidR="00A36831" w:rsidRPr="004F571B" w:rsidRDefault="00A36831" w:rsidP="00A36831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A36831" w:rsidRPr="004F571B" w:rsidRDefault="00A36831" w:rsidP="00A36831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Информацията е налична и се съхранява от отговорните за изпълнение на програмата структури.</w:t>
      </w:r>
    </w:p>
    <w:p w:rsidR="000F2964" w:rsidRPr="004F571B" w:rsidRDefault="000F2964" w:rsidP="00F24530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F24530" w:rsidRPr="004F571B" w:rsidRDefault="00F24530" w:rsidP="00A35171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Предоставяни </w:t>
      </w:r>
      <w:r w:rsidR="002D4069" w:rsidRPr="004F571B">
        <w:rPr>
          <w:b/>
          <w:i/>
          <w:noProof/>
          <w:sz w:val="20"/>
          <w:szCs w:val="20"/>
          <w:u w:val="single"/>
          <w:lang w:val="bg-BG"/>
        </w:rPr>
        <w:t xml:space="preserve">по програмата </w:t>
      </w: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продукти/услуги </w:t>
      </w:r>
    </w:p>
    <w:p w:rsidR="002D4069" w:rsidRPr="004F571B" w:rsidRDefault="002D4069" w:rsidP="00A35171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28790E" w:rsidRPr="004F571B" w:rsidRDefault="0028790E" w:rsidP="0028790E">
      <w:pPr>
        <w:ind w:firstLine="567"/>
        <w:jc w:val="both"/>
        <w:rPr>
          <w:noProof/>
          <w:sz w:val="20"/>
          <w:szCs w:val="20"/>
          <w:lang w:val="bg-BG"/>
        </w:rPr>
      </w:pPr>
    </w:p>
    <w:p w:rsidR="008D39DE" w:rsidRPr="004F571B" w:rsidRDefault="0028790E" w:rsidP="0028790E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Функциониране на системата за информация за устойчивостта на земеделските стопанства (СИУЗС);</w:t>
      </w:r>
    </w:p>
    <w:p w:rsidR="008D39DE" w:rsidRPr="004F571B" w:rsidRDefault="008D39DE" w:rsidP="008D39DE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Осигуряване на статистическа информация в областта на животновъдството;</w:t>
      </w:r>
    </w:p>
    <w:p w:rsidR="008D39DE" w:rsidRPr="004F571B" w:rsidRDefault="008D39DE" w:rsidP="008D39DE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Осигуряване на статистическа информация в областта на растениевъдството;</w:t>
      </w:r>
    </w:p>
    <w:p w:rsidR="008D39DE" w:rsidRPr="004F571B" w:rsidRDefault="008D39DE" w:rsidP="008D39DE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Осигуряване на статистическа информация за структурата на земеделските стопанства, доходите от земеделска дейност, производство на годишна статистика и изготвяне на балансови таблици;</w:t>
      </w:r>
    </w:p>
    <w:p w:rsidR="008D39DE" w:rsidRPr="004F571B" w:rsidRDefault="008D39DE" w:rsidP="008D39DE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Изготвяне на Годишен доклад за състоянието и развитието на земеделието (Аграрен доклад);</w:t>
      </w:r>
    </w:p>
    <w:p w:rsidR="008D39DE" w:rsidRPr="004F571B" w:rsidRDefault="008D39DE" w:rsidP="008D39DE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Изготвяне на информационни материали и анализи относно състоянието и перспективите за развитие на пазарите на основни селскостопански и хранителни продукти;</w:t>
      </w:r>
    </w:p>
    <w:p w:rsidR="008D39DE" w:rsidRPr="004F571B" w:rsidRDefault="008D39DE" w:rsidP="008D39DE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Предоставяне на информация относно движение на цените по веригата на предлагане на основни хранителни продукти;</w:t>
      </w:r>
    </w:p>
    <w:p w:rsidR="008D39DE" w:rsidRPr="004F571B" w:rsidRDefault="008D39DE" w:rsidP="008D39DE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Предоставяне на текуща информация относно проведени основни селскостопански мероприятия в страната, износ, внос и цени на основни земеделски култури.</w:t>
      </w:r>
    </w:p>
    <w:p w:rsidR="008D39DE" w:rsidRPr="004F571B" w:rsidRDefault="008D39DE" w:rsidP="00B915C6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B915C6" w:rsidRPr="004F571B" w:rsidRDefault="00B915C6" w:rsidP="00A35171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Организационни структури, участващи в програмата</w:t>
      </w:r>
    </w:p>
    <w:p w:rsidR="002944B6" w:rsidRPr="004F571B" w:rsidRDefault="002944B6" w:rsidP="00B915C6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BE1F41" w:rsidRPr="004F571B" w:rsidRDefault="00BE1F41" w:rsidP="006C3669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Главна дирекция “Земеделие и регионална политика” </w:t>
      </w:r>
    </w:p>
    <w:p w:rsidR="00A7120D" w:rsidRPr="004F571B" w:rsidRDefault="00BE1F41" w:rsidP="006C3669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Дирекция “Анализ и стратегическо планиране”</w:t>
      </w:r>
    </w:p>
    <w:p w:rsidR="00BE1F41" w:rsidRPr="004F571B" w:rsidRDefault="00BE1F41" w:rsidP="00BE1F41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B915C6" w:rsidRPr="004F571B" w:rsidRDefault="00B915C6" w:rsidP="00A35171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Отговорност за изпълнението на програмата</w:t>
      </w:r>
    </w:p>
    <w:p w:rsidR="002944B6" w:rsidRPr="004F571B" w:rsidRDefault="002944B6" w:rsidP="00B915C6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20740A" w:rsidRDefault="0020740A" w:rsidP="0020740A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Изпълнението на програмата се ръководи от ресорен заместник-министър. Отговорност за изпълнение на програмата носят ръководителите на структурите, участващи в нея.</w:t>
      </w:r>
    </w:p>
    <w:p w:rsidR="008B2322" w:rsidRDefault="008B2322" w:rsidP="0020740A">
      <w:pPr>
        <w:ind w:firstLine="540"/>
        <w:jc w:val="both"/>
        <w:rPr>
          <w:noProof/>
          <w:sz w:val="20"/>
          <w:szCs w:val="20"/>
          <w:lang w:val="bg-BG"/>
        </w:rPr>
      </w:pPr>
    </w:p>
    <w:p w:rsidR="008B2322" w:rsidRDefault="008B2322" w:rsidP="0020740A">
      <w:pPr>
        <w:ind w:firstLine="540"/>
        <w:jc w:val="both"/>
        <w:rPr>
          <w:noProof/>
          <w:sz w:val="20"/>
          <w:szCs w:val="20"/>
          <w:lang w:val="bg-BG"/>
        </w:rPr>
      </w:pPr>
    </w:p>
    <w:p w:rsidR="008B2322" w:rsidRPr="004F571B" w:rsidRDefault="008B2322" w:rsidP="0020740A">
      <w:pPr>
        <w:ind w:firstLine="540"/>
        <w:jc w:val="both"/>
        <w:rPr>
          <w:noProof/>
          <w:sz w:val="20"/>
          <w:szCs w:val="20"/>
          <w:lang w:val="bg-BG"/>
        </w:rPr>
      </w:pPr>
    </w:p>
    <w:p w:rsidR="002944B6" w:rsidRPr="004F571B" w:rsidRDefault="002944B6" w:rsidP="002944B6">
      <w:pPr>
        <w:rPr>
          <w:noProof/>
          <w:sz w:val="20"/>
          <w:szCs w:val="20"/>
          <w:lang w:val="bg-BG"/>
        </w:rPr>
      </w:pPr>
    </w:p>
    <w:p w:rsidR="00D779C0" w:rsidRPr="00390943" w:rsidRDefault="00D779C0" w:rsidP="00D779C0">
      <w:pPr>
        <w:ind w:firstLine="709"/>
        <w:jc w:val="both"/>
        <w:rPr>
          <w:b/>
          <w:bCs/>
          <w:i/>
          <w:noProof/>
          <w:sz w:val="20"/>
          <w:szCs w:val="20"/>
        </w:rPr>
      </w:pPr>
      <w:r w:rsidRPr="00390943">
        <w:rPr>
          <w:b/>
          <w:bCs/>
          <w:i/>
          <w:noProof/>
          <w:sz w:val="20"/>
          <w:szCs w:val="20"/>
        </w:rPr>
        <w:lastRenderedPageBreak/>
        <w:t xml:space="preserve">Бюджетна прогноза по ведомствени и администрирани разходни параграфи на програмата   (в хил. </w:t>
      </w:r>
      <w:r w:rsidR="008B2322" w:rsidRPr="00390943">
        <w:rPr>
          <w:b/>
          <w:bCs/>
          <w:i/>
          <w:noProof/>
          <w:sz w:val="20"/>
          <w:szCs w:val="20"/>
          <w:lang w:val="bg-BG"/>
        </w:rPr>
        <w:t>евро</w:t>
      </w:r>
      <w:r w:rsidRPr="00390943">
        <w:rPr>
          <w:b/>
          <w:bCs/>
          <w:i/>
          <w:noProof/>
          <w:sz w:val="20"/>
          <w:szCs w:val="20"/>
        </w:rPr>
        <w:t>)</w:t>
      </w:r>
    </w:p>
    <w:p w:rsidR="00EA7877" w:rsidRPr="004F571B" w:rsidRDefault="00EA7877" w:rsidP="00D779C0">
      <w:pPr>
        <w:ind w:firstLine="709"/>
        <w:jc w:val="both"/>
        <w:rPr>
          <w:b/>
          <w:bCs/>
          <w:noProof/>
          <w:sz w:val="20"/>
          <w:szCs w:val="20"/>
          <w:lang w:val="bg-BG"/>
        </w:rPr>
      </w:pPr>
    </w:p>
    <w:tbl>
      <w:tblPr>
        <w:tblW w:w="10240" w:type="dxa"/>
        <w:jc w:val="center"/>
        <w:tblLook w:val="04A0" w:firstRow="1" w:lastRow="0" w:firstColumn="1" w:lastColumn="0" w:noHBand="0" w:noVBand="1"/>
      </w:tblPr>
      <w:tblGrid>
        <w:gridCol w:w="444"/>
        <w:gridCol w:w="3094"/>
        <w:gridCol w:w="1053"/>
        <w:gridCol w:w="1053"/>
        <w:gridCol w:w="1053"/>
        <w:gridCol w:w="1173"/>
        <w:gridCol w:w="1195"/>
        <w:gridCol w:w="1175"/>
      </w:tblGrid>
      <w:tr w:rsidR="004840A7" w:rsidTr="004840A7">
        <w:trPr>
          <w:trHeight w:val="630"/>
          <w:jc w:val="center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3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2200.01.07 Бюджетна програма „Агростатистика, анализи и прогнози”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Отчет 2023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Отчет 2024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Закон  2025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Проект 2026 г.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Прогноза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Прогноза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2027 г.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2028 г.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ведомствени разходи: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1 179,7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2 201,7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1 658,5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2 061,8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1 880,2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1 545,4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613,5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1 793,8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797,4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1 157,4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1 182,9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942,7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Издръжка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343,2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285,4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492,8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480,0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533,7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474,8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223,0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122,5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368,3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424,4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163,6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127,9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Ведомствени разходи по бюджета на ПРБ: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495,4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490,4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653,7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765,7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765,7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765,7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473,0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487,1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508,5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620,5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620,5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620,5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Издръжка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22,4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3,3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145,2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145,2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145,2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145,2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Ведомствени разходи по други бюджети и сметки за средства от ЕС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684,3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1 711,3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1 004,8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1 296,1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1 114,5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779,7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140,5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1 306,7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288,9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536,9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562,4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322,2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Издръжка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320,8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282,1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347,6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334,8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388,5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329,6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223,0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122,5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368,3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424,4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163,6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127,9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От тях за: *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69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Програма за функциониране на системата за земеделска счетоводна информация (СЗСИ)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728,7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539,5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644,2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605,9 </w:t>
            </w:r>
          </w:p>
        </w:tc>
      </w:tr>
      <w:tr w:rsidR="004840A7" w:rsidTr="004840A7">
        <w:trPr>
          <w:trHeight w:val="69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Програма за  Интегрирана статистика на земеделските стопанства през 2023 г. (IFS2023)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71,5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69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Програма за  Интегрирана статистика на земеделските стопанства през 2026 г. (IFS2026)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204,6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756,6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470,3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173,8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Отчет СЕС - ДЕС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684,3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1 711,3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45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Администрирани разходни параграфи по бюджета на ПРБ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**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66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ІІІ.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Администрирани разходни параграфи по други бюджети и сметки за средства от ЕС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**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администрирани разходи (ІІ.+ІІІ.):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разходи по бюджета (І.1+ІІ.):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495,4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490,4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653,7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765,7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765,7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765,7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разходи (І.+ІІ.+ІІІ.):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1 179,7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2 201,7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1 658,5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2 061,8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1 880,2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1 545,4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Численост на щатния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</w:t>
            </w:r>
          </w:p>
        </w:tc>
      </w:tr>
    </w:tbl>
    <w:p w:rsidR="0078640B" w:rsidRPr="004F571B" w:rsidRDefault="0078640B" w:rsidP="00D779C0">
      <w:pPr>
        <w:ind w:firstLine="709"/>
        <w:jc w:val="both"/>
        <w:rPr>
          <w:b/>
          <w:bCs/>
          <w:noProof/>
          <w:sz w:val="20"/>
          <w:szCs w:val="20"/>
          <w:lang w:val="bg-BG"/>
        </w:rPr>
      </w:pPr>
    </w:p>
    <w:p w:rsidR="000A7EF9" w:rsidRDefault="000A7EF9" w:rsidP="0021700A">
      <w:pPr>
        <w:jc w:val="both"/>
        <w:rPr>
          <w:b/>
          <w:noProof/>
          <w:sz w:val="20"/>
          <w:szCs w:val="20"/>
          <w:highlight w:val="yellow"/>
          <w:lang w:val="bg-BG"/>
        </w:rPr>
      </w:pPr>
    </w:p>
    <w:p w:rsidR="008B2322" w:rsidRDefault="008B2322" w:rsidP="0021700A">
      <w:pPr>
        <w:jc w:val="both"/>
        <w:rPr>
          <w:b/>
          <w:noProof/>
          <w:sz w:val="20"/>
          <w:szCs w:val="20"/>
          <w:highlight w:val="yellow"/>
          <w:lang w:val="bg-BG"/>
        </w:rPr>
      </w:pPr>
    </w:p>
    <w:p w:rsidR="008B2322" w:rsidRDefault="008B2322" w:rsidP="0021700A">
      <w:pPr>
        <w:jc w:val="both"/>
        <w:rPr>
          <w:b/>
          <w:noProof/>
          <w:sz w:val="20"/>
          <w:szCs w:val="20"/>
          <w:highlight w:val="yellow"/>
          <w:lang w:val="bg-BG"/>
        </w:rPr>
      </w:pPr>
    </w:p>
    <w:p w:rsidR="00D857AD" w:rsidRPr="004F571B" w:rsidRDefault="00D857AD" w:rsidP="0021700A">
      <w:pPr>
        <w:jc w:val="both"/>
        <w:rPr>
          <w:b/>
          <w:noProof/>
          <w:sz w:val="20"/>
          <w:szCs w:val="20"/>
          <w:highlight w:val="yellow"/>
          <w:lang w:val="bg-BG"/>
        </w:rPr>
      </w:pPr>
    </w:p>
    <w:p w:rsidR="00D5467A" w:rsidRPr="004F571B" w:rsidRDefault="00D5467A" w:rsidP="0021700A">
      <w:pPr>
        <w:jc w:val="both"/>
        <w:rPr>
          <w:b/>
          <w:noProof/>
          <w:sz w:val="20"/>
          <w:szCs w:val="20"/>
          <w:highlight w:val="yellow"/>
          <w:lang w:val="bg-BG"/>
        </w:rPr>
      </w:pPr>
    </w:p>
    <w:p w:rsidR="00A7120D" w:rsidRPr="004F571B" w:rsidRDefault="000E5225" w:rsidP="006228CA">
      <w:pPr>
        <w:pStyle w:val="Heading1"/>
        <w:numPr>
          <w:ilvl w:val="1"/>
          <w:numId w:val="6"/>
        </w:numPr>
        <w:rPr>
          <w:noProof/>
          <w:sz w:val="20"/>
          <w:lang w:val="bg-BG"/>
        </w:rPr>
      </w:pPr>
      <w:bookmarkStart w:id="19" w:name="_Toc212813964"/>
      <w:r w:rsidRPr="004F571B">
        <w:rPr>
          <w:noProof/>
          <w:sz w:val="20"/>
          <w:lang w:val="bg-BG"/>
        </w:rPr>
        <w:t xml:space="preserve">2200.01.08 - </w:t>
      </w:r>
      <w:r w:rsidR="009B5075" w:rsidRPr="004F571B">
        <w:rPr>
          <w:noProof/>
          <w:sz w:val="20"/>
          <w:lang w:val="bg-BG"/>
        </w:rPr>
        <w:t>БЮДЖЕТНА ПРОГРАМА</w:t>
      </w:r>
      <w:r w:rsidR="0021700A" w:rsidRPr="004F571B">
        <w:rPr>
          <w:noProof/>
          <w:sz w:val="20"/>
          <w:lang w:val="bg-BG"/>
        </w:rPr>
        <w:t xml:space="preserve"> „НАУЧНИ ИЗСЛЕДВАНИЯ”</w:t>
      </w:r>
      <w:bookmarkEnd w:id="19"/>
    </w:p>
    <w:p w:rsidR="00013667" w:rsidRPr="004F571B" w:rsidRDefault="00013667" w:rsidP="00013667">
      <w:pPr>
        <w:rPr>
          <w:sz w:val="20"/>
          <w:szCs w:val="20"/>
          <w:lang w:val="bg-BG"/>
        </w:rPr>
      </w:pPr>
    </w:p>
    <w:p w:rsidR="000E5225" w:rsidRPr="004F571B" w:rsidRDefault="000E5225" w:rsidP="000E5225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2944B6" w:rsidRPr="004F571B" w:rsidRDefault="002944B6" w:rsidP="008B721E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Цели на </w:t>
      </w:r>
      <w:r w:rsidR="002D4069" w:rsidRPr="004F571B">
        <w:rPr>
          <w:b/>
          <w:i/>
          <w:noProof/>
          <w:sz w:val="20"/>
          <w:szCs w:val="20"/>
          <w:u w:val="single"/>
          <w:lang w:val="bg-BG"/>
        </w:rPr>
        <w:t>бюджетната п</w:t>
      </w:r>
      <w:r w:rsidRPr="004F571B">
        <w:rPr>
          <w:b/>
          <w:i/>
          <w:noProof/>
          <w:sz w:val="20"/>
          <w:szCs w:val="20"/>
          <w:u w:val="single"/>
          <w:lang w:val="bg-BG"/>
        </w:rPr>
        <w:t>рограма</w:t>
      </w:r>
    </w:p>
    <w:p w:rsidR="000E5225" w:rsidRPr="004F571B" w:rsidRDefault="000E5225" w:rsidP="00166573">
      <w:pPr>
        <w:tabs>
          <w:tab w:val="left" w:pos="567"/>
        </w:tabs>
        <w:jc w:val="both"/>
        <w:rPr>
          <w:b/>
          <w:i/>
          <w:noProof/>
          <w:sz w:val="20"/>
          <w:szCs w:val="20"/>
          <w:highlight w:val="yellow"/>
          <w:u w:val="single"/>
          <w:lang w:val="bg-BG"/>
        </w:rPr>
      </w:pPr>
    </w:p>
    <w:p w:rsidR="00B02483" w:rsidRPr="004F571B" w:rsidRDefault="00B02483" w:rsidP="00B02483">
      <w:pPr>
        <w:tabs>
          <w:tab w:val="left" w:pos="567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Превръщане на аграрната наука в основен фактор за устойчиво развитие на българското селско стопанство чрез разработване на мултидисциплинарни научни проекти в приоритетни направления.</w:t>
      </w:r>
    </w:p>
    <w:p w:rsidR="00512F97" w:rsidRPr="004F571B" w:rsidRDefault="00512F97" w:rsidP="00512F97">
      <w:pPr>
        <w:tabs>
          <w:tab w:val="left" w:pos="567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Създаване на иновативни продукти за: повишаване на конкурентоспособността на селското стопанство</w:t>
      </w:r>
      <w:r w:rsidRPr="004F571B">
        <w:rPr>
          <w:noProof/>
          <w:sz w:val="20"/>
          <w:szCs w:val="20"/>
        </w:rPr>
        <w:t xml:space="preserve"> </w:t>
      </w:r>
      <w:r w:rsidRPr="004F571B">
        <w:rPr>
          <w:noProof/>
          <w:sz w:val="20"/>
          <w:szCs w:val="20"/>
          <w:lang w:val="bg-BG"/>
        </w:rPr>
        <w:t>и адаптирането му към климатичните промени и екологичните предизвикяателства; устойчиво и ефективно управление на ресурсите (почви, води, биомаса); подобряване на околната среда и качеството на живот на населението; съхраняване на биоразнообразието от местни форми и популации, вкл. микроорганизми; създаване на технологии за производство на здравословни, безопасни и качествени храни, напитки и биопродукти;</w:t>
      </w:r>
      <w:r w:rsidRPr="004F571B">
        <w:rPr>
          <w:noProof/>
          <w:sz w:val="20"/>
          <w:szCs w:val="20"/>
        </w:rPr>
        <w:t xml:space="preserve"> </w:t>
      </w:r>
      <w:r w:rsidRPr="004F571B">
        <w:rPr>
          <w:noProof/>
          <w:sz w:val="20"/>
          <w:szCs w:val="20"/>
          <w:lang w:val="bg-BG"/>
        </w:rPr>
        <w:t xml:space="preserve">развитие на кръгова биоикономика, основана на природосъобразни  технологични и социални решения;създаване на условия за ефективно използване и развитие на научния потенциал; защита и реализация на научните продукти; подобряване на осведомеността на обществото и изграждане на публично-частни партньорства за справяне със съвременните предизвикателства; повишаване качеството на научните изследвания в унисон с европейските приоритети и приобщаване на учените към </w:t>
      </w:r>
      <w:r w:rsidR="007F426A" w:rsidRPr="004F571B">
        <w:rPr>
          <w:noProof/>
          <w:sz w:val="20"/>
          <w:szCs w:val="20"/>
          <w:lang w:val="bg-BG"/>
        </w:rPr>
        <w:t>Е</w:t>
      </w:r>
      <w:r w:rsidRPr="004F571B">
        <w:rPr>
          <w:noProof/>
          <w:sz w:val="20"/>
          <w:szCs w:val="20"/>
          <w:lang w:val="bg-BG"/>
        </w:rPr>
        <w:t>вропейското изследователско пространство.</w:t>
      </w:r>
    </w:p>
    <w:p w:rsidR="00B02483" w:rsidRPr="00C86357" w:rsidRDefault="00B02483" w:rsidP="00B02483">
      <w:pPr>
        <w:tabs>
          <w:tab w:val="left" w:pos="567"/>
        </w:tabs>
        <w:ind w:firstLine="567"/>
        <w:jc w:val="both"/>
        <w:rPr>
          <w:noProof/>
          <w:sz w:val="20"/>
          <w:szCs w:val="20"/>
          <w:lang w:val="bg-BG"/>
        </w:rPr>
      </w:pPr>
    </w:p>
    <w:p w:rsidR="007F426A" w:rsidRPr="00C86357" w:rsidRDefault="007F426A" w:rsidP="008B721E">
      <w:pPr>
        <w:ind w:left="-57" w:firstLine="624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F24530" w:rsidRPr="00C86357" w:rsidRDefault="001B4909" w:rsidP="008B721E">
      <w:pPr>
        <w:ind w:left="-57" w:firstLine="624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C86357">
        <w:rPr>
          <w:b/>
          <w:i/>
          <w:noProof/>
          <w:sz w:val="20"/>
          <w:szCs w:val="20"/>
          <w:u w:val="single"/>
          <w:lang w:val="bg-BG"/>
        </w:rPr>
        <w:t>Целеви стойности по показателите за изпълнение</w:t>
      </w:r>
    </w:p>
    <w:p w:rsidR="002D4069" w:rsidRPr="004F571B" w:rsidRDefault="002D4069" w:rsidP="008B721E">
      <w:pPr>
        <w:ind w:left="-57" w:firstLine="624"/>
        <w:jc w:val="both"/>
        <w:rPr>
          <w:b/>
          <w:i/>
          <w:noProof/>
          <w:sz w:val="20"/>
          <w:szCs w:val="20"/>
          <w:highlight w:val="yellow"/>
          <w:u w:val="single"/>
          <w:lang w:val="bg-BG"/>
        </w:rPr>
      </w:pPr>
    </w:p>
    <w:p w:rsidR="001B4909" w:rsidRPr="004F571B" w:rsidRDefault="001B4909" w:rsidP="00F24530">
      <w:pPr>
        <w:ind w:left="-57" w:firstLine="57"/>
        <w:jc w:val="both"/>
        <w:rPr>
          <w:b/>
          <w:i/>
          <w:noProof/>
          <w:sz w:val="20"/>
          <w:szCs w:val="20"/>
          <w:highlight w:val="yellow"/>
          <w:u w:val="single"/>
          <w:lang w:val="bg-BG"/>
        </w:rPr>
      </w:pPr>
    </w:p>
    <w:tbl>
      <w:tblPr>
        <w:tblW w:w="8660" w:type="dxa"/>
        <w:tblInd w:w="93" w:type="dxa"/>
        <w:tblLook w:val="04A0" w:firstRow="1" w:lastRow="0" w:firstColumn="1" w:lastColumn="0" w:noHBand="0" w:noVBand="1"/>
      </w:tblPr>
      <w:tblGrid>
        <w:gridCol w:w="417"/>
        <w:gridCol w:w="3343"/>
        <w:gridCol w:w="1440"/>
        <w:gridCol w:w="1120"/>
        <w:gridCol w:w="1200"/>
        <w:gridCol w:w="1140"/>
      </w:tblGrid>
      <w:tr w:rsidR="002532FE" w:rsidTr="002532FE">
        <w:trPr>
          <w:trHeight w:val="255"/>
        </w:trPr>
        <w:tc>
          <w:tcPr>
            <w:tcW w:w="3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532FE" w:rsidRDefault="002532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ПОКАЗАТЕЛИТЕ ЗА ИЗПЪЛНЕНИЕ</w:t>
            </w:r>
          </w:p>
        </w:tc>
        <w:tc>
          <w:tcPr>
            <w:tcW w:w="49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532FE" w:rsidRDefault="002532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Целева стойност</w:t>
            </w:r>
          </w:p>
        </w:tc>
      </w:tr>
      <w:tr w:rsidR="002532FE" w:rsidTr="002532FE">
        <w:trPr>
          <w:trHeight w:val="930"/>
        </w:trPr>
        <w:tc>
          <w:tcPr>
            <w:tcW w:w="3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532FE" w:rsidRDefault="002532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Бюджетна програма - 2200.01.08 - "Научни изследвания"</w:t>
            </w:r>
          </w:p>
        </w:tc>
        <w:tc>
          <w:tcPr>
            <w:tcW w:w="49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2FE" w:rsidRDefault="002532F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532FE" w:rsidTr="002532FE">
        <w:trPr>
          <w:trHeight w:val="255"/>
        </w:trPr>
        <w:tc>
          <w:tcPr>
            <w:tcW w:w="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2532FE" w:rsidRDefault="002532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532FE" w:rsidRDefault="002532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Показатели за изпълнение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532FE" w:rsidRDefault="002532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Мерна единица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532FE" w:rsidRDefault="002532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Проект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532FE" w:rsidRDefault="002532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Прогноза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532FE" w:rsidRDefault="002532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Прогноза  </w:t>
            </w:r>
          </w:p>
        </w:tc>
      </w:tr>
      <w:tr w:rsidR="002532FE" w:rsidTr="002532FE">
        <w:trPr>
          <w:trHeight w:val="255"/>
        </w:trPr>
        <w:tc>
          <w:tcPr>
            <w:tcW w:w="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2FE" w:rsidRDefault="002532F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2FE" w:rsidRDefault="002532F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2FE" w:rsidRDefault="002532F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532FE" w:rsidRDefault="002532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2026 г.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532FE" w:rsidRDefault="002532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2027 г.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2532FE" w:rsidRDefault="002532F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2028 г.</w:t>
            </w:r>
          </w:p>
        </w:tc>
      </w:tr>
      <w:tr w:rsidR="002532FE" w:rsidTr="002532FE">
        <w:trPr>
          <w:trHeight w:val="960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FE" w:rsidRDefault="002532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на интелектуалните права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Брой сертификати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260</w:t>
            </w:r>
          </w:p>
        </w:tc>
      </w:tr>
      <w:tr w:rsidR="002532FE" w:rsidTr="002532FE">
        <w:trPr>
          <w:trHeight w:val="1408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FE" w:rsidRDefault="002532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Разработени научноизследователски проекти по устойчиво управление на ресурсите за смекчаване въздействието на климатичните промени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Брой проекти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2532FE" w:rsidTr="002532FE">
        <w:trPr>
          <w:trHeight w:val="1785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FE" w:rsidRDefault="002532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Генетични и селекционни изследвания за създаване на нови сортове с повишена продуктивност и качество, адаптирани към пазара и климатичните промени; запазване на генетичното разнообразие като ценно национално богатство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Брой проекти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2532FE" w:rsidTr="002532FE">
        <w:trPr>
          <w:trHeight w:val="2670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FE" w:rsidRDefault="002532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Разработени научноизследователски проекти  в областта на видовото и природно разнообразие в животновъдството, рибарството и аквакултурите; качество на храни и фуражи, намаляване на въглеродния отпечатък и опазване на околна среда; управление на националните генетични ресурси в животновъдството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Брой проекти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</w:tr>
      <w:tr w:rsidR="002532FE" w:rsidTr="002532FE">
        <w:trPr>
          <w:trHeight w:val="1275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FE" w:rsidRDefault="002532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Разработени технологии за създаване на традиционни и нови храни и напитки; дълготрайно и качествено съхранение на хранителните продукти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Брой проекти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</w:tr>
      <w:tr w:rsidR="002532FE" w:rsidTr="002532FE">
        <w:trPr>
          <w:trHeight w:val="675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FE" w:rsidRDefault="002532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Разработени анализи и стратегии за жизнени селски райони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Брой проекти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2532FE" w:rsidTr="002532FE">
        <w:trPr>
          <w:trHeight w:val="765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FE" w:rsidRDefault="002532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Мониторинг на качеството и безопасността на храните и фуражите; нови технологии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Брой проби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</w:tr>
      <w:tr w:rsidR="002532FE" w:rsidTr="002532FE">
        <w:trPr>
          <w:trHeight w:val="765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FE" w:rsidRDefault="002532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Анализи на проби от почви, питейни води и води за напояване;  изготвяне на препоръки по торене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Брой проби (хиляди)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2532FE" w:rsidTr="002532FE">
        <w:trPr>
          <w:trHeight w:val="765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FE" w:rsidRDefault="002532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Мониторинг на радиоактивно замърсяване на почви, води и храни (акредитирана лаборатория)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Брой проби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</w:tr>
      <w:tr w:rsidR="002532FE" w:rsidTr="002532FE">
        <w:trPr>
          <w:trHeight w:val="765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FE" w:rsidRDefault="002532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Анализ на продукти от селскостопански животни (месо, мляко, яйца и др.)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Брой проби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</w:t>
            </w:r>
          </w:p>
        </w:tc>
      </w:tr>
      <w:tr w:rsidR="002532FE" w:rsidTr="002532FE">
        <w:trPr>
          <w:trHeight w:val="1785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FE" w:rsidRDefault="002532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Сключени лицензионни договори за  сертифицирани семена от основни селскостопански култури; посадъчен материал от овощни култури, лозя и др.; селскостопански животни и аквакултури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2532FE" w:rsidTr="002532FE">
        <w:trPr>
          <w:trHeight w:val="2295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FE" w:rsidRDefault="002532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Сключени договори за продажба на: сертифицирани семена от основни селскостопански култури; посадъчен материал от овощни култури, лозя и др.; селскостопански животни и аквакултури; за селекционна дейност, в т.ч. изпитване на продукти за раст. защита и др.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</w:tr>
      <w:tr w:rsidR="002532FE" w:rsidTr="002532FE">
        <w:trPr>
          <w:trHeight w:val="510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FE" w:rsidRDefault="002532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Научни публикации, индексирани в WoS/Scopus и други бази данни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290</w:t>
            </w:r>
          </w:p>
        </w:tc>
      </w:tr>
      <w:tr w:rsidR="002532FE" w:rsidTr="002532FE">
        <w:trPr>
          <w:trHeight w:val="765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FE" w:rsidRDefault="002532F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Цитирания в списания, индексирани в WoS/Scopus и други бази данни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2FE" w:rsidRDefault="002532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1 600</w:t>
            </w:r>
          </w:p>
        </w:tc>
      </w:tr>
    </w:tbl>
    <w:p w:rsidR="001B4909" w:rsidRPr="004F571B" w:rsidRDefault="001B4909" w:rsidP="00F24530">
      <w:pPr>
        <w:ind w:left="-57" w:firstLine="57"/>
        <w:jc w:val="both"/>
        <w:rPr>
          <w:b/>
          <w:i/>
          <w:noProof/>
          <w:sz w:val="20"/>
          <w:szCs w:val="20"/>
          <w:highlight w:val="yellow"/>
          <w:u w:val="single"/>
          <w:lang w:val="bg-BG"/>
        </w:rPr>
      </w:pPr>
    </w:p>
    <w:p w:rsidR="00083939" w:rsidRPr="004F571B" w:rsidRDefault="00083939" w:rsidP="002944B6">
      <w:pPr>
        <w:tabs>
          <w:tab w:val="num" w:pos="900"/>
        </w:tabs>
        <w:jc w:val="both"/>
        <w:rPr>
          <w:noProof/>
          <w:color w:val="000000"/>
          <w:sz w:val="20"/>
          <w:szCs w:val="20"/>
          <w:highlight w:val="yellow"/>
          <w:lang w:val="bg-BG"/>
        </w:rPr>
      </w:pPr>
    </w:p>
    <w:p w:rsidR="00083939" w:rsidRPr="004F571B" w:rsidRDefault="00083939" w:rsidP="008B721E">
      <w:pPr>
        <w:ind w:firstLine="567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Външни фактори, които могат да окажат въздействие върху постигането на целите на програмата</w:t>
      </w:r>
    </w:p>
    <w:p w:rsidR="00083939" w:rsidRPr="004F571B" w:rsidRDefault="00083939" w:rsidP="00083939">
      <w:pPr>
        <w:ind w:left="-57" w:firstLine="709"/>
        <w:jc w:val="both"/>
        <w:rPr>
          <w:noProof/>
          <w:sz w:val="20"/>
          <w:szCs w:val="20"/>
          <w:highlight w:val="yellow"/>
          <w:lang w:val="bg-BG"/>
        </w:rPr>
      </w:pPr>
    </w:p>
    <w:p w:rsidR="00083939" w:rsidRPr="004F571B" w:rsidRDefault="00C15A16" w:rsidP="00253C19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Ритмичното и целево финансиране на приоритетните научни направления гарантиращи постигане на необходимата компетентност и качество на научните изследвания</w:t>
      </w:r>
      <w:r w:rsidR="00083939" w:rsidRPr="004F571B">
        <w:rPr>
          <w:noProof/>
          <w:sz w:val="20"/>
          <w:szCs w:val="20"/>
          <w:lang w:val="bg-BG"/>
        </w:rPr>
        <w:t>.</w:t>
      </w:r>
    </w:p>
    <w:p w:rsidR="00083939" w:rsidRPr="004F571B" w:rsidRDefault="00C15A16" w:rsidP="00253C19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Затруднен или невъзможен достъп до финансиране по национални или международни конкурсни програми и участие с научни проекти, поради съществуващи ограничения в европейските изисквания</w:t>
      </w:r>
      <w:r w:rsidR="00611221" w:rsidRPr="004F571B">
        <w:rPr>
          <w:noProof/>
          <w:sz w:val="20"/>
          <w:szCs w:val="20"/>
          <w:lang w:val="bg-BG"/>
        </w:rPr>
        <w:t>.</w:t>
      </w:r>
    </w:p>
    <w:p w:rsidR="00083939" w:rsidRPr="004F571B" w:rsidRDefault="00C15A16" w:rsidP="00C15A16">
      <w:pPr>
        <w:tabs>
          <w:tab w:val="num" w:pos="900"/>
        </w:tabs>
        <w:ind w:firstLine="567"/>
        <w:jc w:val="both"/>
        <w:rPr>
          <w:noProof/>
          <w:color w:val="000000"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Трудности при осъществяване на публично-частни партньорства за развитие на научната инфраструктура, провеждане на научни изследвания с приложна цел или съвместно участие в проекти, финансирани от европейските фондове.</w:t>
      </w:r>
    </w:p>
    <w:p w:rsidR="00B40E91" w:rsidRPr="004F571B" w:rsidRDefault="00B40E91" w:rsidP="00083939">
      <w:pPr>
        <w:ind w:left="-57" w:firstLine="57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083939" w:rsidRPr="004F571B" w:rsidRDefault="00083939" w:rsidP="008B721E">
      <w:pPr>
        <w:ind w:left="-57" w:firstLine="624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Информация за наличността и качеството на данните</w:t>
      </w:r>
    </w:p>
    <w:p w:rsidR="002532FE" w:rsidRDefault="002532FE" w:rsidP="00253C19">
      <w:pPr>
        <w:ind w:firstLine="567"/>
        <w:jc w:val="both"/>
        <w:rPr>
          <w:noProof/>
          <w:sz w:val="20"/>
          <w:szCs w:val="20"/>
          <w:lang w:val="bg-BG"/>
        </w:rPr>
      </w:pPr>
    </w:p>
    <w:p w:rsidR="00083939" w:rsidRPr="004F571B" w:rsidRDefault="00083939" w:rsidP="00253C19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Информацията е налична в ССА и се съхранява от отговорните за изпълнение на програмата структури.</w:t>
      </w:r>
    </w:p>
    <w:p w:rsidR="001B4909" w:rsidRPr="004F571B" w:rsidRDefault="001B4909" w:rsidP="001B4909">
      <w:pPr>
        <w:ind w:left="-57" w:firstLine="57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1B4909" w:rsidRPr="004F571B" w:rsidRDefault="001B4909" w:rsidP="008B721E">
      <w:pPr>
        <w:ind w:left="-57" w:firstLine="624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Предоставяни по програмата продукти/услуги </w:t>
      </w:r>
    </w:p>
    <w:p w:rsidR="001B4909" w:rsidRPr="004F571B" w:rsidRDefault="001B4909" w:rsidP="001B4909">
      <w:pPr>
        <w:ind w:firstLine="709"/>
        <w:jc w:val="both"/>
        <w:rPr>
          <w:noProof/>
          <w:sz w:val="20"/>
          <w:szCs w:val="20"/>
          <w:lang w:val="bg-BG"/>
        </w:rPr>
      </w:pPr>
    </w:p>
    <w:p w:rsidR="00132A1A" w:rsidRPr="004F571B" w:rsidRDefault="00C15A16" w:rsidP="00C15A16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lastRenderedPageBreak/>
        <w:t>Разработване на политики и мерки в селското стопанство</w:t>
      </w:r>
      <w:r w:rsidR="004F571B" w:rsidRPr="004F571B">
        <w:rPr>
          <w:noProof/>
          <w:sz w:val="20"/>
          <w:szCs w:val="20"/>
          <w:lang w:val="bg-BG"/>
        </w:rPr>
        <w:t>.</w:t>
      </w:r>
      <w:r w:rsidRPr="004F571B">
        <w:rPr>
          <w:noProof/>
          <w:sz w:val="20"/>
          <w:szCs w:val="20"/>
          <w:lang w:val="bg-BG"/>
        </w:rPr>
        <w:t xml:space="preserve"> </w:t>
      </w:r>
    </w:p>
    <w:p w:rsidR="00C15A16" w:rsidRPr="004F571B" w:rsidRDefault="00C15A16" w:rsidP="00C15A16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Участие в изготвянето на планове, програми, проекти и схеми за развитие на селските райони.</w:t>
      </w:r>
    </w:p>
    <w:p w:rsidR="00C15A16" w:rsidRPr="004F571B" w:rsidRDefault="00C15A16" w:rsidP="00C15A16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Мониторинг и оценка на изпълнението на програми и схеми за развитие на селските райони.</w:t>
      </w:r>
    </w:p>
    <w:p w:rsidR="00C15A16" w:rsidRPr="004F571B" w:rsidRDefault="00C15A16" w:rsidP="00C15A16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Организиране на конкурси за обучение на докторанти за изграждане на капацитет от млади учени в приоритетни научни области за устойчиво развитие на селското стопанство и ефективно участие на европейския пазар.</w:t>
      </w:r>
    </w:p>
    <w:p w:rsidR="00C15A16" w:rsidRPr="004F571B" w:rsidRDefault="00C15A16" w:rsidP="00C15A16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Създаване на възможности за израстване в научната кариера и повишаване на научния потенциал (чрез своевременно организиране на конкурси, подрепа за специализации, обучителни семинари и др.) </w:t>
      </w:r>
    </w:p>
    <w:p w:rsidR="00C15A16" w:rsidRPr="004F571B" w:rsidRDefault="00C15A16" w:rsidP="00C15A16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Поддържане на акредитацията на Селскостопанската академия, даваща правото за обучение за придобиване на образователна и научна степен „доктор”, за изграждане на висок научен капацитет и интеграция в Европейското научно пространство.</w:t>
      </w:r>
    </w:p>
    <w:p w:rsidR="00C15A16" w:rsidRPr="004F571B" w:rsidRDefault="00C15A16" w:rsidP="00C15A16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Разработване и внедряване на иновации в областта на растениевъдството, зеленчукопроизводство и овощарството.</w:t>
      </w:r>
    </w:p>
    <w:p w:rsidR="00C15A16" w:rsidRPr="004F571B" w:rsidRDefault="00C15A16" w:rsidP="00C15A16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Разработване и внедряване на иновации в областта на животновъдството, аквакултурите, морския и речен риболов.</w:t>
      </w:r>
    </w:p>
    <w:p w:rsidR="00C15A16" w:rsidRPr="004F571B" w:rsidRDefault="00C15A16" w:rsidP="00C15A16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Разработване и внедряване на иновации в производството на храни, подобряване на тяхното качество, диетична стойност и съхранение.</w:t>
      </w:r>
    </w:p>
    <w:p w:rsidR="00C15A16" w:rsidRPr="004F571B" w:rsidRDefault="00C15A16" w:rsidP="00C15A16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Разработване и внедряване на иновации в областта на биологичното и конвенциалното земеделие.</w:t>
      </w:r>
    </w:p>
    <w:p w:rsidR="004F571B" w:rsidRPr="004F571B" w:rsidRDefault="004F571B" w:rsidP="004F571B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Разработване и внедряване на иновации в областта на биоикономиката, основани на природосъобразни  технологични и социални решения.</w:t>
      </w:r>
    </w:p>
    <w:p w:rsidR="00C15A16" w:rsidRPr="004F571B" w:rsidRDefault="00C15A16" w:rsidP="00C15A16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Създаване на нови високодобивни, конкурентни и с високо пазарно търсене сортове от основни селскостопански култури, в т.ч. тютюн и етеричномаслени култури, адаптирани към специфичните агро-климатични условия на страната, с повишена устойчивост към климатичните промени и биотичен стрес.</w:t>
      </w:r>
    </w:p>
    <w:p w:rsidR="00C15A16" w:rsidRPr="004F571B" w:rsidRDefault="00C15A16" w:rsidP="00C15A16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Съхранение и поддържане на генетичните ресурси от важни селскостопански култури, стари сортове и породи животни. </w:t>
      </w:r>
    </w:p>
    <w:p w:rsidR="00C15A16" w:rsidRPr="004F571B" w:rsidRDefault="00C15A16" w:rsidP="00C15A16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Организиране, управление и контрол на научноизследователски проекти в ССА в приоритетни области със стратегическо значение за селското стопанство.</w:t>
      </w:r>
    </w:p>
    <w:p w:rsidR="00C15A16" w:rsidRPr="004F571B" w:rsidRDefault="00C15A16" w:rsidP="00C15A16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Извършване на специфични лабораторни анализи за контрол на качеството и безопасността на храните по цялата верига от ССА, адресирани към селското стопанство.</w:t>
      </w:r>
    </w:p>
    <w:p w:rsidR="00C15A16" w:rsidRDefault="00C15A16" w:rsidP="00C15A16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Публикационна дейност и разпространение на резултатите от научните изследвания в ССА.</w:t>
      </w:r>
    </w:p>
    <w:p w:rsidR="002532FE" w:rsidRPr="004F571B" w:rsidRDefault="002532FE" w:rsidP="00C15A16">
      <w:pPr>
        <w:ind w:firstLine="567"/>
        <w:jc w:val="both"/>
        <w:rPr>
          <w:noProof/>
          <w:sz w:val="20"/>
          <w:szCs w:val="20"/>
          <w:lang w:val="bg-BG"/>
        </w:rPr>
      </w:pPr>
    </w:p>
    <w:p w:rsidR="00611221" w:rsidRPr="00C86357" w:rsidRDefault="00611221" w:rsidP="00F45326">
      <w:pPr>
        <w:ind w:firstLine="567"/>
        <w:jc w:val="both"/>
        <w:rPr>
          <w:noProof/>
          <w:sz w:val="20"/>
          <w:szCs w:val="20"/>
          <w:lang w:val="bg-BG" w:eastAsia="bg-BG"/>
        </w:rPr>
      </w:pPr>
      <w:r w:rsidRPr="00C86357">
        <w:rPr>
          <w:noProof/>
          <w:sz w:val="20"/>
          <w:szCs w:val="20"/>
          <w:lang w:val="bg-BG" w:eastAsia="bg-BG"/>
        </w:rPr>
        <w:t>Държавно предприятие "Научно-производствен център“ (ДП НПЦ) е структурно звено към Селскостопанската академия.</w:t>
      </w:r>
    </w:p>
    <w:p w:rsidR="00611221" w:rsidRPr="00C86357" w:rsidRDefault="00611221" w:rsidP="00F45326">
      <w:pPr>
        <w:ind w:firstLine="567"/>
        <w:jc w:val="both"/>
        <w:rPr>
          <w:noProof/>
          <w:sz w:val="20"/>
          <w:szCs w:val="20"/>
          <w:lang w:val="bg-BG" w:eastAsia="bg-BG"/>
        </w:rPr>
      </w:pPr>
      <w:r w:rsidRPr="00C86357">
        <w:rPr>
          <w:noProof/>
          <w:sz w:val="20"/>
          <w:szCs w:val="20"/>
          <w:lang w:val="bg-BG" w:eastAsia="bg-BG"/>
        </w:rPr>
        <w:t>Предприятието стопанисва и управлява публична и частна държавна собственост, които са му предоставени от Държавата</w:t>
      </w:r>
      <w:r w:rsidR="002532FE" w:rsidRPr="00C86357">
        <w:rPr>
          <w:noProof/>
          <w:sz w:val="20"/>
          <w:szCs w:val="20"/>
          <w:lang w:val="bg-BG" w:eastAsia="bg-BG"/>
        </w:rPr>
        <w:t>, за да изпълнява функциите си,</w:t>
      </w:r>
      <w:r w:rsidRPr="00C86357">
        <w:rPr>
          <w:noProof/>
          <w:sz w:val="20"/>
          <w:szCs w:val="20"/>
          <w:lang w:val="bg-BG" w:eastAsia="bg-BG"/>
        </w:rPr>
        <w:t xml:space="preserve"> както следва: </w:t>
      </w:r>
    </w:p>
    <w:p w:rsidR="00611221" w:rsidRPr="00C86357" w:rsidRDefault="00611221" w:rsidP="00F45326">
      <w:pPr>
        <w:spacing w:after="160"/>
        <w:ind w:firstLine="567"/>
        <w:contextualSpacing/>
        <w:jc w:val="both"/>
        <w:rPr>
          <w:noProof/>
          <w:sz w:val="20"/>
          <w:szCs w:val="20"/>
          <w:lang w:val="bg-BG" w:eastAsia="bg-BG"/>
        </w:rPr>
      </w:pPr>
      <w:r w:rsidRPr="00C86357">
        <w:rPr>
          <w:noProof/>
          <w:sz w:val="20"/>
          <w:szCs w:val="20"/>
          <w:lang w:val="bg-BG" w:eastAsia="bg-BG"/>
        </w:rPr>
        <w:t>Eкспериментална работа и научно-приложна дейност в областта на растениевъдството, животновъдството, опазване на почвените ресурси, на растителния и животинския генофонд;</w:t>
      </w:r>
    </w:p>
    <w:p w:rsidR="00611221" w:rsidRPr="00C86357" w:rsidRDefault="00611221" w:rsidP="00F45326">
      <w:pPr>
        <w:spacing w:after="160"/>
        <w:ind w:firstLine="567"/>
        <w:contextualSpacing/>
        <w:jc w:val="both"/>
        <w:rPr>
          <w:noProof/>
          <w:sz w:val="20"/>
          <w:szCs w:val="20"/>
          <w:lang w:val="bg-BG" w:eastAsia="bg-BG"/>
        </w:rPr>
      </w:pPr>
      <w:r w:rsidRPr="00C86357">
        <w:rPr>
          <w:noProof/>
          <w:sz w:val="20"/>
          <w:szCs w:val="20"/>
          <w:lang w:val="bg-BG" w:eastAsia="bg-BG"/>
        </w:rPr>
        <w:t>Изпитване и внедряване на нови сортове растения и нови породи и хибриди селскостопански животни;</w:t>
      </w:r>
    </w:p>
    <w:p w:rsidR="00611221" w:rsidRPr="00C86357" w:rsidRDefault="00611221" w:rsidP="00F45326">
      <w:pPr>
        <w:spacing w:after="160"/>
        <w:ind w:firstLine="567"/>
        <w:contextualSpacing/>
        <w:jc w:val="both"/>
        <w:rPr>
          <w:noProof/>
          <w:sz w:val="20"/>
          <w:szCs w:val="20"/>
          <w:lang w:val="bg-BG" w:eastAsia="bg-BG"/>
        </w:rPr>
      </w:pPr>
      <w:r w:rsidRPr="00C86357">
        <w:rPr>
          <w:noProof/>
          <w:sz w:val="20"/>
          <w:szCs w:val="20"/>
          <w:lang w:val="bg-BG" w:eastAsia="bg-BG"/>
        </w:rPr>
        <w:t>Организиране на моделни полета и ферми за отглеждане на културните растения и животни;</w:t>
      </w:r>
    </w:p>
    <w:p w:rsidR="00611221" w:rsidRPr="00C86357" w:rsidRDefault="00611221" w:rsidP="00F45326">
      <w:pPr>
        <w:spacing w:after="160"/>
        <w:ind w:firstLine="567"/>
        <w:contextualSpacing/>
        <w:jc w:val="both"/>
        <w:rPr>
          <w:noProof/>
          <w:sz w:val="20"/>
          <w:szCs w:val="20"/>
          <w:lang w:val="bg-BG" w:eastAsia="bg-BG"/>
        </w:rPr>
      </w:pPr>
      <w:r w:rsidRPr="00C86357">
        <w:rPr>
          <w:noProof/>
          <w:sz w:val="20"/>
          <w:szCs w:val="20"/>
          <w:lang w:val="bg-BG" w:eastAsia="bg-BG"/>
        </w:rPr>
        <w:t>Производство на семена, посадъчен материал, животни за разплод, зарибителен материал, буби и пчели;</w:t>
      </w:r>
    </w:p>
    <w:p w:rsidR="00611221" w:rsidRPr="00C86357" w:rsidRDefault="00611221" w:rsidP="00F45326">
      <w:pPr>
        <w:spacing w:after="160"/>
        <w:ind w:firstLine="567"/>
        <w:contextualSpacing/>
        <w:jc w:val="both"/>
        <w:rPr>
          <w:noProof/>
          <w:sz w:val="20"/>
          <w:szCs w:val="20"/>
          <w:lang w:val="bg-BG" w:eastAsia="bg-BG"/>
        </w:rPr>
      </w:pPr>
      <w:r w:rsidRPr="00C86357">
        <w:rPr>
          <w:noProof/>
          <w:sz w:val="20"/>
          <w:szCs w:val="20"/>
          <w:lang w:val="bg-BG" w:eastAsia="bg-BG"/>
        </w:rPr>
        <w:t>Други дейности свързани с или подпомагащи посочените по-горе.</w:t>
      </w:r>
    </w:p>
    <w:p w:rsidR="00611221" w:rsidRPr="004F571B" w:rsidRDefault="00611221" w:rsidP="00E45E55">
      <w:pPr>
        <w:ind w:firstLine="567"/>
        <w:jc w:val="both"/>
        <w:rPr>
          <w:noProof/>
          <w:sz w:val="20"/>
          <w:szCs w:val="20"/>
          <w:highlight w:val="yellow"/>
          <w:lang w:val="bg-BG"/>
        </w:rPr>
      </w:pPr>
    </w:p>
    <w:p w:rsidR="002944B6" w:rsidRPr="00C86357" w:rsidRDefault="002944B6" w:rsidP="003635D1">
      <w:pPr>
        <w:ind w:left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C86357">
        <w:rPr>
          <w:b/>
          <w:i/>
          <w:noProof/>
          <w:sz w:val="20"/>
          <w:szCs w:val="20"/>
          <w:u w:val="single"/>
          <w:lang w:val="bg-BG"/>
        </w:rPr>
        <w:t>Организационни структури, участващи в програмата</w:t>
      </w:r>
    </w:p>
    <w:p w:rsidR="002944B6" w:rsidRPr="00C86357" w:rsidRDefault="002944B6" w:rsidP="002944B6">
      <w:pPr>
        <w:jc w:val="both"/>
        <w:rPr>
          <w:b/>
          <w:i/>
          <w:noProof/>
          <w:color w:val="00CCFF"/>
          <w:sz w:val="20"/>
          <w:szCs w:val="20"/>
          <w:lang w:val="bg-BG"/>
        </w:rPr>
      </w:pPr>
    </w:p>
    <w:p w:rsidR="002944B6" w:rsidRPr="00C86357" w:rsidRDefault="002944B6" w:rsidP="00253C19">
      <w:pPr>
        <w:ind w:firstLine="567"/>
        <w:jc w:val="both"/>
        <w:rPr>
          <w:noProof/>
          <w:sz w:val="20"/>
          <w:szCs w:val="20"/>
          <w:lang w:val="bg-BG"/>
        </w:rPr>
      </w:pPr>
      <w:r w:rsidRPr="00C86357">
        <w:rPr>
          <w:noProof/>
          <w:sz w:val="20"/>
          <w:szCs w:val="20"/>
          <w:lang w:val="bg-BG"/>
        </w:rPr>
        <w:t>Селскостопанска академия</w:t>
      </w:r>
      <w:r w:rsidR="000A314A" w:rsidRPr="00C86357">
        <w:rPr>
          <w:noProof/>
          <w:sz w:val="20"/>
          <w:szCs w:val="20"/>
          <w:lang w:val="bg-BG"/>
        </w:rPr>
        <w:t>;</w:t>
      </w:r>
      <w:r w:rsidR="00E45E55" w:rsidRPr="00C86357">
        <w:rPr>
          <w:noProof/>
          <w:sz w:val="20"/>
          <w:szCs w:val="20"/>
          <w:lang w:val="bg-BG"/>
        </w:rPr>
        <w:t xml:space="preserve"> Държавно предприятие "Научно-производствен център“ (ДП НПЦ) </w:t>
      </w:r>
    </w:p>
    <w:p w:rsidR="002944B6" w:rsidRPr="00C86357" w:rsidRDefault="002944B6" w:rsidP="002944B6">
      <w:pPr>
        <w:ind w:firstLine="709"/>
        <w:jc w:val="both"/>
        <w:rPr>
          <w:noProof/>
          <w:color w:val="3366FF"/>
          <w:sz w:val="20"/>
          <w:szCs w:val="20"/>
          <w:lang w:val="bg-BG"/>
        </w:rPr>
      </w:pPr>
    </w:p>
    <w:p w:rsidR="002944B6" w:rsidRPr="00C86357" w:rsidRDefault="002944B6" w:rsidP="003635D1">
      <w:pPr>
        <w:ind w:left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C86357">
        <w:rPr>
          <w:b/>
          <w:i/>
          <w:noProof/>
          <w:sz w:val="20"/>
          <w:szCs w:val="20"/>
          <w:u w:val="single"/>
          <w:lang w:val="bg-BG"/>
        </w:rPr>
        <w:t>Отговорност за изпълнението на програмата</w:t>
      </w:r>
    </w:p>
    <w:p w:rsidR="002944B6" w:rsidRPr="00C86357" w:rsidRDefault="002944B6" w:rsidP="002944B6">
      <w:pPr>
        <w:jc w:val="both"/>
        <w:rPr>
          <w:b/>
          <w:i/>
          <w:noProof/>
          <w:color w:val="00CCFF"/>
          <w:sz w:val="20"/>
          <w:szCs w:val="20"/>
          <w:lang w:val="bg-BG"/>
        </w:rPr>
      </w:pPr>
    </w:p>
    <w:p w:rsidR="0020740A" w:rsidRPr="004F571B" w:rsidRDefault="0020740A" w:rsidP="0020740A">
      <w:pPr>
        <w:ind w:firstLine="540"/>
        <w:jc w:val="both"/>
        <w:rPr>
          <w:noProof/>
          <w:sz w:val="20"/>
          <w:szCs w:val="20"/>
          <w:lang w:val="bg-BG"/>
        </w:rPr>
      </w:pPr>
      <w:r w:rsidRPr="00C86357">
        <w:rPr>
          <w:noProof/>
          <w:sz w:val="20"/>
          <w:szCs w:val="20"/>
          <w:lang w:val="bg-BG"/>
        </w:rPr>
        <w:t>Отговорност за изпълнение на програмата носят ръководителите на структурите, участващи в нея.</w:t>
      </w:r>
    </w:p>
    <w:p w:rsidR="005207C5" w:rsidRPr="004F571B" w:rsidRDefault="005207C5" w:rsidP="002944B6">
      <w:pPr>
        <w:ind w:firstLine="709"/>
        <w:jc w:val="both"/>
        <w:rPr>
          <w:noProof/>
          <w:sz w:val="20"/>
          <w:szCs w:val="20"/>
          <w:lang w:val="bg-BG"/>
        </w:rPr>
      </w:pPr>
    </w:p>
    <w:p w:rsidR="00DA08C3" w:rsidRPr="004F571B" w:rsidRDefault="00DA08C3" w:rsidP="002944B6">
      <w:pPr>
        <w:ind w:firstLine="709"/>
        <w:jc w:val="both"/>
        <w:rPr>
          <w:noProof/>
          <w:sz w:val="20"/>
          <w:szCs w:val="20"/>
          <w:lang w:val="bg-BG"/>
        </w:rPr>
      </w:pPr>
    </w:p>
    <w:p w:rsidR="00D779C0" w:rsidRPr="008B2322" w:rsidRDefault="00D779C0" w:rsidP="00D779C0">
      <w:pPr>
        <w:ind w:firstLine="709"/>
        <w:jc w:val="both"/>
        <w:rPr>
          <w:b/>
          <w:bCs/>
          <w:i/>
          <w:noProof/>
          <w:sz w:val="20"/>
          <w:szCs w:val="20"/>
        </w:rPr>
      </w:pPr>
      <w:r w:rsidRPr="008B2322">
        <w:rPr>
          <w:b/>
          <w:bCs/>
          <w:i/>
          <w:noProof/>
          <w:sz w:val="20"/>
          <w:szCs w:val="20"/>
        </w:rPr>
        <w:t>Бюджетна прогноза по ведомствени и администрирани разходни параграфи на програмата</w:t>
      </w:r>
      <w:r w:rsidR="008B2322" w:rsidRPr="008B2322">
        <w:rPr>
          <w:b/>
          <w:bCs/>
          <w:i/>
          <w:noProof/>
          <w:sz w:val="20"/>
          <w:szCs w:val="20"/>
          <w:lang w:val="bg-BG"/>
        </w:rPr>
        <w:t xml:space="preserve"> </w:t>
      </w:r>
      <w:r w:rsidRPr="008B2322">
        <w:rPr>
          <w:b/>
          <w:bCs/>
          <w:i/>
          <w:noProof/>
          <w:sz w:val="20"/>
          <w:szCs w:val="20"/>
        </w:rPr>
        <w:t xml:space="preserve">(в хил. </w:t>
      </w:r>
      <w:r w:rsidR="008B2322" w:rsidRPr="008B2322">
        <w:rPr>
          <w:b/>
          <w:bCs/>
          <w:i/>
          <w:noProof/>
          <w:sz w:val="20"/>
          <w:szCs w:val="20"/>
          <w:lang w:val="bg-BG"/>
        </w:rPr>
        <w:t>евро</w:t>
      </w:r>
      <w:r w:rsidRPr="008B2322">
        <w:rPr>
          <w:b/>
          <w:bCs/>
          <w:i/>
          <w:noProof/>
          <w:sz w:val="20"/>
          <w:szCs w:val="20"/>
        </w:rPr>
        <w:t>)</w:t>
      </w:r>
    </w:p>
    <w:p w:rsidR="009658B5" w:rsidRPr="008B2322" w:rsidRDefault="009658B5" w:rsidP="009C7887">
      <w:pPr>
        <w:rPr>
          <w:i/>
          <w:noProof/>
          <w:sz w:val="20"/>
          <w:szCs w:val="20"/>
          <w:highlight w:val="yellow"/>
          <w:lang w:val="bg-BG"/>
        </w:rPr>
      </w:pPr>
    </w:p>
    <w:p w:rsidR="007B3F41" w:rsidRDefault="007B3F41" w:rsidP="009C7887">
      <w:pPr>
        <w:rPr>
          <w:noProof/>
          <w:sz w:val="20"/>
          <w:szCs w:val="20"/>
          <w:highlight w:val="yellow"/>
          <w:lang w:val="bg-BG"/>
        </w:rPr>
      </w:pPr>
    </w:p>
    <w:tbl>
      <w:tblPr>
        <w:tblW w:w="10240" w:type="dxa"/>
        <w:jc w:val="center"/>
        <w:tblLook w:val="04A0" w:firstRow="1" w:lastRow="0" w:firstColumn="1" w:lastColumn="0" w:noHBand="0" w:noVBand="1"/>
      </w:tblPr>
      <w:tblGrid>
        <w:gridCol w:w="444"/>
        <w:gridCol w:w="3094"/>
        <w:gridCol w:w="1053"/>
        <w:gridCol w:w="1053"/>
        <w:gridCol w:w="1053"/>
        <w:gridCol w:w="1173"/>
        <w:gridCol w:w="1195"/>
        <w:gridCol w:w="1175"/>
      </w:tblGrid>
      <w:tr w:rsidR="004840A7" w:rsidTr="004840A7">
        <w:trPr>
          <w:trHeight w:val="420"/>
          <w:jc w:val="center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3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2200.01.08 Бюджетна програма „Научни изследвания”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Отчет 2023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Отчет 2024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Закон  2025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Проект 2026 г.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Прогноза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Прогноза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2027 г.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2028 г.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ведомствени разходи: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37 106,8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45 577,2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50 491,4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56 259,8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56 274,6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56 621,7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24 773,7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33 434,6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42 507,2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48 226,5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48 256,2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48 612,7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Издръжка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11 363,7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11 245,4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7 674,9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7 877,3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7 862,4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7 853,0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969,4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897,2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309,3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156,0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156,0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156,0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Ведомствени разходи по бюджета на ПРБ: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Ведомствени разходи по други бюджети и сметки за средства от ЕС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37 106,8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45 577,2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50 491,4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56 259,8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56 274,6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56 621,7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24 773,7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33 434,6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42 507,2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48 226,5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48 256,2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48 612,7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Издръжка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11 363,7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11 245,4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7 674,9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7 877,3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7 862,4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7 853,0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969,4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897,2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309,3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156,0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156,0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156,0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От тях за: *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46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 бюджета на Селскостопанската академия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35 508,4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44 222,9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48 662,8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54 375,7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54 390,5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54 737,6 </w:t>
            </w:r>
          </w:p>
        </w:tc>
      </w:tr>
      <w:tr w:rsidR="004840A7" w:rsidTr="004840A7">
        <w:trPr>
          <w:trHeight w:val="69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 бюджета на Държавното предприятие "Научно-производствен център"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1 598,4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1 354,3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1 828,6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1 884,1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1 884,1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1 884,1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45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Администрирани разходни параграфи по бюджета на ПРБ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**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66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ІІІ.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Администрирани разходни параграфи по други бюджети и сметки за средства от ЕС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**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25,9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134,6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108,4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124,3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139,3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148,7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Стипендии </w:t>
            </w:r>
            <w:r>
              <w:rPr>
                <w:b/>
                <w:bCs/>
                <w:color w:val="000000"/>
                <w:sz w:val="16"/>
                <w:szCs w:val="16"/>
              </w:rPr>
              <w:t>(40-00)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12,8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47,6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101,0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116,9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131,9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141,3 </w:t>
            </w:r>
          </w:p>
        </w:tc>
      </w:tr>
      <w:tr w:rsidR="004840A7" w:rsidTr="004840A7">
        <w:trPr>
          <w:trHeight w:val="67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Разходи за членски внос и участие в нетърговски организации и дейности </w:t>
            </w:r>
            <w:r>
              <w:rPr>
                <w:b/>
                <w:bCs/>
                <w:color w:val="000000"/>
                <w:sz w:val="16"/>
                <w:szCs w:val="16"/>
              </w:rPr>
              <w:t>(46-00)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13,1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87,0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7,4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7,4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администрирани разходи (ІІ.+ІІІ.):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25,9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134,6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108,4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124,3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139,3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148,7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разходи по бюджета (І.1+ІІ.):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разходи (І.+ІІ.+ІІІ.):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37 132,7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45 711,8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50 599,8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56 384,1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56 413,9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56 770,4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</w:tbl>
    <w:p w:rsidR="008B2322" w:rsidRDefault="008B2322" w:rsidP="009C7887">
      <w:pPr>
        <w:rPr>
          <w:noProof/>
          <w:sz w:val="20"/>
          <w:szCs w:val="20"/>
          <w:highlight w:val="yellow"/>
          <w:lang w:val="bg-BG"/>
        </w:rPr>
      </w:pPr>
    </w:p>
    <w:p w:rsidR="00E56BFD" w:rsidRDefault="00E56BFD" w:rsidP="009C7887">
      <w:pPr>
        <w:rPr>
          <w:noProof/>
          <w:sz w:val="20"/>
          <w:szCs w:val="20"/>
          <w:lang w:val="bg-BG"/>
        </w:rPr>
      </w:pPr>
    </w:p>
    <w:p w:rsidR="008B2322" w:rsidRPr="004F571B" w:rsidRDefault="008B2322" w:rsidP="009C7887">
      <w:pPr>
        <w:rPr>
          <w:noProof/>
          <w:sz w:val="20"/>
          <w:szCs w:val="20"/>
          <w:lang w:val="bg-BG"/>
        </w:rPr>
      </w:pPr>
    </w:p>
    <w:p w:rsidR="0033734C" w:rsidRPr="004F571B" w:rsidRDefault="000E5225" w:rsidP="006228CA">
      <w:pPr>
        <w:pStyle w:val="Heading1"/>
        <w:numPr>
          <w:ilvl w:val="1"/>
          <w:numId w:val="6"/>
        </w:numPr>
        <w:rPr>
          <w:noProof/>
          <w:sz w:val="20"/>
          <w:lang w:val="bg-BG"/>
        </w:rPr>
      </w:pPr>
      <w:bookmarkStart w:id="20" w:name="_Toc212813965"/>
      <w:r w:rsidRPr="004F571B">
        <w:rPr>
          <w:noProof/>
          <w:sz w:val="20"/>
          <w:lang w:val="bg-BG"/>
        </w:rPr>
        <w:t xml:space="preserve">2200.01.09 - </w:t>
      </w:r>
      <w:r w:rsidR="008C249A" w:rsidRPr="004F571B">
        <w:rPr>
          <w:noProof/>
          <w:sz w:val="20"/>
          <w:lang w:val="bg-BG"/>
        </w:rPr>
        <w:t xml:space="preserve">БЮДЖЕТНА ПРОГРАМА </w:t>
      </w:r>
      <w:r w:rsidR="0033734C" w:rsidRPr="004F571B">
        <w:rPr>
          <w:noProof/>
          <w:sz w:val="20"/>
          <w:lang w:val="bg-BG"/>
        </w:rPr>
        <w:t>„СЪВЕТИ И КОНСУЛТАЦИИ”</w:t>
      </w:r>
      <w:bookmarkEnd w:id="20"/>
    </w:p>
    <w:p w:rsidR="009C7887" w:rsidRPr="004F571B" w:rsidRDefault="009C7887" w:rsidP="009C7887">
      <w:pPr>
        <w:jc w:val="both"/>
        <w:rPr>
          <w:noProof/>
          <w:sz w:val="20"/>
          <w:szCs w:val="20"/>
          <w:lang w:val="bg-BG"/>
        </w:rPr>
      </w:pPr>
    </w:p>
    <w:p w:rsidR="00C46A99" w:rsidRPr="004F571B" w:rsidRDefault="00C46A99" w:rsidP="009C7887">
      <w:pPr>
        <w:jc w:val="both"/>
        <w:rPr>
          <w:noProof/>
          <w:sz w:val="20"/>
          <w:szCs w:val="20"/>
          <w:lang w:val="bg-BG"/>
        </w:rPr>
      </w:pPr>
    </w:p>
    <w:p w:rsidR="009C7887" w:rsidRPr="004F571B" w:rsidRDefault="009C7887" w:rsidP="00A35171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Цели на </w:t>
      </w:r>
      <w:r w:rsidR="00F45326" w:rsidRPr="004F571B">
        <w:rPr>
          <w:b/>
          <w:i/>
          <w:noProof/>
          <w:sz w:val="20"/>
          <w:szCs w:val="20"/>
          <w:u w:val="single"/>
          <w:lang w:val="bg-BG"/>
        </w:rPr>
        <w:t xml:space="preserve">бюджетната </w:t>
      </w:r>
      <w:r w:rsidRPr="004F571B">
        <w:rPr>
          <w:b/>
          <w:i/>
          <w:noProof/>
          <w:sz w:val="20"/>
          <w:szCs w:val="20"/>
          <w:u w:val="single"/>
          <w:lang w:val="bg-BG"/>
        </w:rPr>
        <w:t>програма</w:t>
      </w:r>
    </w:p>
    <w:p w:rsidR="009C7887" w:rsidRPr="004F571B" w:rsidRDefault="009C7887" w:rsidP="009C7887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036753" w:rsidRPr="004F571B" w:rsidRDefault="00D241F1" w:rsidP="00F45326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Подобряване ефективността на системата за съвети в земеделието и повишаване на професионалната квалификация и информираността на земеделските производители.</w:t>
      </w:r>
    </w:p>
    <w:p w:rsidR="00F45326" w:rsidRPr="004F571B" w:rsidRDefault="00F45326" w:rsidP="0078222E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A35171" w:rsidRPr="004F571B" w:rsidRDefault="00A35171" w:rsidP="00A35171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Целеви стойности по показателите за изпълнение</w:t>
      </w:r>
    </w:p>
    <w:p w:rsidR="00F45326" w:rsidRPr="004F571B" w:rsidRDefault="00F45326" w:rsidP="00A35171">
      <w:pPr>
        <w:ind w:firstLine="567"/>
        <w:jc w:val="both"/>
        <w:rPr>
          <w:b/>
          <w:i/>
          <w:noProof/>
          <w:sz w:val="20"/>
          <w:szCs w:val="20"/>
          <w:u w:val="single"/>
        </w:rPr>
      </w:pPr>
    </w:p>
    <w:tbl>
      <w:tblPr>
        <w:tblW w:w="8660" w:type="dxa"/>
        <w:tblInd w:w="93" w:type="dxa"/>
        <w:tblLook w:val="04A0" w:firstRow="1" w:lastRow="0" w:firstColumn="1" w:lastColumn="0" w:noHBand="0" w:noVBand="1"/>
      </w:tblPr>
      <w:tblGrid>
        <w:gridCol w:w="417"/>
        <w:gridCol w:w="3343"/>
        <w:gridCol w:w="1440"/>
        <w:gridCol w:w="1120"/>
        <w:gridCol w:w="1200"/>
        <w:gridCol w:w="1140"/>
      </w:tblGrid>
      <w:tr w:rsidR="00E807A6" w:rsidRPr="004F571B" w:rsidTr="00E807A6">
        <w:trPr>
          <w:trHeight w:val="255"/>
        </w:trPr>
        <w:tc>
          <w:tcPr>
            <w:tcW w:w="3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ПОКАЗАТЕЛИТЕ ЗА ИЗПЪЛНЕНИЕ</w:t>
            </w:r>
          </w:p>
        </w:tc>
        <w:tc>
          <w:tcPr>
            <w:tcW w:w="49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Целева стойност</w:t>
            </w:r>
          </w:p>
        </w:tc>
      </w:tr>
      <w:tr w:rsidR="00E807A6" w:rsidRPr="004F571B" w:rsidTr="00E807A6">
        <w:trPr>
          <w:trHeight w:val="945"/>
        </w:trPr>
        <w:tc>
          <w:tcPr>
            <w:tcW w:w="3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Бюджетна програма - 2200.01.09 - "Съвети и консултации"</w:t>
            </w:r>
          </w:p>
        </w:tc>
        <w:tc>
          <w:tcPr>
            <w:tcW w:w="49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7A6" w:rsidRPr="004F571B" w:rsidRDefault="00E807A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807A6" w:rsidRPr="004F571B" w:rsidTr="00E807A6">
        <w:trPr>
          <w:trHeight w:val="255"/>
        </w:trPr>
        <w:tc>
          <w:tcPr>
            <w:tcW w:w="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Показатели за изпълнение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Мерна единица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Проект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 xml:space="preserve">Прогноза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 xml:space="preserve">Прогноза  </w:t>
            </w:r>
          </w:p>
        </w:tc>
      </w:tr>
      <w:tr w:rsidR="00E807A6" w:rsidRPr="004F571B" w:rsidTr="00E807A6">
        <w:trPr>
          <w:trHeight w:val="255"/>
        </w:trPr>
        <w:tc>
          <w:tcPr>
            <w:tcW w:w="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7A6" w:rsidRPr="004F571B" w:rsidRDefault="00E807A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7A6" w:rsidRPr="004F571B" w:rsidRDefault="00E807A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7A6" w:rsidRPr="004F571B" w:rsidRDefault="00E807A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2026 г.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2027 г.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807A6" w:rsidRPr="004F571B" w:rsidRDefault="00E807A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2028 г.</w:t>
            </w:r>
          </w:p>
        </w:tc>
      </w:tr>
      <w:tr w:rsidR="00E807A6" w:rsidRPr="004F571B" w:rsidTr="00E807A6">
        <w:trPr>
          <w:trHeight w:val="510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Извършени посещения на земеделски стопанства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5 300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5 300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5 300</w:t>
            </w:r>
          </w:p>
        </w:tc>
      </w:tr>
      <w:tr w:rsidR="00E807A6" w:rsidRPr="004F571B" w:rsidTr="00E807A6">
        <w:trPr>
          <w:trHeight w:val="510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Консултирани земеделски производители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sz w:val="20"/>
                <w:szCs w:val="20"/>
              </w:rPr>
            </w:pPr>
            <w:r w:rsidRPr="004F571B">
              <w:rPr>
                <w:sz w:val="20"/>
                <w:szCs w:val="20"/>
              </w:rPr>
              <w:t>16 000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sz w:val="20"/>
                <w:szCs w:val="20"/>
              </w:rPr>
            </w:pPr>
            <w:r w:rsidRPr="004F571B">
              <w:rPr>
                <w:sz w:val="20"/>
                <w:szCs w:val="20"/>
              </w:rPr>
              <w:t>16 000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sz w:val="20"/>
                <w:szCs w:val="20"/>
              </w:rPr>
            </w:pPr>
            <w:r w:rsidRPr="004F571B">
              <w:rPr>
                <w:sz w:val="20"/>
                <w:szCs w:val="20"/>
              </w:rPr>
              <w:t>16 000</w:t>
            </w:r>
          </w:p>
        </w:tc>
      </w:tr>
      <w:tr w:rsidR="00E807A6" w:rsidRPr="004F571B" w:rsidTr="00E807A6">
        <w:trPr>
          <w:trHeight w:val="255"/>
        </w:trPr>
        <w:tc>
          <w:tcPr>
            <w:tcW w:w="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Проведени общо консултации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sz w:val="20"/>
                <w:szCs w:val="20"/>
              </w:rPr>
            </w:pPr>
            <w:r w:rsidRPr="004F571B">
              <w:rPr>
                <w:sz w:val="20"/>
                <w:szCs w:val="20"/>
              </w:rPr>
              <w:t>93 000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sz w:val="20"/>
                <w:szCs w:val="20"/>
              </w:rPr>
            </w:pPr>
            <w:r w:rsidRPr="004F571B">
              <w:rPr>
                <w:sz w:val="20"/>
                <w:szCs w:val="20"/>
              </w:rPr>
              <w:t>93 000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sz w:val="20"/>
                <w:szCs w:val="20"/>
              </w:rPr>
            </w:pPr>
            <w:r w:rsidRPr="004F571B">
              <w:rPr>
                <w:sz w:val="20"/>
                <w:szCs w:val="20"/>
              </w:rPr>
              <w:t>93 000</w:t>
            </w:r>
          </w:p>
        </w:tc>
      </w:tr>
      <w:tr w:rsidR="00E807A6" w:rsidRPr="004F571B" w:rsidTr="00E807A6">
        <w:trPr>
          <w:trHeight w:val="1275"/>
        </w:trPr>
        <w:tc>
          <w:tcPr>
            <w:tcW w:w="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(тук се включват всички предоставяни консултации  в т.ч. специаилизирани, по ПРСР 2014-2020, СПРЗСР 2023-2027 и по всички други въпроси)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7A6" w:rsidRPr="004F571B" w:rsidRDefault="00E807A6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7A6" w:rsidRPr="004F571B" w:rsidRDefault="00E807A6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07A6" w:rsidRPr="004F571B" w:rsidRDefault="00E807A6">
            <w:pPr>
              <w:rPr>
                <w:sz w:val="20"/>
                <w:szCs w:val="20"/>
              </w:rPr>
            </w:pPr>
          </w:p>
        </w:tc>
      </w:tr>
      <w:tr w:rsidR="00E807A6" w:rsidRPr="004F571B" w:rsidTr="00E807A6">
        <w:trPr>
          <w:trHeight w:val="765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Проведени специализирани и други консултации (извън ПРСР2014-2020 и СПРЗСР 2023-2027)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42 500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42 500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42 500</w:t>
            </w:r>
          </w:p>
        </w:tc>
      </w:tr>
      <w:tr w:rsidR="00E807A6" w:rsidRPr="004F571B" w:rsidTr="00E807A6">
        <w:trPr>
          <w:trHeight w:val="765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Проведени информационни мероприятия, в т.ч. изнесени приемни (консултантски дни)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2 000</w:t>
            </w:r>
          </w:p>
        </w:tc>
      </w:tr>
      <w:tr w:rsidR="00E807A6" w:rsidRPr="004F571B" w:rsidTr="00E807A6">
        <w:trPr>
          <w:trHeight w:val="2295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Проведени курсове и информационни дейности  за обучения, както и информационно-обучителни събития с научни институти, научно-приложни организации и други институции, организации и експерти с цел трансфер на знания и технологии към земеделските стопани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събития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105</w:t>
            </w:r>
          </w:p>
        </w:tc>
      </w:tr>
      <w:tr w:rsidR="00E807A6" w:rsidRPr="004F571B" w:rsidTr="00E807A6">
        <w:trPr>
          <w:trHeight w:val="2550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Лица преминали курсове и информационни дейности за обучение и/или участвали в информационно-обучителни събития с научни институти, научно-приложни организации и други институции, организации и експерти с цел трансфер на знания и технологии към земеделските стопани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2 500</w:t>
            </w:r>
          </w:p>
        </w:tc>
      </w:tr>
      <w:tr w:rsidR="00E807A6" w:rsidRPr="004F571B" w:rsidTr="00E807A6">
        <w:trPr>
          <w:trHeight w:val="510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Изготвени информационни материали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130</w:t>
            </w:r>
          </w:p>
        </w:tc>
      </w:tr>
      <w:tr w:rsidR="00E807A6" w:rsidRPr="004F571B" w:rsidTr="00E807A6">
        <w:trPr>
          <w:trHeight w:val="255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Изработени почвени проби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1 400</w:t>
            </w:r>
          </w:p>
        </w:tc>
      </w:tr>
      <w:tr w:rsidR="00E807A6" w:rsidRPr="004F571B" w:rsidTr="00E807A6">
        <w:trPr>
          <w:trHeight w:val="2040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Функциониращ „фермерски кръгове“ към териториалните областни офиси на НССЗ с участие на активни фермери от областта за разпространение сред другите фермери на полезна информация и за популяризиране на добри практики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27</w:t>
            </w:r>
          </w:p>
        </w:tc>
      </w:tr>
      <w:tr w:rsidR="00E807A6" w:rsidRPr="004F571B" w:rsidTr="00E807A6">
        <w:trPr>
          <w:trHeight w:val="1275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Предоставени консултации относно изискванията за биологично производство и възможностите за подпомагане на биологичните производители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7 000</w:t>
            </w:r>
          </w:p>
        </w:tc>
      </w:tr>
      <w:tr w:rsidR="00E807A6" w:rsidRPr="004F571B" w:rsidTr="00E807A6">
        <w:trPr>
          <w:trHeight w:val="1230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Предоставени консултации на земеделските стопани относно ползите и предимствата от тяхното сдружаване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4 500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4 500</w:t>
            </w:r>
          </w:p>
        </w:tc>
      </w:tr>
      <w:tr w:rsidR="00E807A6" w:rsidRPr="004F571B" w:rsidTr="00E807A6">
        <w:trPr>
          <w:trHeight w:val="1530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Предоставени консултации във връзка със смекчаване на последиците и адаптирането на земеделието и земеделските стопани към изменението на климата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7A6" w:rsidRPr="004F571B" w:rsidRDefault="00E807A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10 000</w:t>
            </w:r>
          </w:p>
        </w:tc>
      </w:tr>
    </w:tbl>
    <w:p w:rsidR="00A35171" w:rsidRPr="004F571B" w:rsidRDefault="00A35171" w:rsidP="00A35171">
      <w:pPr>
        <w:ind w:firstLine="567"/>
        <w:jc w:val="both"/>
        <w:rPr>
          <w:b/>
          <w:i/>
          <w:noProof/>
          <w:sz w:val="20"/>
          <w:szCs w:val="20"/>
          <w:highlight w:val="cyan"/>
          <w:u w:val="single"/>
        </w:rPr>
      </w:pPr>
    </w:p>
    <w:p w:rsidR="00A35171" w:rsidRPr="004F571B" w:rsidRDefault="00A35171" w:rsidP="00A35171">
      <w:pPr>
        <w:ind w:firstLine="567"/>
        <w:jc w:val="both"/>
        <w:rPr>
          <w:b/>
          <w:i/>
          <w:noProof/>
          <w:sz w:val="20"/>
          <w:szCs w:val="20"/>
          <w:highlight w:val="cyan"/>
          <w:u w:val="single"/>
        </w:rPr>
      </w:pPr>
    </w:p>
    <w:p w:rsidR="00A35171" w:rsidRPr="004F571B" w:rsidRDefault="00A35171" w:rsidP="00A35171">
      <w:pPr>
        <w:ind w:firstLine="567"/>
        <w:jc w:val="both"/>
        <w:rPr>
          <w:b/>
          <w:i/>
          <w:noProof/>
          <w:sz w:val="20"/>
          <w:szCs w:val="20"/>
          <w:highlight w:val="yellow"/>
          <w:u w:val="single"/>
          <w:lang w:val="bg-BG"/>
        </w:rPr>
      </w:pPr>
    </w:p>
    <w:p w:rsidR="00A35171" w:rsidRPr="004F571B" w:rsidRDefault="00A35171" w:rsidP="00A35171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Външни фактори, които могат да окажат въздействие върху постигането на целите на програмата</w:t>
      </w:r>
    </w:p>
    <w:p w:rsidR="00A35171" w:rsidRPr="004F571B" w:rsidRDefault="00A35171" w:rsidP="00A35171">
      <w:pPr>
        <w:jc w:val="both"/>
        <w:rPr>
          <w:b/>
          <w:i/>
          <w:noProof/>
          <w:color w:val="00CCFF"/>
          <w:sz w:val="20"/>
          <w:szCs w:val="20"/>
          <w:lang w:val="bg-BG"/>
        </w:rPr>
      </w:pPr>
      <w:r w:rsidRPr="004F571B">
        <w:rPr>
          <w:b/>
          <w:i/>
          <w:noProof/>
          <w:color w:val="00CCFF"/>
          <w:sz w:val="20"/>
          <w:szCs w:val="20"/>
          <w:lang w:val="bg-BG"/>
        </w:rPr>
        <w:tab/>
      </w:r>
    </w:p>
    <w:p w:rsidR="00E56BFD" w:rsidRPr="004F571B" w:rsidRDefault="00E56BFD" w:rsidP="00F45326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Намаляване броя на земеделските производители в условията на финансова и икономическа криза.</w:t>
      </w:r>
    </w:p>
    <w:p w:rsidR="008866AC" w:rsidRPr="004F571B" w:rsidRDefault="008866AC" w:rsidP="008866AC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Намаляване на средствата за субсидиране на земеделските стопани по различни програми и загуба на интерес от тяхна страна.</w:t>
      </w:r>
    </w:p>
    <w:p w:rsidR="00E56BFD" w:rsidRPr="004F571B" w:rsidRDefault="00E56BFD" w:rsidP="00E56BFD">
      <w:pPr>
        <w:ind w:firstLine="426"/>
        <w:jc w:val="both"/>
        <w:rPr>
          <w:noProof/>
          <w:sz w:val="20"/>
          <w:szCs w:val="20"/>
          <w:lang w:val="bg-BG"/>
        </w:rPr>
      </w:pPr>
    </w:p>
    <w:p w:rsidR="00A35171" w:rsidRPr="004F571B" w:rsidRDefault="00A35171" w:rsidP="00A35171">
      <w:pPr>
        <w:jc w:val="both"/>
        <w:rPr>
          <w:b/>
          <w:i/>
          <w:noProof/>
          <w:sz w:val="20"/>
          <w:szCs w:val="20"/>
          <w:u w:val="single"/>
        </w:rPr>
      </w:pPr>
    </w:p>
    <w:p w:rsidR="00A35171" w:rsidRPr="004F571B" w:rsidRDefault="00A35171" w:rsidP="00A35171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Информация за наличността и качеството на данните</w:t>
      </w:r>
    </w:p>
    <w:p w:rsidR="00A35171" w:rsidRPr="004F571B" w:rsidRDefault="00A35171" w:rsidP="00A35171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A35171" w:rsidRPr="004F571B" w:rsidRDefault="00A35171" w:rsidP="00F45326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Информацията за стойностите на предвидените показатели е налична и се набира по време на текущата организационна и управленска дейности изпълнявани от ръководството на </w:t>
      </w:r>
      <w:r w:rsidR="00CB7D82" w:rsidRPr="004F571B">
        <w:rPr>
          <w:noProof/>
          <w:sz w:val="20"/>
          <w:szCs w:val="20"/>
          <w:lang w:val="bg-BG"/>
        </w:rPr>
        <w:t>Ннационалната служба за съвети в земеделието.</w:t>
      </w:r>
    </w:p>
    <w:p w:rsidR="00A35171" w:rsidRPr="004F571B" w:rsidRDefault="00A35171" w:rsidP="00A35171">
      <w:pPr>
        <w:ind w:firstLine="426"/>
        <w:jc w:val="both"/>
        <w:rPr>
          <w:noProof/>
          <w:sz w:val="20"/>
          <w:szCs w:val="20"/>
          <w:lang w:val="bg-BG"/>
        </w:rPr>
      </w:pPr>
    </w:p>
    <w:p w:rsidR="0078222E" w:rsidRPr="004F571B" w:rsidRDefault="0078222E" w:rsidP="00A35171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Предоставяни</w:t>
      </w:r>
      <w:r w:rsidR="00F45326" w:rsidRPr="004F571B">
        <w:rPr>
          <w:b/>
          <w:i/>
          <w:noProof/>
          <w:sz w:val="20"/>
          <w:szCs w:val="20"/>
          <w:u w:val="single"/>
          <w:lang w:val="bg-BG"/>
        </w:rPr>
        <w:t xml:space="preserve"> по програмата продукти/услуги</w:t>
      </w:r>
    </w:p>
    <w:p w:rsidR="0078222E" w:rsidRPr="004F571B" w:rsidRDefault="0078222E" w:rsidP="0078222E">
      <w:pPr>
        <w:ind w:firstLine="426"/>
        <w:jc w:val="both"/>
        <w:rPr>
          <w:noProof/>
          <w:sz w:val="20"/>
          <w:szCs w:val="20"/>
          <w:lang w:val="bg-BG"/>
        </w:rPr>
      </w:pPr>
    </w:p>
    <w:p w:rsidR="002308D4" w:rsidRPr="004F571B" w:rsidRDefault="00CB7D82" w:rsidP="00F45326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Предоставяне на съветнически услуги на земеделските стопани, в т.ч. специализирани консултации и консултации за изготвяне и изпълнение на проектни предложени</w:t>
      </w:r>
      <w:r w:rsidR="00F2380C" w:rsidRPr="004F571B">
        <w:rPr>
          <w:noProof/>
          <w:sz w:val="20"/>
          <w:szCs w:val="20"/>
          <w:lang w:val="bg-BG"/>
        </w:rPr>
        <w:t>я</w:t>
      </w:r>
      <w:r w:rsidRPr="004F571B">
        <w:rPr>
          <w:noProof/>
          <w:sz w:val="20"/>
          <w:szCs w:val="20"/>
          <w:lang w:val="bg-BG"/>
        </w:rPr>
        <w:t xml:space="preserve"> и дейности по интервенциите от Стратегическия план за развитие на земеделието и селските райони 2023-2027 г</w:t>
      </w:r>
      <w:r w:rsidR="002308D4" w:rsidRPr="004F571B">
        <w:rPr>
          <w:noProof/>
          <w:sz w:val="20"/>
          <w:szCs w:val="20"/>
          <w:lang w:val="bg-BG"/>
        </w:rPr>
        <w:t>;</w:t>
      </w:r>
    </w:p>
    <w:p w:rsidR="002308D4" w:rsidRPr="004F571B" w:rsidRDefault="00F2380C" w:rsidP="00F45326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Подпомагане трансфера и приложението на научните и практическите достижения в областта на земеделието</w:t>
      </w:r>
      <w:r w:rsidR="002308D4" w:rsidRPr="004F571B">
        <w:rPr>
          <w:noProof/>
          <w:sz w:val="20"/>
          <w:szCs w:val="20"/>
          <w:lang w:val="bg-BG"/>
        </w:rPr>
        <w:t>;</w:t>
      </w:r>
    </w:p>
    <w:p w:rsidR="002308D4" w:rsidRPr="004F571B" w:rsidRDefault="002308D4" w:rsidP="00F45326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Организиране и провеждане на професионално обучение на земеделски производители;</w:t>
      </w:r>
    </w:p>
    <w:p w:rsidR="002308D4" w:rsidRPr="004F571B" w:rsidRDefault="002308D4" w:rsidP="00F45326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Провеждане на информационни събития в областта на земеделието и селските райони</w:t>
      </w:r>
      <w:r w:rsidR="00F2380C" w:rsidRPr="004F571B">
        <w:rPr>
          <w:noProof/>
          <w:sz w:val="20"/>
          <w:szCs w:val="20"/>
        </w:rPr>
        <w:t>;</w:t>
      </w:r>
      <w:r w:rsidRPr="004F571B">
        <w:rPr>
          <w:noProof/>
          <w:sz w:val="20"/>
          <w:szCs w:val="20"/>
          <w:lang w:val="bg-BG"/>
        </w:rPr>
        <w:t xml:space="preserve"> </w:t>
      </w:r>
    </w:p>
    <w:p w:rsidR="002308D4" w:rsidRPr="004F571B" w:rsidRDefault="008866AC" w:rsidP="00F45326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Изготвяне и разпространение на информационни материали в областта на земеделието и селските райони</w:t>
      </w:r>
      <w:r w:rsidR="002308D4" w:rsidRPr="004F571B">
        <w:rPr>
          <w:noProof/>
          <w:sz w:val="20"/>
          <w:szCs w:val="20"/>
          <w:lang w:val="bg-BG"/>
        </w:rPr>
        <w:t>;</w:t>
      </w:r>
    </w:p>
    <w:p w:rsidR="007A4BBC" w:rsidRPr="004F571B" w:rsidRDefault="002308D4" w:rsidP="00F45326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noProof/>
          <w:sz w:val="20"/>
          <w:szCs w:val="20"/>
          <w:lang w:val="bg-BG"/>
        </w:rPr>
        <w:t>Анализи на почви;</w:t>
      </w:r>
    </w:p>
    <w:p w:rsidR="009658B5" w:rsidRPr="004F571B" w:rsidRDefault="009658B5" w:rsidP="009658B5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A35171" w:rsidRPr="004F571B" w:rsidRDefault="00A35171" w:rsidP="00F45326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Организационни структури, участващи в програмата</w:t>
      </w:r>
    </w:p>
    <w:p w:rsidR="00A35171" w:rsidRPr="004F571B" w:rsidRDefault="00A35171" w:rsidP="00A35171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A35171" w:rsidRPr="004F571B" w:rsidRDefault="00A35171" w:rsidP="00F45326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Национална служба за съвети в земеделието</w:t>
      </w:r>
      <w:r w:rsidR="008866AC" w:rsidRPr="004F571B">
        <w:rPr>
          <w:noProof/>
          <w:sz w:val="20"/>
          <w:szCs w:val="20"/>
          <w:lang w:val="bg-BG"/>
        </w:rPr>
        <w:t>.</w:t>
      </w:r>
    </w:p>
    <w:p w:rsidR="009658B5" w:rsidRPr="004F571B" w:rsidRDefault="009658B5" w:rsidP="00036753">
      <w:pPr>
        <w:ind w:firstLine="709"/>
        <w:jc w:val="both"/>
        <w:rPr>
          <w:noProof/>
          <w:sz w:val="20"/>
          <w:szCs w:val="20"/>
          <w:lang w:val="bg-BG"/>
        </w:rPr>
      </w:pPr>
    </w:p>
    <w:p w:rsidR="009C7887" w:rsidRPr="004F571B" w:rsidRDefault="009C7887" w:rsidP="00A35171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Отговорност за изпълнението на програмата</w:t>
      </w:r>
    </w:p>
    <w:p w:rsidR="009C7887" w:rsidRPr="004F571B" w:rsidRDefault="009C7887" w:rsidP="009C7887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20740A" w:rsidRPr="004F571B" w:rsidRDefault="0020740A" w:rsidP="009658B5">
      <w:pPr>
        <w:ind w:firstLine="426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Изпълнението на програмата се ръководи</w:t>
      </w:r>
      <w:r w:rsidR="008C249A" w:rsidRPr="004F571B">
        <w:rPr>
          <w:noProof/>
          <w:sz w:val="20"/>
          <w:szCs w:val="20"/>
          <w:lang w:val="bg-BG"/>
        </w:rPr>
        <w:t xml:space="preserve"> от ресорен заместник-министър. </w:t>
      </w:r>
      <w:r w:rsidRPr="004F571B">
        <w:rPr>
          <w:noProof/>
          <w:sz w:val="20"/>
          <w:szCs w:val="20"/>
          <w:lang w:val="bg-BG"/>
        </w:rPr>
        <w:t xml:space="preserve">Отговорност за изпълнение на програмата </w:t>
      </w:r>
      <w:r w:rsidR="006803BC" w:rsidRPr="004F571B">
        <w:rPr>
          <w:noProof/>
          <w:sz w:val="20"/>
          <w:szCs w:val="20"/>
          <w:lang w:val="bg-BG"/>
        </w:rPr>
        <w:t>носи изпълнителния директор на НССЗ .</w:t>
      </w:r>
    </w:p>
    <w:p w:rsidR="0055465E" w:rsidRPr="004F571B" w:rsidRDefault="0055465E" w:rsidP="009658B5">
      <w:pPr>
        <w:ind w:firstLine="426"/>
        <w:jc w:val="both"/>
        <w:rPr>
          <w:noProof/>
          <w:sz w:val="20"/>
          <w:szCs w:val="20"/>
        </w:rPr>
      </w:pPr>
    </w:p>
    <w:p w:rsidR="00D779C0" w:rsidRPr="004F571B" w:rsidRDefault="00D779C0" w:rsidP="009658B5">
      <w:pPr>
        <w:ind w:firstLine="426"/>
        <w:jc w:val="both"/>
        <w:rPr>
          <w:noProof/>
          <w:sz w:val="20"/>
          <w:szCs w:val="20"/>
        </w:rPr>
      </w:pPr>
    </w:p>
    <w:p w:rsidR="00D779C0" w:rsidRPr="008B2322" w:rsidRDefault="00D779C0" w:rsidP="008C249A">
      <w:pPr>
        <w:ind w:firstLine="567"/>
        <w:jc w:val="both"/>
        <w:rPr>
          <w:b/>
          <w:bCs/>
          <w:i/>
          <w:noProof/>
          <w:sz w:val="20"/>
          <w:szCs w:val="20"/>
        </w:rPr>
      </w:pPr>
      <w:r w:rsidRPr="008B2322">
        <w:rPr>
          <w:b/>
          <w:bCs/>
          <w:i/>
          <w:noProof/>
          <w:sz w:val="20"/>
          <w:szCs w:val="20"/>
        </w:rPr>
        <w:t>Бюджетна прогноза по ведомствени и администрирани разходни параграфи на програмата</w:t>
      </w:r>
      <w:r w:rsidR="008C249A" w:rsidRPr="008B2322">
        <w:rPr>
          <w:b/>
          <w:bCs/>
          <w:i/>
          <w:noProof/>
          <w:sz w:val="20"/>
          <w:szCs w:val="20"/>
          <w:lang w:val="bg-BG"/>
        </w:rPr>
        <w:t xml:space="preserve"> </w:t>
      </w:r>
      <w:r w:rsidRPr="008B2322">
        <w:rPr>
          <w:b/>
          <w:bCs/>
          <w:i/>
          <w:noProof/>
          <w:sz w:val="20"/>
          <w:szCs w:val="20"/>
        </w:rPr>
        <w:t xml:space="preserve">(в хил. </w:t>
      </w:r>
      <w:r w:rsidR="008B2322" w:rsidRPr="008B2322">
        <w:rPr>
          <w:b/>
          <w:bCs/>
          <w:i/>
          <w:noProof/>
          <w:sz w:val="20"/>
          <w:szCs w:val="20"/>
          <w:lang w:val="bg-BG"/>
        </w:rPr>
        <w:t>евро</w:t>
      </w:r>
      <w:r w:rsidRPr="008B2322">
        <w:rPr>
          <w:b/>
          <w:bCs/>
          <w:i/>
          <w:noProof/>
          <w:sz w:val="20"/>
          <w:szCs w:val="20"/>
        </w:rPr>
        <w:t>)</w:t>
      </w:r>
    </w:p>
    <w:p w:rsidR="00094289" w:rsidRPr="004F571B" w:rsidRDefault="00094289" w:rsidP="00520C70">
      <w:pPr>
        <w:jc w:val="both"/>
        <w:rPr>
          <w:b/>
          <w:noProof/>
          <w:sz w:val="20"/>
          <w:szCs w:val="20"/>
          <w:lang w:val="bg-BG"/>
        </w:rPr>
      </w:pPr>
    </w:p>
    <w:p w:rsidR="00C46A99" w:rsidRDefault="00C46A99" w:rsidP="00520C70">
      <w:pPr>
        <w:jc w:val="both"/>
        <w:rPr>
          <w:b/>
          <w:noProof/>
          <w:sz w:val="20"/>
          <w:szCs w:val="20"/>
          <w:highlight w:val="yellow"/>
          <w:lang w:val="bg-BG"/>
        </w:rPr>
      </w:pPr>
    </w:p>
    <w:tbl>
      <w:tblPr>
        <w:tblW w:w="10240" w:type="dxa"/>
        <w:jc w:val="center"/>
        <w:tblLook w:val="04A0" w:firstRow="1" w:lastRow="0" w:firstColumn="1" w:lastColumn="0" w:noHBand="0" w:noVBand="1"/>
      </w:tblPr>
      <w:tblGrid>
        <w:gridCol w:w="444"/>
        <w:gridCol w:w="3094"/>
        <w:gridCol w:w="1053"/>
        <w:gridCol w:w="1053"/>
        <w:gridCol w:w="1053"/>
        <w:gridCol w:w="1173"/>
        <w:gridCol w:w="1195"/>
        <w:gridCol w:w="1175"/>
      </w:tblGrid>
      <w:tr w:rsidR="004840A7" w:rsidTr="004840A7">
        <w:trPr>
          <w:trHeight w:val="420"/>
          <w:jc w:val="center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3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2200.01.</w:t>
            </w:r>
            <w:r>
              <w:rPr>
                <w:b/>
                <w:bCs/>
                <w:color w:val="000000"/>
                <w:sz w:val="16"/>
                <w:szCs w:val="16"/>
                <w:lang w:val="bg-BG"/>
              </w:rPr>
              <w:t>0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9 Бюджетна програма „Съвети и консултации” 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Отчет 2023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Отчет 2024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Закон  2025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Проект 2026 г.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Прогноза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Прогноза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2027 г.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2028 г.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bookmarkStart w:id="21" w:name="_GoBack" w:colFirst="2" w:colLast="2"/>
            <w:r>
              <w:rPr>
                <w:b/>
                <w:bCs/>
                <w:color w:val="000000"/>
                <w:sz w:val="16"/>
                <w:szCs w:val="16"/>
              </w:rPr>
              <w:t>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ведомствени разходи: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3 835,2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3 873,8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900,7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955,1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955,1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955,1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2 430,4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3 109,7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829,1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883,5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883,5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883,5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Издръжка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643,6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697,4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71,6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71,6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71,6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71,6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761,2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66,7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bookmarkEnd w:id="21"/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Ведомствени разходи по бюджета на ПРБ: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753,9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939,6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900,7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955,1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955,1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955,1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689,0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927,4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829,1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883,5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883,5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883,5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Издръжка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64,9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71,6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71,6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71,6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71,6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Ведомствени разходи по други бюджети и сметки за средства от ЕС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3 081,3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2 934,2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1 741,4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2 182,3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Издръжка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578,7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685,2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761,2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66,7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От тях за: *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Отчет СЕС - РА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3 020,3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2 808,8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Отчет СЕС - КСФ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31,5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Отчет СЕС - ДЕС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61,0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93,9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45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Администрирани разходни параграфи по бюджета на ПРБ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**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66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ІІІ.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Администрирани разходни параграфи по други бюджети и сметки за средства от ЕС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**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администрирани разходи (ІІ.+ІІІ.):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разходи по бюджета (І.1+ІІ.):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753,9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939,6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900,7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955,1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955,1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955,1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разходи (І.+ІІ.+ІІІ.):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3 835,2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3 873,8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900,7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955,1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955,1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955,1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Численост на щатния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</w:t>
            </w:r>
          </w:p>
        </w:tc>
      </w:tr>
    </w:tbl>
    <w:p w:rsidR="00CE4DF3" w:rsidRPr="004F571B" w:rsidRDefault="00CE4DF3" w:rsidP="00520C70">
      <w:pPr>
        <w:jc w:val="both"/>
        <w:rPr>
          <w:b/>
          <w:noProof/>
          <w:sz w:val="20"/>
          <w:szCs w:val="20"/>
          <w:highlight w:val="yellow"/>
          <w:lang w:val="bg-BG"/>
        </w:rPr>
      </w:pPr>
    </w:p>
    <w:p w:rsidR="00D76E4F" w:rsidRPr="004F571B" w:rsidRDefault="00D76E4F" w:rsidP="00520C70">
      <w:pPr>
        <w:jc w:val="both"/>
        <w:rPr>
          <w:b/>
          <w:noProof/>
          <w:sz w:val="20"/>
          <w:szCs w:val="20"/>
          <w:highlight w:val="yellow"/>
          <w:lang w:val="bg-BG"/>
        </w:rPr>
      </w:pPr>
    </w:p>
    <w:p w:rsidR="0055465E" w:rsidRPr="004F571B" w:rsidRDefault="0055465E" w:rsidP="00520C70">
      <w:pPr>
        <w:jc w:val="both"/>
        <w:rPr>
          <w:b/>
          <w:noProof/>
          <w:sz w:val="20"/>
          <w:szCs w:val="20"/>
          <w:lang w:val="bg-BG"/>
        </w:rPr>
      </w:pPr>
    </w:p>
    <w:p w:rsidR="00520C70" w:rsidRPr="004F571B" w:rsidRDefault="000E5225" w:rsidP="00FA4B24">
      <w:pPr>
        <w:pStyle w:val="Heading1"/>
        <w:numPr>
          <w:ilvl w:val="1"/>
          <w:numId w:val="6"/>
        </w:numPr>
        <w:tabs>
          <w:tab w:val="left" w:pos="426"/>
        </w:tabs>
        <w:rPr>
          <w:noProof/>
          <w:sz w:val="20"/>
          <w:lang w:val="bg-BG"/>
        </w:rPr>
      </w:pPr>
      <w:bookmarkStart w:id="22" w:name="_Toc212813966"/>
      <w:r w:rsidRPr="004F571B">
        <w:rPr>
          <w:noProof/>
          <w:sz w:val="20"/>
          <w:lang w:val="bg-BG"/>
        </w:rPr>
        <w:t xml:space="preserve">2200.01.10 - </w:t>
      </w:r>
      <w:r w:rsidR="00813851" w:rsidRPr="004F571B">
        <w:rPr>
          <w:noProof/>
          <w:sz w:val="20"/>
          <w:lang w:val="bg-BG"/>
        </w:rPr>
        <w:t>БЮДЖЕТНА ПРОГРАМА</w:t>
      </w:r>
      <w:r w:rsidR="005D74CF" w:rsidRPr="004F571B">
        <w:rPr>
          <w:noProof/>
          <w:sz w:val="20"/>
          <w:lang w:val="bg-BG"/>
        </w:rPr>
        <w:t xml:space="preserve"> „ЗЕМЕДЕЛСКА ТЕХНИКА”</w:t>
      </w:r>
      <w:bookmarkEnd w:id="22"/>
    </w:p>
    <w:p w:rsidR="005D74CF" w:rsidRPr="004F571B" w:rsidRDefault="005D74CF" w:rsidP="00520C70">
      <w:pPr>
        <w:jc w:val="both"/>
        <w:rPr>
          <w:b/>
          <w:i/>
          <w:noProof/>
          <w:color w:val="00CCFF"/>
          <w:sz w:val="20"/>
          <w:szCs w:val="20"/>
          <w:u w:val="single"/>
          <w:lang w:val="bg-BG"/>
        </w:rPr>
      </w:pPr>
    </w:p>
    <w:p w:rsidR="00013667" w:rsidRPr="004F571B" w:rsidRDefault="00013667" w:rsidP="00520C70">
      <w:pPr>
        <w:jc w:val="both"/>
        <w:rPr>
          <w:b/>
          <w:i/>
          <w:noProof/>
          <w:color w:val="00CCFF"/>
          <w:sz w:val="20"/>
          <w:szCs w:val="20"/>
          <w:u w:val="single"/>
          <w:lang w:val="bg-BG"/>
        </w:rPr>
      </w:pPr>
    </w:p>
    <w:p w:rsidR="00520C70" w:rsidRPr="004F571B" w:rsidRDefault="00520C70" w:rsidP="00A60AB8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Цели на </w:t>
      </w:r>
      <w:r w:rsidR="00FA4B24" w:rsidRPr="004F571B">
        <w:rPr>
          <w:b/>
          <w:i/>
          <w:noProof/>
          <w:sz w:val="20"/>
          <w:szCs w:val="20"/>
          <w:u w:val="single"/>
          <w:lang w:val="bg-BG"/>
        </w:rPr>
        <w:t xml:space="preserve">бюджетната </w:t>
      </w:r>
      <w:r w:rsidRPr="004F571B">
        <w:rPr>
          <w:b/>
          <w:i/>
          <w:noProof/>
          <w:sz w:val="20"/>
          <w:szCs w:val="20"/>
          <w:u w:val="single"/>
          <w:lang w:val="bg-BG"/>
        </w:rPr>
        <w:t>програма</w:t>
      </w:r>
    </w:p>
    <w:p w:rsidR="00520C70" w:rsidRPr="004F571B" w:rsidRDefault="00520C70" w:rsidP="00520C70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E4356A" w:rsidRPr="004F571B" w:rsidRDefault="00520C70" w:rsidP="00663DBF">
      <w:pPr>
        <w:tabs>
          <w:tab w:val="left" w:pos="567"/>
        </w:tabs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ab/>
      </w:r>
      <w:r w:rsidR="00E4356A" w:rsidRPr="004F571B">
        <w:rPr>
          <w:noProof/>
          <w:sz w:val="20"/>
          <w:szCs w:val="20"/>
          <w:lang w:val="bg-BG"/>
        </w:rPr>
        <w:t xml:space="preserve">Осъществяване на ефективен контрол на техническото състояние и безопасността на техниката </w:t>
      </w:r>
      <w:r w:rsidR="00437788" w:rsidRPr="004F571B">
        <w:rPr>
          <w:noProof/>
          <w:sz w:val="20"/>
          <w:szCs w:val="20"/>
          <w:lang w:val="bg-BG"/>
        </w:rPr>
        <w:t xml:space="preserve">по време на работа с нея и при </w:t>
      </w:r>
      <w:r w:rsidR="00E4356A" w:rsidRPr="004F571B">
        <w:rPr>
          <w:noProof/>
          <w:sz w:val="20"/>
          <w:szCs w:val="20"/>
          <w:lang w:val="bg-BG"/>
        </w:rPr>
        <w:t>движение по пътищата.</w:t>
      </w:r>
    </w:p>
    <w:p w:rsidR="00E4356A" w:rsidRPr="004F571B" w:rsidRDefault="00E4356A" w:rsidP="00663DBF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Осигуряване безопасността на земеделската техника преди пускането й на пазара, чрез изпитване, изследване, одобряване на типа и сертифициране.</w:t>
      </w:r>
    </w:p>
    <w:p w:rsidR="00520C70" w:rsidRPr="004F571B" w:rsidRDefault="00E4356A" w:rsidP="00663DBF">
      <w:pPr>
        <w:tabs>
          <w:tab w:val="left" w:pos="567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Ефективно административно обслужване на населението по отношение на регистрацията на техниката и правоспособността за работа с нея.</w:t>
      </w:r>
    </w:p>
    <w:p w:rsidR="00FB2508" w:rsidRPr="004F571B" w:rsidRDefault="00FB2508" w:rsidP="00663DBF">
      <w:pPr>
        <w:tabs>
          <w:tab w:val="left" w:pos="567"/>
        </w:tabs>
        <w:ind w:firstLine="567"/>
        <w:jc w:val="both"/>
        <w:rPr>
          <w:noProof/>
          <w:sz w:val="20"/>
          <w:szCs w:val="20"/>
          <w:lang w:val="bg-BG"/>
        </w:rPr>
      </w:pPr>
    </w:p>
    <w:p w:rsidR="00E21E88" w:rsidRPr="004F571B" w:rsidRDefault="00E21E88" w:rsidP="00663DBF">
      <w:pPr>
        <w:tabs>
          <w:tab w:val="left" w:pos="567"/>
        </w:tabs>
        <w:ind w:firstLine="567"/>
        <w:jc w:val="both"/>
        <w:rPr>
          <w:noProof/>
          <w:sz w:val="20"/>
          <w:szCs w:val="20"/>
          <w:lang w:val="bg-BG"/>
        </w:rPr>
      </w:pPr>
    </w:p>
    <w:p w:rsidR="00A60AB8" w:rsidRPr="004F571B" w:rsidRDefault="00A60AB8" w:rsidP="00A60AB8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Целеви стойности по показатели за изпълнение</w:t>
      </w:r>
    </w:p>
    <w:p w:rsidR="00A60AB8" w:rsidRDefault="00A60AB8" w:rsidP="00663DBF">
      <w:pPr>
        <w:tabs>
          <w:tab w:val="left" w:pos="567"/>
        </w:tabs>
        <w:ind w:firstLine="567"/>
        <w:jc w:val="both"/>
        <w:rPr>
          <w:noProof/>
          <w:sz w:val="20"/>
          <w:szCs w:val="20"/>
          <w:lang w:val="bg-BG"/>
        </w:rPr>
      </w:pPr>
    </w:p>
    <w:p w:rsidR="00D46C09" w:rsidRPr="00D46C09" w:rsidRDefault="00D46C09" w:rsidP="00663DBF">
      <w:pPr>
        <w:tabs>
          <w:tab w:val="left" w:pos="567"/>
        </w:tabs>
        <w:ind w:firstLine="567"/>
        <w:jc w:val="both"/>
        <w:rPr>
          <w:noProof/>
          <w:sz w:val="20"/>
          <w:szCs w:val="20"/>
          <w:lang w:val="bg-BG"/>
        </w:rPr>
      </w:pPr>
    </w:p>
    <w:tbl>
      <w:tblPr>
        <w:tblW w:w="8660" w:type="dxa"/>
        <w:jc w:val="center"/>
        <w:tblLook w:val="04A0" w:firstRow="1" w:lastRow="0" w:firstColumn="1" w:lastColumn="0" w:noHBand="0" w:noVBand="1"/>
      </w:tblPr>
      <w:tblGrid>
        <w:gridCol w:w="417"/>
        <w:gridCol w:w="3343"/>
        <w:gridCol w:w="1440"/>
        <w:gridCol w:w="1120"/>
        <w:gridCol w:w="1200"/>
        <w:gridCol w:w="1140"/>
      </w:tblGrid>
      <w:tr w:rsidR="003C1C56" w:rsidRPr="004F571B" w:rsidTr="003C1C56">
        <w:trPr>
          <w:trHeight w:val="255"/>
          <w:jc w:val="center"/>
        </w:trPr>
        <w:tc>
          <w:tcPr>
            <w:tcW w:w="3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C1C56" w:rsidRPr="004F571B" w:rsidRDefault="003C1C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ПОКАЗАТЕЛИТЕ ЗА ИЗПЪЛНЕНИЕ</w:t>
            </w:r>
          </w:p>
        </w:tc>
        <w:tc>
          <w:tcPr>
            <w:tcW w:w="49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Целева стойност</w:t>
            </w:r>
          </w:p>
        </w:tc>
      </w:tr>
      <w:tr w:rsidR="003C1C56" w:rsidRPr="004F571B" w:rsidTr="003C1C56">
        <w:trPr>
          <w:trHeight w:val="930"/>
          <w:jc w:val="center"/>
        </w:trPr>
        <w:tc>
          <w:tcPr>
            <w:tcW w:w="3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C1C56" w:rsidRPr="004F571B" w:rsidRDefault="003C1C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Бюджетна програма - 2200.01.10 "Земеделска техника"</w:t>
            </w:r>
          </w:p>
        </w:tc>
        <w:tc>
          <w:tcPr>
            <w:tcW w:w="49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C56" w:rsidRPr="004F571B" w:rsidRDefault="003C1C5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C1C56" w:rsidRPr="004F571B" w:rsidTr="003C1C56">
        <w:trPr>
          <w:trHeight w:val="255"/>
          <w:jc w:val="center"/>
        </w:trPr>
        <w:tc>
          <w:tcPr>
            <w:tcW w:w="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C1C56" w:rsidRPr="004F571B" w:rsidRDefault="003C1C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Показатели за изпълнение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C1C56" w:rsidRPr="004F571B" w:rsidRDefault="003C1C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Мерна единица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C1C56" w:rsidRPr="004F571B" w:rsidRDefault="003C1C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Проект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C1C56" w:rsidRPr="004F571B" w:rsidRDefault="003C1C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 xml:space="preserve">Прогноза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C1C56" w:rsidRPr="004F571B" w:rsidRDefault="003C1C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 xml:space="preserve">Прогноза  </w:t>
            </w:r>
          </w:p>
        </w:tc>
      </w:tr>
      <w:tr w:rsidR="003C1C56" w:rsidRPr="004F571B" w:rsidTr="003C1C56">
        <w:trPr>
          <w:trHeight w:val="255"/>
          <w:jc w:val="center"/>
        </w:trPr>
        <w:tc>
          <w:tcPr>
            <w:tcW w:w="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C56" w:rsidRPr="004F571B" w:rsidRDefault="003C1C5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C56" w:rsidRPr="004F571B" w:rsidRDefault="003C1C5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C56" w:rsidRPr="004F571B" w:rsidRDefault="003C1C5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C1C56" w:rsidRPr="004F571B" w:rsidRDefault="003C1C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2026 г.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C1C56" w:rsidRPr="004F571B" w:rsidRDefault="003C1C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2027 г.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C1C56" w:rsidRPr="004F571B" w:rsidRDefault="003C1C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2028 г.</w:t>
            </w:r>
          </w:p>
        </w:tc>
      </w:tr>
      <w:tr w:rsidR="003C1C56" w:rsidRPr="004F571B" w:rsidTr="003C1C56">
        <w:trPr>
          <w:trHeight w:val="25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Общ брой регистрирана техника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320 000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320 000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320 000</w:t>
            </w:r>
          </w:p>
        </w:tc>
      </w:tr>
      <w:tr w:rsidR="003C1C56" w:rsidRPr="004F571B" w:rsidTr="003C1C56">
        <w:trPr>
          <w:trHeight w:val="51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Общ брой издадени свидетелства за регистрация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37 000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37 000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37 000</w:t>
            </w:r>
          </w:p>
        </w:tc>
      </w:tr>
      <w:tr w:rsidR="003C1C56" w:rsidRPr="004F571B" w:rsidTr="003C1C56">
        <w:trPr>
          <w:trHeight w:val="51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Общ брой проведени технически прегледи.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122 000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122 000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122 000</w:t>
            </w:r>
          </w:p>
        </w:tc>
      </w:tr>
      <w:tr w:rsidR="003C1C56" w:rsidRPr="004F571B" w:rsidTr="003C1C56">
        <w:trPr>
          <w:trHeight w:val="51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Общ брой издадени свидетелства за правоспособност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8 000</w:t>
            </w:r>
          </w:p>
        </w:tc>
      </w:tr>
      <w:tr w:rsidR="003C1C56" w:rsidRPr="004F571B" w:rsidTr="003C1C56">
        <w:trPr>
          <w:trHeight w:val="51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Общ брой проверени машини  при работа и транспорт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11 000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11 000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11 000</w:t>
            </w:r>
          </w:p>
        </w:tc>
      </w:tr>
      <w:tr w:rsidR="003C1C56" w:rsidRPr="004F571B" w:rsidTr="003C1C56">
        <w:trPr>
          <w:trHeight w:val="25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Общ брой изпитани машини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1 800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1 800</w:t>
            </w:r>
          </w:p>
        </w:tc>
      </w:tr>
      <w:tr w:rsidR="003C1C56" w:rsidRPr="004F571B" w:rsidTr="003C1C56">
        <w:trPr>
          <w:trHeight w:val="76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Общ брой проверени машини за наличие на сертификат за одобрение на типа и съответствието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3 000</w:t>
            </w:r>
          </w:p>
        </w:tc>
      </w:tr>
      <w:tr w:rsidR="003C1C56" w:rsidRPr="004F571B" w:rsidTr="003C1C56">
        <w:trPr>
          <w:trHeight w:val="51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Машини, преминали  годишен технически преглед спрямо регистрираните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65%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65%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65%</w:t>
            </w:r>
          </w:p>
        </w:tc>
      </w:tr>
      <w:tr w:rsidR="003C1C56" w:rsidRPr="004F571B" w:rsidTr="003C1C56">
        <w:trPr>
          <w:trHeight w:val="51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Проверени машини при работа и транспорт спрямо регистрираните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10%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10%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10%</w:t>
            </w:r>
          </w:p>
        </w:tc>
      </w:tr>
    </w:tbl>
    <w:p w:rsidR="00A60AB8" w:rsidRPr="004F571B" w:rsidRDefault="00A60AB8" w:rsidP="00663DBF">
      <w:pPr>
        <w:tabs>
          <w:tab w:val="left" w:pos="567"/>
        </w:tabs>
        <w:ind w:firstLine="567"/>
        <w:jc w:val="both"/>
        <w:rPr>
          <w:noProof/>
          <w:sz w:val="20"/>
          <w:szCs w:val="20"/>
          <w:lang w:val="bg-BG"/>
        </w:rPr>
      </w:pPr>
    </w:p>
    <w:p w:rsidR="00DA08C3" w:rsidRPr="004F571B" w:rsidRDefault="00DA08C3" w:rsidP="00A60AB8">
      <w:pPr>
        <w:jc w:val="both"/>
        <w:rPr>
          <w:b/>
          <w:noProof/>
          <w:sz w:val="20"/>
          <w:szCs w:val="20"/>
          <w:lang w:val="bg-BG"/>
        </w:rPr>
      </w:pPr>
    </w:p>
    <w:p w:rsidR="00A60AB8" w:rsidRPr="004F571B" w:rsidRDefault="00A60AB8" w:rsidP="00A60AB8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Външни фактори, които могат да окажат въздействие върху постигането на целите на програмата</w:t>
      </w:r>
    </w:p>
    <w:p w:rsidR="00A60AB8" w:rsidRPr="004F571B" w:rsidRDefault="00A60AB8" w:rsidP="00A60AB8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A60AB8" w:rsidRPr="004F571B" w:rsidRDefault="00A60AB8" w:rsidP="00A60AB8">
      <w:pPr>
        <w:tabs>
          <w:tab w:val="left" w:pos="567"/>
        </w:tabs>
        <w:jc w:val="both"/>
        <w:rPr>
          <w:noProof/>
          <w:sz w:val="20"/>
          <w:szCs w:val="20"/>
          <w:lang w:val="bg-BG"/>
        </w:rPr>
      </w:pPr>
      <w:r w:rsidRPr="004F571B">
        <w:rPr>
          <w:b/>
          <w:i/>
          <w:noProof/>
          <w:color w:val="00CCFF"/>
          <w:sz w:val="20"/>
          <w:szCs w:val="20"/>
          <w:lang w:val="bg-BG"/>
        </w:rPr>
        <w:tab/>
      </w:r>
      <w:r w:rsidRPr="004F571B">
        <w:rPr>
          <w:noProof/>
          <w:sz w:val="20"/>
          <w:szCs w:val="20"/>
          <w:lang w:val="bg-BG"/>
        </w:rPr>
        <w:t>Промяна в държавната политика в областта на механизацията на земеделието</w:t>
      </w:r>
    </w:p>
    <w:p w:rsidR="00A60AB8" w:rsidRPr="004F571B" w:rsidRDefault="00A60AB8" w:rsidP="00A60AB8">
      <w:pPr>
        <w:tabs>
          <w:tab w:val="left" w:pos="567"/>
        </w:tabs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ab/>
        <w:t>Законодателни промени относно обхвата на заплануваните действия</w:t>
      </w:r>
    </w:p>
    <w:p w:rsidR="00A60AB8" w:rsidRPr="004F571B" w:rsidRDefault="00A60AB8" w:rsidP="00A60AB8">
      <w:pPr>
        <w:tabs>
          <w:tab w:val="left" w:pos="567"/>
        </w:tabs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Преструктуриране на собствеността и размера на земеделските стопанства</w:t>
      </w:r>
    </w:p>
    <w:p w:rsidR="00A60AB8" w:rsidRPr="004F571B" w:rsidRDefault="00A60AB8" w:rsidP="00A60AB8">
      <w:pPr>
        <w:tabs>
          <w:tab w:val="left" w:pos="567"/>
        </w:tabs>
        <w:ind w:firstLine="567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>Недостиг на финансови ресурси</w:t>
      </w:r>
    </w:p>
    <w:p w:rsidR="00A60AB8" w:rsidRPr="004F571B" w:rsidRDefault="00A60AB8" w:rsidP="00A60AB8">
      <w:pPr>
        <w:tabs>
          <w:tab w:val="left" w:pos="567"/>
        </w:tabs>
        <w:ind w:firstLine="567"/>
        <w:jc w:val="both"/>
        <w:rPr>
          <w:noProof/>
          <w:sz w:val="20"/>
          <w:szCs w:val="20"/>
        </w:rPr>
      </w:pPr>
    </w:p>
    <w:p w:rsidR="00DA08C3" w:rsidRPr="004F571B" w:rsidRDefault="00DA08C3" w:rsidP="00A60AB8">
      <w:pPr>
        <w:tabs>
          <w:tab w:val="left" w:pos="567"/>
        </w:tabs>
        <w:ind w:left="567"/>
        <w:jc w:val="both"/>
        <w:rPr>
          <w:noProof/>
          <w:sz w:val="20"/>
          <w:szCs w:val="20"/>
          <w:lang w:val="bg-BG"/>
        </w:rPr>
      </w:pPr>
    </w:p>
    <w:p w:rsidR="00A60AB8" w:rsidRPr="004F571B" w:rsidRDefault="00A60AB8" w:rsidP="00A60AB8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Информация за наличността и качеството на данните</w:t>
      </w:r>
    </w:p>
    <w:p w:rsidR="00A60AB8" w:rsidRPr="004F571B" w:rsidRDefault="00A60AB8" w:rsidP="00A60AB8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A60AB8" w:rsidRPr="004F571B" w:rsidRDefault="00A60AB8" w:rsidP="00A60AB8">
      <w:pPr>
        <w:ind w:firstLine="709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Информацията е налична и се съхранява от Главна дирекция „Земеделие и регионална политика“ и Областните дирекции „Земеделие“.</w:t>
      </w:r>
    </w:p>
    <w:p w:rsidR="00A60AB8" w:rsidRPr="004F571B" w:rsidRDefault="00A60AB8" w:rsidP="00A60AB8">
      <w:pPr>
        <w:ind w:firstLine="709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В МЗХ е изградена и функционира национална електронна компютърна система, която осигурява достоверни ежедневни данни за извършените регистрации и технически прегледи по видове машини, собственици и населени места. Създадена е аналитичност по групи машини, съответстващи на утвърдената тарифа.</w:t>
      </w:r>
    </w:p>
    <w:p w:rsidR="00A60AB8" w:rsidRPr="004F571B" w:rsidRDefault="00A60AB8" w:rsidP="00A60AB8">
      <w:pPr>
        <w:jc w:val="both"/>
        <w:rPr>
          <w:b/>
          <w:i/>
          <w:noProof/>
          <w:sz w:val="20"/>
          <w:szCs w:val="20"/>
          <w:lang w:val="bg-BG"/>
        </w:rPr>
      </w:pPr>
    </w:p>
    <w:p w:rsidR="00DA08C3" w:rsidRPr="004F571B" w:rsidRDefault="00DA08C3" w:rsidP="00A60AB8">
      <w:pPr>
        <w:jc w:val="both"/>
        <w:rPr>
          <w:b/>
          <w:i/>
          <w:noProof/>
          <w:sz w:val="20"/>
          <w:szCs w:val="20"/>
          <w:lang w:val="bg-BG"/>
        </w:rPr>
      </w:pPr>
    </w:p>
    <w:p w:rsidR="00FB2508" w:rsidRPr="004F571B" w:rsidRDefault="00FB2508" w:rsidP="00A60AB8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Предоставяни </w:t>
      </w:r>
      <w:r w:rsidR="00FA4B24" w:rsidRPr="004F571B">
        <w:rPr>
          <w:b/>
          <w:i/>
          <w:noProof/>
          <w:sz w:val="20"/>
          <w:szCs w:val="20"/>
          <w:u w:val="single"/>
          <w:lang w:val="bg-BG"/>
        </w:rPr>
        <w:t xml:space="preserve">по програмата </w:t>
      </w: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продукти/услуги </w:t>
      </w:r>
    </w:p>
    <w:p w:rsidR="00FB2508" w:rsidRPr="004F571B" w:rsidRDefault="00FB2508" w:rsidP="00FB2508">
      <w:pPr>
        <w:jc w:val="both"/>
        <w:rPr>
          <w:noProof/>
          <w:sz w:val="20"/>
          <w:szCs w:val="20"/>
          <w:lang w:val="bg-BG"/>
        </w:rPr>
      </w:pPr>
    </w:p>
    <w:p w:rsidR="00FB2508" w:rsidRPr="004F571B" w:rsidRDefault="00FB2508" w:rsidP="00FB2508">
      <w:pPr>
        <w:ind w:firstLine="567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Регистрация на земеделска и горска техника и машини за земни работи;</w:t>
      </w:r>
    </w:p>
    <w:p w:rsidR="00FB2508" w:rsidRPr="004F571B" w:rsidRDefault="00FB2508" w:rsidP="00FB2508">
      <w:pPr>
        <w:ind w:firstLine="567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Провеждане на технически прегледи на техниката;</w:t>
      </w:r>
    </w:p>
    <w:p w:rsidR="00FB2508" w:rsidRPr="004F571B" w:rsidRDefault="00FB2508" w:rsidP="00FB2508">
      <w:pPr>
        <w:ind w:firstLine="567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Придобиване и отнемане на правоспособност за работа с техниката и издаване на свидетелства;</w:t>
      </w:r>
    </w:p>
    <w:p w:rsidR="00FB2508" w:rsidRPr="004F571B" w:rsidRDefault="00FB2508" w:rsidP="00FB2508">
      <w:pPr>
        <w:ind w:firstLine="567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Типово одобрение и сертифициране на новата техника;</w:t>
      </w:r>
    </w:p>
    <w:p w:rsidR="00FB2508" w:rsidRPr="004F571B" w:rsidRDefault="00FB2508" w:rsidP="00FB2508">
      <w:pPr>
        <w:ind w:firstLine="567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Контрол на техническото състояние и безопасността на техниката при работа и транспорт;</w:t>
      </w:r>
    </w:p>
    <w:p w:rsidR="00FB2508" w:rsidRPr="004F571B" w:rsidRDefault="00FB2508" w:rsidP="00FB2508">
      <w:pPr>
        <w:ind w:firstLine="567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Контрол на пазара за наличие на одобрение на типа и съответствието с одобрения тип;</w:t>
      </w:r>
    </w:p>
    <w:p w:rsidR="00FB2508" w:rsidRPr="004F571B" w:rsidRDefault="00FB2508" w:rsidP="00FB2508">
      <w:pPr>
        <w:ind w:firstLine="567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Удостоверяване на безопасността на употребявана техника;</w:t>
      </w:r>
    </w:p>
    <w:p w:rsidR="00FB2508" w:rsidRPr="004F571B" w:rsidRDefault="00FB2508" w:rsidP="00FB2508">
      <w:pPr>
        <w:ind w:firstLine="567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Сертифициране и оценяване на съответствието на нова техника.</w:t>
      </w:r>
    </w:p>
    <w:p w:rsidR="00A74CE8" w:rsidRPr="004F571B" w:rsidRDefault="00A74CE8" w:rsidP="00A74CE8">
      <w:pPr>
        <w:ind w:firstLine="709"/>
        <w:jc w:val="both"/>
        <w:rPr>
          <w:noProof/>
          <w:sz w:val="20"/>
          <w:szCs w:val="20"/>
          <w:lang w:val="bg-BG"/>
        </w:rPr>
      </w:pPr>
    </w:p>
    <w:p w:rsidR="00520C70" w:rsidRPr="004F571B" w:rsidRDefault="00520C70" w:rsidP="00A60AB8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Организационни структури, участващи в програмата</w:t>
      </w:r>
    </w:p>
    <w:p w:rsidR="00520C70" w:rsidRPr="004F571B" w:rsidRDefault="00520C70" w:rsidP="00520C70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FF13A5" w:rsidRPr="004F571B" w:rsidRDefault="00463A2F" w:rsidP="00520C70">
      <w:pPr>
        <w:ind w:firstLine="709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Главна дирекция  „Земеделие и регионална политика“</w:t>
      </w:r>
    </w:p>
    <w:p w:rsidR="009E2E23" w:rsidRPr="004F571B" w:rsidRDefault="009E2E23" w:rsidP="00520C70">
      <w:pPr>
        <w:ind w:firstLine="709"/>
        <w:jc w:val="both"/>
        <w:rPr>
          <w:b/>
          <w:i/>
          <w:noProof/>
          <w:sz w:val="20"/>
          <w:szCs w:val="20"/>
          <w:lang w:val="bg-BG"/>
        </w:rPr>
      </w:pPr>
    </w:p>
    <w:p w:rsidR="00520C70" w:rsidRPr="004F571B" w:rsidRDefault="00520C70" w:rsidP="00A60AB8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Отговорност за изпълнението на програмата</w:t>
      </w:r>
    </w:p>
    <w:p w:rsidR="00520C70" w:rsidRPr="004F571B" w:rsidRDefault="00520C70" w:rsidP="00520C70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20740A" w:rsidRPr="004F571B" w:rsidRDefault="0020740A" w:rsidP="000E5225">
      <w:pPr>
        <w:ind w:firstLine="708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>Изпълнението на програмата се ръководи от ресорен заместник-министър. Отговорност за изпълнение на програмата носят ръководителите на структурите, участващи в нея.</w:t>
      </w:r>
    </w:p>
    <w:p w:rsidR="00DA08C3" w:rsidRDefault="00DA08C3" w:rsidP="000E5225">
      <w:pPr>
        <w:ind w:firstLine="708"/>
        <w:jc w:val="both"/>
        <w:rPr>
          <w:noProof/>
          <w:sz w:val="20"/>
          <w:szCs w:val="20"/>
          <w:lang w:val="bg-BG"/>
        </w:rPr>
      </w:pPr>
    </w:p>
    <w:p w:rsidR="00CE4DF3" w:rsidRDefault="00CE4DF3" w:rsidP="000E5225">
      <w:pPr>
        <w:ind w:firstLine="708"/>
        <w:jc w:val="both"/>
        <w:rPr>
          <w:noProof/>
          <w:sz w:val="20"/>
          <w:szCs w:val="20"/>
          <w:lang w:val="bg-BG"/>
        </w:rPr>
      </w:pPr>
    </w:p>
    <w:p w:rsidR="00CE4DF3" w:rsidRDefault="00CE4DF3" w:rsidP="000E5225">
      <w:pPr>
        <w:ind w:firstLine="708"/>
        <w:jc w:val="both"/>
        <w:rPr>
          <w:noProof/>
          <w:sz w:val="20"/>
          <w:szCs w:val="20"/>
          <w:lang w:val="bg-BG"/>
        </w:rPr>
      </w:pPr>
    </w:p>
    <w:p w:rsidR="00CE4DF3" w:rsidRPr="004F571B" w:rsidRDefault="00CE4DF3" w:rsidP="000E5225">
      <w:pPr>
        <w:ind w:firstLine="708"/>
        <w:jc w:val="both"/>
        <w:rPr>
          <w:noProof/>
          <w:sz w:val="20"/>
          <w:szCs w:val="20"/>
          <w:lang w:val="bg-BG"/>
        </w:rPr>
      </w:pPr>
    </w:p>
    <w:p w:rsidR="00DA08C3" w:rsidRPr="004F571B" w:rsidRDefault="00DA08C3" w:rsidP="000E5225">
      <w:pPr>
        <w:ind w:firstLine="708"/>
        <w:jc w:val="both"/>
        <w:rPr>
          <w:noProof/>
          <w:sz w:val="20"/>
          <w:szCs w:val="20"/>
          <w:lang w:val="bg-BG"/>
        </w:rPr>
      </w:pPr>
    </w:p>
    <w:p w:rsidR="009E2E23" w:rsidRPr="00CE4DF3" w:rsidRDefault="00D779C0" w:rsidP="00D779C0">
      <w:pPr>
        <w:ind w:firstLine="709"/>
        <w:jc w:val="both"/>
        <w:rPr>
          <w:b/>
          <w:bCs/>
          <w:i/>
          <w:noProof/>
          <w:sz w:val="20"/>
          <w:szCs w:val="20"/>
          <w:lang w:val="bg-BG"/>
        </w:rPr>
      </w:pPr>
      <w:r w:rsidRPr="00333629">
        <w:rPr>
          <w:b/>
          <w:bCs/>
          <w:i/>
          <w:noProof/>
          <w:sz w:val="20"/>
          <w:szCs w:val="20"/>
        </w:rPr>
        <w:lastRenderedPageBreak/>
        <w:t xml:space="preserve">Бюджетна прогноза по ведомствени и администрирани разходни параграфи на програмата   (в хил. </w:t>
      </w:r>
      <w:r w:rsidR="00CE4DF3" w:rsidRPr="00333629">
        <w:rPr>
          <w:b/>
          <w:bCs/>
          <w:i/>
          <w:noProof/>
          <w:sz w:val="20"/>
          <w:szCs w:val="20"/>
          <w:lang w:val="bg-BG"/>
        </w:rPr>
        <w:t>евро</w:t>
      </w:r>
      <w:r w:rsidRPr="00333629">
        <w:rPr>
          <w:b/>
          <w:bCs/>
          <w:i/>
          <w:noProof/>
          <w:sz w:val="20"/>
          <w:szCs w:val="20"/>
        </w:rPr>
        <w:t>)</w:t>
      </w:r>
    </w:p>
    <w:p w:rsidR="0055465E" w:rsidRPr="004F571B" w:rsidRDefault="0055465E" w:rsidP="00D779C0">
      <w:pPr>
        <w:ind w:firstLine="709"/>
        <w:jc w:val="both"/>
        <w:rPr>
          <w:b/>
          <w:bCs/>
          <w:noProof/>
          <w:sz w:val="20"/>
          <w:szCs w:val="20"/>
          <w:lang w:val="bg-BG"/>
        </w:rPr>
      </w:pPr>
    </w:p>
    <w:p w:rsidR="0010266E" w:rsidRPr="004F571B" w:rsidRDefault="0010266E" w:rsidP="00CD2BCC">
      <w:pPr>
        <w:rPr>
          <w:noProof/>
          <w:sz w:val="20"/>
          <w:szCs w:val="20"/>
          <w:highlight w:val="cyan"/>
          <w:lang w:val="bg-BG"/>
        </w:rPr>
      </w:pPr>
    </w:p>
    <w:tbl>
      <w:tblPr>
        <w:tblW w:w="10240" w:type="dxa"/>
        <w:jc w:val="center"/>
        <w:tblLook w:val="04A0" w:firstRow="1" w:lastRow="0" w:firstColumn="1" w:lastColumn="0" w:noHBand="0" w:noVBand="1"/>
      </w:tblPr>
      <w:tblGrid>
        <w:gridCol w:w="444"/>
        <w:gridCol w:w="3094"/>
        <w:gridCol w:w="1053"/>
        <w:gridCol w:w="1053"/>
        <w:gridCol w:w="1053"/>
        <w:gridCol w:w="1173"/>
        <w:gridCol w:w="1195"/>
        <w:gridCol w:w="1175"/>
      </w:tblGrid>
      <w:tr w:rsidR="004840A7" w:rsidTr="004840A7">
        <w:trPr>
          <w:trHeight w:val="420"/>
          <w:jc w:val="center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3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2200.01.10  Бюджетна програма „Земеделска техника” 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Отчет 2023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Отчет 2024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Закон  2025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Проект 2026 г.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Прогноза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Прогноза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2027 г.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2028 г.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ведомствени разходи: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400,5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423,9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642,6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725,4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725,4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725,4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361,8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379,6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376,7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459,5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459,5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459,5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Издръжка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37,5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44,3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265,9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265,9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265,9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265,9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Ведомствени разходи по бюджета на ПРБ: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400,5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423,9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642,6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725,4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725,4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725,4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361,8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379,6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376,7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459,5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459,5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459,5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Издръжка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37,5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44,3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265,9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265,9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265,9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265,9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Ведомствени разходи по други бюджети и сметки за средства от ЕС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45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Администрирани разходни параграфи по бюджета на ПРБ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**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66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ІІІ.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Администрирани разходни параграфи по други бюджети и сметки за средства от ЕС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**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администрирани разходи (ІІ.+ІІІ.):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разходи по бюджета (І.1+ІІ.):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400,5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423,9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642,6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725,4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725,4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725,4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разходи (І.+ІІ.+ІІІ.):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400,5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423,9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642,6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725,4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725,4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4840A7" w:rsidRDefault="004840A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725,4 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4840A7" w:rsidTr="004840A7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840A7" w:rsidRDefault="004840A7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Численост на щатния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840A7" w:rsidRDefault="004840A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</w:t>
            </w:r>
          </w:p>
        </w:tc>
      </w:tr>
    </w:tbl>
    <w:p w:rsidR="0010266E" w:rsidRPr="004F571B" w:rsidRDefault="0010266E" w:rsidP="00CD2BCC">
      <w:pPr>
        <w:rPr>
          <w:noProof/>
          <w:sz w:val="20"/>
          <w:szCs w:val="20"/>
          <w:highlight w:val="cyan"/>
          <w:lang w:val="bg-BG"/>
        </w:rPr>
      </w:pPr>
    </w:p>
    <w:p w:rsidR="0010266E" w:rsidRPr="004F571B" w:rsidRDefault="0010266E" w:rsidP="00CD2BCC">
      <w:pPr>
        <w:rPr>
          <w:noProof/>
          <w:sz w:val="20"/>
          <w:szCs w:val="20"/>
          <w:highlight w:val="cyan"/>
          <w:lang w:val="bg-BG"/>
        </w:rPr>
      </w:pPr>
    </w:p>
    <w:p w:rsidR="0055465E" w:rsidRPr="004F571B" w:rsidRDefault="0055465E" w:rsidP="00CD2BCC">
      <w:pPr>
        <w:rPr>
          <w:noProof/>
          <w:sz w:val="20"/>
          <w:szCs w:val="20"/>
          <w:lang w:val="bg-BG"/>
        </w:rPr>
      </w:pPr>
    </w:p>
    <w:p w:rsidR="00736E45" w:rsidRPr="004F571B" w:rsidRDefault="00736E45" w:rsidP="00753D06">
      <w:pPr>
        <w:rPr>
          <w:b/>
          <w:noProof/>
          <w:sz w:val="20"/>
          <w:szCs w:val="20"/>
          <w:lang w:val="bg-BG"/>
        </w:rPr>
      </w:pPr>
    </w:p>
    <w:p w:rsidR="00753D06" w:rsidRPr="004F571B" w:rsidRDefault="000E5225" w:rsidP="00013667">
      <w:pPr>
        <w:pStyle w:val="Heading1"/>
        <w:numPr>
          <w:ilvl w:val="1"/>
          <w:numId w:val="6"/>
        </w:numPr>
        <w:tabs>
          <w:tab w:val="left" w:pos="426"/>
          <w:tab w:val="left" w:pos="1560"/>
        </w:tabs>
        <w:ind w:left="0" w:firstLine="0"/>
        <w:rPr>
          <w:noProof/>
          <w:sz w:val="20"/>
          <w:lang w:val="bg-BG"/>
        </w:rPr>
      </w:pPr>
      <w:bookmarkStart w:id="23" w:name="_Toc212813967"/>
      <w:r w:rsidRPr="004F571B">
        <w:rPr>
          <w:noProof/>
          <w:sz w:val="20"/>
          <w:lang w:val="bg-BG"/>
        </w:rPr>
        <w:t xml:space="preserve">2200.01.11 </w:t>
      </w:r>
      <w:r w:rsidR="00816F76" w:rsidRPr="004F571B">
        <w:rPr>
          <w:noProof/>
          <w:sz w:val="20"/>
          <w:lang w:val="bg-BG"/>
        </w:rPr>
        <w:t>-</w:t>
      </w:r>
      <w:r w:rsidRPr="004F571B">
        <w:rPr>
          <w:noProof/>
          <w:sz w:val="20"/>
          <w:lang w:val="bg-BG"/>
        </w:rPr>
        <w:t xml:space="preserve"> </w:t>
      </w:r>
      <w:r w:rsidR="00753D06" w:rsidRPr="004F571B">
        <w:rPr>
          <w:noProof/>
          <w:sz w:val="20"/>
          <w:lang w:val="bg-BG"/>
        </w:rPr>
        <w:t>БЮДЖЕТНА ПРОГРАМА</w:t>
      </w:r>
      <w:r w:rsidRPr="004F571B">
        <w:rPr>
          <w:noProof/>
          <w:sz w:val="20"/>
          <w:lang w:val="bg-BG"/>
        </w:rPr>
        <w:t xml:space="preserve"> </w:t>
      </w:r>
      <w:r w:rsidR="00753D06" w:rsidRPr="004F571B">
        <w:rPr>
          <w:noProof/>
          <w:sz w:val="20"/>
          <w:lang w:val="bg-BG"/>
        </w:rPr>
        <w:t>„БЕЗОПАСНОСТ ПО ХРАНИТЕЛНАТА ВЕРИГА”</w:t>
      </w:r>
      <w:bookmarkEnd w:id="23"/>
    </w:p>
    <w:p w:rsidR="00753D06" w:rsidRPr="004F571B" w:rsidRDefault="00753D06" w:rsidP="001906C0">
      <w:pPr>
        <w:spacing w:before="120" w:after="120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1906C0" w:rsidRPr="004F571B" w:rsidRDefault="001906C0" w:rsidP="000769B3">
      <w:pPr>
        <w:spacing w:before="120" w:after="120"/>
        <w:ind w:firstLine="567"/>
        <w:jc w:val="both"/>
        <w:rPr>
          <w:b/>
          <w:i/>
          <w:noProof/>
          <w:sz w:val="20"/>
          <w:szCs w:val="20"/>
          <w:u w:val="single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Цели на </w:t>
      </w:r>
      <w:r w:rsidR="008079C6" w:rsidRPr="004F571B">
        <w:rPr>
          <w:b/>
          <w:i/>
          <w:noProof/>
          <w:sz w:val="20"/>
          <w:szCs w:val="20"/>
          <w:u w:val="single"/>
          <w:lang w:val="bg-BG"/>
        </w:rPr>
        <w:t xml:space="preserve">бюджетната </w:t>
      </w: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програма </w:t>
      </w:r>
    </w:p>
    <w:p w:rsidR="00E37CD3" w:rsidRPr="004F571B" w:rsidRDefault="00C83020" w:rsidP="00F145D0">
      <w:pPr>
        <w:ind w:firstLine="567"/>
        <w:jc w:val="both"/>
        <w:rPr>
          <w:noProof/>
          <w:color w:val="000000"/>
          <w:sz w:val="20"/>
          <w:szCs w:val="20"/>
          <w:lang w:val="bg-BG"/>
        </w:rPr>
      </w:pPr>
      <w:r w:rsidRPr="004F571B">
        <w:rPr>
          <w:noProof/>
          <w:color w:val="000000"/>
          <w:sz w:val="20"/>
          <w:szCs w:val="20"/>
          <w:lang w:val="bg-BG"/>
        </w:rPr>
        <w:t>При подготовката на страната за присъединяване към Европейския съюз, като част от преговорите на България с ЕС по глава “Земеделие”, нашата страна пое ангажимент да интегрира селскостопанския сектор в структурите на ЕС. Поради географското си положение Република България е постоянно застрашена от проникването на остри и хронични инфекции и зоонози, чрез непрекъснатия трафик на хора, животни, транспортни средства, пренасяне на карантинни вредители по растенията и растителните продукти и други. Това налага поддържането на постоянно действаща система за профилактика и контрол срещу заразните и паразитните болести, бърза диагностика и ефективна борба при възникването на огнища на заболяванията. Едно от основните задължения на България, по отношение на ангажиментите, поети пред ЕС, е чрез осъществяването на постоянен контрол да се осигури защита на здравето на животните и защита на потребителите на продукти от животински и растителен произход</w:t>
      </w:r>
      <w:r w:rsidR="00F145D0" w:rsidRPr="004F571B">
        <w:rPr>
          <w:noProof/>
          <w:color w:val="000000"/>
          <w:sz w:val="20"/>
          <w:szCs w:val="20"/>
          <w:lang w:val="bg-BG"/>
        </w:rPr>
        <w:t xml:space="preserve">. </w:t>
      </w:r>
      <w:r w:rsidR="00F145D0" w:rsidRPr="004F571B">
        <w:rPr>
          <w:noProof/>
          <w:color w:val="000000"/>
          <w:sz w:val="20"/>
          <w:szCs w:val="20"/>
          <w:lang w:val="bg-BG"/>
        </w:rPr>
        <w:lastRenderedPageBreak/>
        <w:t xml:space="preserve">Упражнява се контрол върху безопасността на фуражните суровини, фуражни добавки, премикси, готови и медикаментозни фуражи при производство, транспортиране, търговия, съхранение и употреба. </w:t>
      </w:r>
    </w:p>
    <w:p w:rsidR="00C83020" w:rsidRPr="004F571B" w:rsidRDefault="00C83020" w:rsidP="00F145D0">
      <w:pPr>
        <w:ind w:firstLine="567"/>
        <w:jc w:val="both"/>
        <w:rPr>
          <w:noProof/>
          <w:color w:val="000000"/>
          <w:sz w:val="20"/>
          <w:szCs w:val="20"/>
          <w:lang w:val="bg-BG"/>
        </w:rPr>
      </w:pPr>
      <w:r w:rsidRPr="004F571B">
        <w:rPr>
          <w:noProof/>
          <w:color w:val="000000"/>
          <w:sz w:val="20"/>
          <w:szCs w:val="20"/>
          <w:lang w:val="bg-BG"/>
        </w:rPr>
        <w:t xml:space="preserve">Упражнява се контрол върху безопасността на фуражните суровини, фуражни добавки, премикси, готови и медикаментозни фуражи при производство, транспортиране, търговия, съхранение и употреба. </w:t>
      </w:r>
    </w:p>
    <w:p w:rsidR="00C83020" w:rsidRPr="004F571B" w:rsidRDefault="00101B62" w:rsidP="00F145D0">
      <w:pPr>
        <w:ind w:firstLine="567"/>
        <w:jc w:val="both"/>
        <w:rPr>
          <w:noProof/>
          <w:color w:val="000000"/>
          <w:sz w:val="20"/>
          <w:szCs w:val="20"/>
          <w:lang w:val="bg-BG"/>
        </w:rPr>
      </w:pPr>
      <w:r w:rsidRPr="004F571B">
        <w:rPr>
          <w:noProof/>
          <w:color w:val="000000"/>
          <w:sz w:val="20"/>
          <w:szCs w:val="20"/>
          <w:lang w:val="bg-BG"/>
        </w:rPr>
        <w:t>Осъществява се контрол върху производството, търговията, съхранението и употребата на ветеринарни лекарствени продукти (ВЛП), както и надзор на пазара по отношение качеството на ВЛП</w:t>
      </w:r>
      <w:r w:rsidR="00C83020" w:rsidRPr="004F571B">
        <w:rPr>
          <w:noProof/>
          <w:color w:val="000000"/>
          <w:sz w:val="20"/>
          <w:szCs w:val="20"/>
          <w:lang w:val="bg-BG"/>
        </w:rPr>
        <w:t xml:space="preserve">. </w:t>
      </w:r>
    </w:p>
    <w:p w:rsidR="00F145D0" w:rsidRPr="004F571B" w:rsidRDefault="00C83020" w:rsidP="00F145D0">
      <w:pPr>
        <w:ind w:firstLine="567"/>
        <w:jc w:val="both"/>
        <w:rPr>
          <w:noProof/>
          <w:color w:val="000000"/>
          <w:sz w:val="20"/>
          <w:szCs w:val="20"/>
          <w:lang w:val="bg-BG"/>
        </w:rPr>
      </w:pPr>
      <w:r w:rsidRPr="004F571B">
        <w:rPr>
          <w:noProof/>
          <w:color w:val="000000"/>
          <w:sz w:val="20"/>
          <w:szCs w:val="20"/>
          <w:lang w:val="bg-BG"/>
        </w:rPr>
        <w:t>Прилагат се принципите на д</w:t>
      </w:r>
      <w:r w:rsidR="00F145D0" w:rsidRPr="004F571B">
        <w:rPr>
          <w:noProof/>
          <w:color w:val="000000"/>
          <w:sz w:val="20"/>
          <w:szCs w:val="20"/>
          <w:lang w:val="bg-BG"/>
        </w:rPr>
        <w:t>обрата растителнозащитна практика по култури. Осигурява се износ на растения и растителни продукти, в съответствие с фитосанитарните изисквания на страната вносител с цел повишаване на конкурентноспособността на земеделските производители на международния пазар.</w:t>
      </w:r>
    </w:p>
    <w:p w:rsidR="00F145D0" w:rsidRPr="004F571B" w:rsidRDefault="00872690" w:rsidP="00F145D0">
      <w:pPr>
        <w:ind w:firstLine="567"/>
        <w:jc w:val="both"/>
        <w:rPr>
          <w:noProof/>
          <w:color w:val="000000"/>
          <w:sz w:val="20"/>
          <w:szCs w:val="20"/>
        </w:rPr>
      </w:pPr>
      <w:r w:rsidRPr="004F571B">
        <w:rPr>
          <w:noProof/>
          <w:color w:val="000000"/>
          <w:sz w:val="20"/>
          <w:szCs w:val="20"/>
        </w:rPr>
        <w:t xml:space="preserve">Едно от условията за функционирането на вътрешния пазар за животни, суровини и храни от животински произход е даването на здравни гаранции за тяхната безопасност. За тази цел трябва да </w:t>
      </w:r>
      <w:r w:rsidRPr="004F571B">
        <w:rPr>
          <w:noProof/>
          <w:color w:val="000000"/>
          <w:sz w:val="20"/>
          <w:szCs w:val="20"/>
          <w:lang w:val="bg-BG"/>
        </w:rPr>
        <w:t>бъдат изпълнени</w:t>
      </w:r>
      <w:r w:rsidRPr="004F571B">
        <w:rPr>
          <w:noProof/>
          <w:color w:val="000000"/>
          <w:sz w:val="20"/>
          <w:szCs w:val="20"/>
        </w:rPr>
        <w:t xml:space="preserve"> всички необходими мерки за усъвършенстване на системата за организиране на здравеопазването на животните, съгл. изискванията на Европейския съюз, на системите за идентификация на животните и програмите за надзор над заболяванията, профилактика и контрол на екзотични и заразни заболявания, хроничните заразни заболявания и зоонози. От основно значение е осигуряването на всички необходими условия за ефективното функциониране на системите за осъществяване на държавния ветеринарно-санитарен контрол, ефективен граничен контрол, продиктувано от статута на страната ни като външна граница на ЕС. Необходимо е да бъдат изравнени стандартите на диагностичните изследвания и експертизи с тези на страните от ЕС с оглед повишаването на доверието и авторитета на диагностичната система при свободното движение на животни, стоки и храни от животински произход</w:t>
      </w:r>
      <w:r w:rsidR="00F145D0" w:rsidRPr="004F571B">
        <w:rPr>
          <w:noProof/>
          <w:color w:val="000000"/>
          <w:sz w:val="20"/>
          <w:szCs w:val="20"/>
        </w:rPr>
        <w:t>.</w:t>
      </w:r>
    </w:p>
    <w:p w:rsidR="00F145D0" w:rsidRPr="004F571B" w:rsidRDefault="00F145D0" w:rsidP="00711B83">
      <w:pPr>
        <w:ind w:firstLine="567"/>
        <w:jc w:val="both"/>
        <w:rPr>
          <w:noProof/>
          <w:color w:val="000000"/>
          <w:sz w:val="20"/>
          <w:szCs w:val="20"/>
          <w:lang w:val="bg-BG"/>
        </w:rPr>
      </w:pPr>
      <w:r w:rsidRPr="004F571B">
        <w:rPr>
          <w:noProof/>
          <w:color w:val="000000"/>
          <w:sz w:val="20"/>
          <w:szCs w:val="20"/>
          <w:lang w:val="bg-BG"/>
        </w:rPr>
        <w:t>Целите на бюджетна програма "Безопасност по хранителната верига" в политика в областта на земеделието и селските райони</w:t>
      </w:r>
      <w:r w:rsidR="00711B83" w:rsidRPr="004F571B">
        <w:rPr>
          <w:noProof/>
          <w:color w:val="000000"/>
          <w:sz w:val="20"/>
          <w:szCs w:val="20"/>
          <w:lang w:val="bg-BG"/>
        </w:rPr>
        <w:t xml:space="preserve"> са:</w:t>
      </w:r>
    </w:p>
    <w:p w:rsidR="00F145D0" w:rsidRPr="004F571B" w:rsidRDefault="0099774C" w:rsidP="0099774C">
      <w:pPr>
        <w:pStyle w:val="ListParagraph"/>
        <w:numPr>
          <w:ilvl w:val="0"/>
          <w:numId w:val="1"/>
        </w:numPr>
        <w:ind w:left="0" w:firstLine="567"/>
        <w:jc w:val="both"/>
        <w:rPr>
          <w:noProof/>
          <w:color w:val="000000"/>
          <w:sz w:val="20"/>
          <w:szCs w:val="20"/>
          <w:lang w:val="bg-BG"/>
        </w:rPr>
      </w:pPr>
      <w:r w:rsidRPr="004F571B">
        <w:rPr>
          <w:noProof/>
          <w:color w:val="000000"/>
          <w:sz w:val="20"/>
          <w:szCs w:val="20"/>
          <w:lang w:val="bg-BG"/>
        </w:rPr>
        <w:t>о</w:t>
      </w:r>
      <w:r w:rsidR="00F145D0" w:rsidRPr="004F571B">
        <w:rPr>
          <w:noProof/>
          <w:color w:val="000000"/>
          <w:sz w:val="20"/>
          <w:szCs w:val="20"/>
          <w:lang w:val="bg-BG"/>
        </w:rPr>
        <w:t>пазване здравето на потребителите при консумация на храни, засилване на доверието им към предлаганите на пазара храни, поддържане на контролна система по цялата хранителна верига, която да защитава тяхното здраве и интереси;</w:t>
      </w:r>
    </w:p>
    <w:p w:rsidR="00F145D0" w:rsidRPr="004F571B" w:rsidRDefault="0099774C" w:rsidP="0099774C">
      <w:pPr>
        <w:pStyle w:val="ListParagraph"/>
        <w:numPr>
          <w:ilvl w:val="0"/>
          <w:numId w:val="1"/>
        </w:numPr>
        <w:ind w:left="0" w:firstLine="567"/>
        <w:jc w:val="both"/>
        <w:rPr>
          <w:noProof/>
          <w:color w:val="000000"/>
          <w:sz w:val="20"/>
          <w:szCs w:val="20"/>
          <w:lang w:val="bg-BG"/>
        </w:rPr>
      </w:pPr>
      <w:r w:rsidRPr="004F571B">
        <w:rPr>
          <w:noProof/>
          <w:color w:val="000000"/>
          <w:sz w:val="20"/>
          <w:szCs w:val="20"/>
          <w:lang w:val="bg-BG"/>
        </w:rPr>
        <w:t>о</w:t>
      </w:r>
      <w:r w:rsidR="00F145D0" w:rsidRPr="004F571B">
        <w:rPr>
          <w:noProof/>
          <w:color w:val="000000"/>
          <w:sz w:val="20"/>
          <w:szCs w:val="20"/>
          <w:lang w:val="bg-BG"/>
        </w:rPr>
        <w:t>пазване територията на страната и другите държави-членки на ЕС от внасяне и разпространение на карантинни вредители по растенията и растителните продукти;</w:t>
      </w:r>
    </w:p>
    <w:p w:rsidR="00F145D0" w:rsidRPr="004F571B" w:rsidRDefault="0099774C" w:rsidP="0099774C">
      <w:pPr>
        <w:pStyle w:val="ListParagraph"/>
        <w:numPr>
          <w:ilvl w:val="0"/>
          <w:numId w:val="1"/>
        </w:numPr>
        <w:ind w:left="0" w:firstLine="567"/>
        <w:jc w:val="both"/>
        <w:rPr>
          <w:noProof/>
          <w:color w:val="000000"/>
          <w:sz w:val="20"/>
          <w:szCs w:val="20"/>
          <w:lang w:val="bg-BG"/>
        </w:rPr>
      </w:pPr>
      <w:r w:rsidRPr="004F571B">
        <w:rPr>
          <w:noProof/>
          <w:color w:val="000000"/>
          <w:sz w:val="20"/>
          <w:szCs w:val="20"/>
          <w:lang w:val="bg-BG"/>
        </w:rPr>
        <w:t>о</w:t>
      </w:r>
      <w:r w:rsidR="00F145D0" w:rsidRPr="004F571B">
        <w:rPr>
          <w:noProof/>
          <w:color w:val="000000"/>
          <w:sz w:val="20"/>
          <w:szCs w:val="20"/>
          <w:lang w:val="bg-BG"/>
        </w:rPr>
        <w:t>пазване на растенията и растителните продукти от икономически важни вредители чрез прилагане на нови системи за наблюдение, диагностика, прогноза и сигнализация и нови растителнозащитни системи (методики, методи, технологии, ръководства) щадящи здравето на човека и околната среда чрез прилагане принципите на Добрата растителнозащитна практика по култури;</w:t>
      </w:r>
    </w:p>
    <w:p w:rsidR="00F145D0" w:rsidRPr="004F571B" w:rsidRDefault="0099774C" w:rsidP="0099774C">
      <w:pPr>
        <w:pStyle w:val="ListParagraph"/>
        <w:numPr>
          <w:ilvl w:val="0"/>
          <w:numId w:val="1"/>
        </w:numPr>
        <w:ind w:left="0" w:firstLine="567"/>
        <w:jc w:val="both"/>
        <w:rPr>
          <w:noProof/>
          <w:color w:val="000000"/>
          <w:sz w:val="20"/>
          <w:szCs w:val="20"/>
          <w:lang w:val="bg-BG"/>
        </w:rPr>
      </w:pPr>
      <w:r w:rsidRPr="004F571B">
        <w:rPr>
          <w:noProof/>
          <w:color w:val="000000"/>
          <w:sz w:val="20"/>
          <w:szCs w:val="20"/>
          <w:lang w:val="bg-BG"/>
        </w:rPr>
        <w:t>о</w:t>
      </w:r>
      <w:r w:rsidR="00F145D0" w:rsidRPr="004F571B">
        <w:rPr>
          <w:noProof/>
          <w:color w:val="000000"/>
          <w:sz w:val="20"/>
          <w:szCs w:val="20"/>
          <w:lang w:val="bg-BG"/>
        </w:rPr>
        <w:t>сигуряване на качествени пресни плодове и зеленчуци чрез ефективен контрол на съответствието на качеството на пресните плодове и зеленчуци със стандартите на Европейския съюз от местно производство, внос, износ, транзит и вътрешнообщностна търговия.</w:t>
      </w:r>
    </w:p>
    <w:p w:rsidR="00F145D0" w:rsidRPr="004F571B" w:rsidRDefault="0099774C" w:rsidP="0099774C">
      <w:pPr>
        <w:pStyle w:val="ListParagraph"/>
        <w:numPr>
          <w:ilvl w:val="0"/>
          <w:numId w:val="1"/>
        </w:numPr>
        <w:ind w:left="0" w:firstLine="567"/>
        <w:jc w:val="both"/>
        <w:rPr>
          <w:noProof/>
          <w:color w:val="000000"/>
          <w:sz w:val="20"/>
          <w:szCs w:val="20"/>
          <w:lang w:val="bg-BG"/>
        </w:rPr>
      </w:pPr>
      <w:r w:rsidRPr="004F571B">
        <w:rPr>
          <w:noProof/>
          <w:color w:val="000000"/>
          <w:sz w:val="20"/>
          <w:szCs w:val="20"/>
          <w:lang w:val="bg-BG"/>
        </w:rPr>
        <w:t>о</w:t>
      </w:r>
      <w:r w:rsidR="00F145D0" w:rsidRPr="004F571B">
        <w:rPr>
          <w:noProof/>
          <w:color w:val="000000"/>
          <w:sz w:val="20"/>
          <w:szCs w:val="20"/>
          <w:lang w:val="bg-BG"/>
        </w:rPr>
        <w:t>съществяване на контрол за спазване на изискванията на стандартите за качество на определени храни от страна на съответните регистрирани бизнес-оператори.</w:t>
      </w:r>
    </w:p>
    <w:p w:rsidR="00F145D0" w:rsidRPr="004F571B" w:rsidRDefault="0099774C" w:rsidP="0099774C">
      <w:pPr>
        <w:pStyle w:val="ListParagraph"/>
        <w:numPr>
          <w:ilvl w:val="0"/>
          <w:numId w:val="1"/>
        </w:numPr>
        <w:ind w:left="0" w:firstLine="567"/>
        <w:jc w:val="both"/>
        <w:rPr>
          <w:noProof/>
          <w:color w:val="000000"/>
          <w:sz w:val="20"/>
          <w:szCs w:val="20"/>
          <w:lang w:val="bg-BG"/>
        </w:rPr>
      </w:pPr>
      <w:r w:rsidRPr="004F571B">
        <w:rPr>
          <w:noProof/>
          <w:color w:val="000000"/>
          <w:sz w:val="20"/>
          <w:szCs w:val="20"/>
          <w:lang w:val="bg-BG"/>
        </w:rPr>
        <w:t>и</w:t>
      </w:r>
      <w:r w:rsidR="00F145D0" w:rsidRPr="004F571B">
        <w:rPr>
          <w:noProof/>
          <w:color w:val="000000"/>
          <w:sz w:val="20"/>
          <w:szCs w:val="20"/>
          <w:lang w:val="bg-BG"/>
        </w:rPr>
        <w:t>зпитване, разрешаване и пререгистрация на ефикасни, съобразно почвено-климатичните условия, максимално безопасни за здравето на хората и животните, щадящи околната среда продукти за растителна защита.</w:t>
      </w:r>
    </w:p>
    <w:p w:rsidR="00F145D0" w:rsidRPr="004F571B" w:rsidRDefault="0099774C" w:rsidP="0099774C">
      <w:pPr>
        <w:pStyle w:val="ListParagraph"/>
        <w:numPr>
          <w:ilvl w:val="0"/>
          <w:numId w:val="1"/>
        </w:numPr>
        <w:ind w:left="0" w:firstLine="567"/>
        <w:jc w:val="both"/>
        <w:rPr>
          <w:noProof/>
          <w:color w:val="000000"/>
          <w:sz w:val="20"/>
          <w:szCs w:val="20"/>
          <w:lang w:val="bg-BG"/>
        </w:rPr>
      </w:pPr>
      <w:r w:rsidRPr="004F571B">
        <w:rPr>
          <w:noProof/>
          <w:color w:val="000000"/>
          <w:sz w:val="20"/>
          <w:szCs w:val="20"/>
          <w:lang w:val="bg-BG"/>
        </w:rPr>
        <w:t>р</w:t>
      </w:r>
      <w:r w:rsidR="00F145D0" w:rsidRPr="004F571B">
        <w:rPr>
          <w:noProof/>
          <w:color w:val="000000"/>
          <w:sz w:val="20"/>
          <w:szCs w:val="20"/>
          <w:lang w:val="bg-BG"/>
        </w:rPr>
        <w:t>азвитие на ефективен животновъден сектор чрез гарантиране здравословния статус на животните и осигуряване на безпроблемна търговия между страните членки на ЕС, както и с трети страни;</w:t>
      </w:r>
    </w:p>
    <w:p w:rsidR="00F145D0" w:rsidRPr="004F571B" w:rsidRDefault="00E37CD3" w:rsidP="0099774C">
      <w:pPr>
        <w:pStyle w:val="ListParagraph"/>
        <w:numPr>
          <w:ilvl w:val="0"/>
          <w:numId w:val="1"/>
        </w:numPr>
        <w:ind w:left="0" w:firstLine="567"/>
        <w:jc w:val="both"/>
        <w:rPr>
          <w:noProof/>
          <w:color w:val="000000"/>
          <w:sz w:val="20"/>
          <w:szCs w:val="20"/>
          <w:lang w:val="bg-BG"/>
        </w:rPr>
      </w:pPr>
      <w:r w:rsidRPr="004F571B">
        <w:rPr>
          <w:noProof/>
          <w:color w:val="000000"/>
          <w:sz w:val="20"/>
          <w:szCs w:val="20"/>
          <w:lang w:val="bg-BG"/>
        </w:rPr>
        <w:t>о</w:t>
      </w:r>
      <w:r w:rsidR="00F145D0" w:rsidRPr="004F571B">
        <w:rPr>
          <w:noProof/>
          <w:color w:val="000000"/>
          <w:sz w:val="20"/>
          <w:szCs w:val="20"/>
          <w:lang w:val="bg-BG"/>
        </w:rPr>
        <w:t>съществяване на ефективен контрол за гарантиране на безопасността на продуктите чрез лабораторни анализи и спазване на изискванията на стандартите за качество на определени храни, произвеждани по национални и утвърдени стандарти;</w:t>
      </w:r>
    </w:p>
    <w:p w:rsidR="00F145D0" w:rsidRPr="004F571B" w:rsidRDefault="00E37CD3" w:rsidP="0099774C">
      <w:pPr>
        <w:pStyle w:val="ListParagraph"/>
        <w:numPr>
          <w:ilvl w:val="0"/>
          <w:numId w:val="1"/>
        </w:numPr>
        <w:ind w:left="0" w:firstLine="567"/>
        <w:jc w:val="both"/>
        <w:rPr>
          <w:noProof/>
          <w:color w:val="000000"/>
          <w:sz w:val="20"/>
          <w:szCs w:val="20"/>
          <w:lang w:val="bg-BG"/>
        </w:rPr>
      </w:pPr>
      <w:r w:rsidRPr="004F571B">
        <w:rPr>
          <w:noProof/>
          <w:color w:val="000000"/>
          <w:sz w:val="20"/>
          <w:szCs w:val="20"/>
          <w:lang w:val="bg-BG"/>
        </w:rPr>
        <w:t>о</w:t>
      </w:r>
      <w:r w:rsidR="00F145D0" w:rsidRPr="004F571B">
        <w:rPr>
          <w:noProof/>
          <w:color w:val="000000"/>
          <w:sz w:val="20"/>
          <w:szCs w:val="20"/>
          <w:lang w:val="bg-BG"/>
        </w:rPr>
        <w:t>съществяване на контрол за спазване на изискванията за пускането на пазара и изхранването на животните с безопасни и качествени фуражи;</w:t>
      </w:r>
    </w:p>
    <w:p w:rsidR="00F145D0" w:rsidRPr="004F571B" w:rsidRDefault="00E37CD3" w:rsidP="0099774C">
      <w:pPr>
        <w:pStyle w:val="ListParagraph"/>
        <w:numPr>
          <w:ilvl w:val="0"/>
          <w:numId w:val="1"/>
        </w:numPr>
        <w:ind w:left="0" w:firstLine="567"/>
        <w:jc w:val="both"/>
        <w:rPr>
          <w:noProof/>
          <w:color w:val="000000"/>
          <w:sz w:val="20"/>
          <w:szCs w:val="20"/>
          <w:lang w:val="bg-BG"/>
        </w:rPr>
      </w:pPr>
      <w:r w:rsidRPr="004F571B">
        <w:rPr>
          <w:noProof/>
          <w:color w:val="000000"/>
          <w:sz w:val="20"/>
          <w:szCs w:val="20"/>
          <w:lang w:val="bg-BG"/>
        </w:rPr>
        <w:t>п</w:t>
      </w:r>
      <w:r w:rsidR="00F145D0" w:rsidRPr="004F571B">
        <w:rPr>
          <w:noProof/>
          <w:color w:val="000000"/>
          <w:sz w:val="20"/>
          <w:szCs w:val="20"/>
          <w:lang w:val="bg-BG"/>
        </w:rPr>
        <w:t>остигане на висока степен на защита на здравето на хората, здравето на животните и околната среда посредством упражняване на ефективен контрол на всички етапи от производство, преработка, съхранение, внос, транспортиране, разпространение, включително хранене на животни.</w:t>
      </w:r>
    </w:p>
    <w:p w:rsidR="00F145D0" w:rsidRPr="004F571B" w:rsidRDefault="00E37CD3" w:rsidP="0099774C">
      <w:pPr>
        <w:pStyle w:val="ListParagraph"/>
        <w:numPr>
          <w:ilvl w:val="0"/>
          <w:numId w:val="1"/>
        </w:numPr>
        <w:ind w:left="0" w:firstLine="567"/>
        <w:jc w:val="both"/>
        <w:rPr>
          <w:noProof/>
          <w:color w:val="000000"/>
          <w:sz w:val="20"/>
          <w:szCs w:val="20"/>
          <w:lang w:val="bg-BG"/>
        </w:rPr>
      </w:pPr>
      <w:r w:rsidRPr="004F571B">
        <w:rPr>
          <w:noProof/>
          <w:color w:val="000000"/>
          <w:sz w:val="20"/>
          <w:szCs w:val="20"/>
          <w:lang w:val="bg-BG"/>
        </w:rPr>
        <w:t>п</w:t>
      </w:r>
      <w:r w:rsidR="00F145D0" w:rsidRPr="004F571B">
        <w:rPr>
          <w:noProof/>
          <w:color w:val="000000"/>
          <w:sz w:val="20"/>
          <w:szCs w:val="20"/>
          <w:lang w:val="bg-BG"/>
        </w:rPr>
        <w:t>остигане на ефективно прилагане и изпълнение на европейското и националното законодателство по фуражите и ефективно функциониране на системата за контрол на фуражи в Република България;</w:t>
      </w:r>
    </w:p>
    <w:p w:rsidR="00F145D0" w:rsidRPr="004F571B" w:rsidRDefault="00E37CD3" w:rsidP="0099774C">
      <w:pPr>
        <w:pStyle w:val="ListParagraph"/>
        <w:numPr>
          <w:ilvl w:val="0"/>
          <w:numId w:val="1"/>
        </w:numPr>
        <w:ind w:left="0" w:firstLine="567"/>
        <w:jc w:val="both"/>
        <w:rPr>
          <w:noProof/>
          <w:color w:val="000000"/>
          <w:sz w:val="20"/>
          <w:szCs w:val="20"/>
          <w:lang w:val="bg-BG"/>
        </w:rPr>
      </w:pPr>
      <w:r w:rsidRPr="004F571B">
        <w:rPr>
          <w:noProof/>
          <w:color w:val="000000"/>
          <w:sz w:val="20"/>
          <w:szCs w:val="20"/>
          <w:lang w:val="bg-BG"/>
        </w:rPr>
        <w:t>о</w:t>
      </w:r>
      <w:r w:rsidR="00F145D0" w:rsidRPr="004F571B">
        <w:rPr>
          <w:noProof/>
          <w:color w:val="000000"/>
          <w:sz w:val="20"/>
          <w:szCs w:val="20"/>
          <w:lang w:val="bg-BG"/>
        </w:rPr>
        <w:t>пазване здравето на животните за безпроблемно движение на същите и на продукти и суровини добити от тях между държавите членки и безпроблемен износ за трети страни</w:t>
      </w:r>
      <w:r w:rsidR="00BE0EFC" w:rsidRPr="004F571B">
        <w:rPr>
          <w:noProof/>
          <w:color w:val="000000"/>
          <w:sz w:val="20"/>
          <w:szCs w:val="20"/>
          <w:lang w:val="bg-BG"/>
        </w:rPr>
        <w:t>. П</w:t>
      </w:r>
      <w:r w:rsidR="00F145D0" w:rsidRPr="004F571B">
        <w:rPr>
          <w:noProof/>
          <w:color w:val="000000"/>
          <w:sz w:val="20"/>
          <w:szCs w:val="20"/>
          <w:lang w:val="bg-BG"/>
        </w:rPr>
        <w:t>редпазване на населението от възникване на зоонози посредством упражняване на ефективен контрол на всички етапи от регистрацията, отглеждането, придвижването, транспортирането, здравето и профилактиката на животните в Република България. Постигане на ефективно прилагане и изпълнение на европейското и националното законодателство във връзка със здравеопазването и хуманното отношение към животните и ефективност на системата за контрол.</w:t>
      </w:r>
    </w:p>
    <w:p w:rsidR="000F2E4D" w:rsidRPr="004F571B" w:rsidRDefault="00E37CD3" w:rsidP="0099774C">
      <w:pPr>
        <w:pStyle w:val="ListParagraph"/>
        <w:numPr>
          <w:ilvl w:val="0"/>
          <w:numId w:val="1"/>
        </w:numPr>
        <w:ind w:left="0" w:firstLine="567"/>
        <w:jc w:val="both"/>
        <w:rPr>
          <w:noProof/>
          <w:color w:val="000000"/>
          <w:sz w:val="20"/>
          <w:szCs w:val="20"/>
          <w:lang w:val="bg-BG"/>
        </w:rPr>
      </w:pPr>
      <w:r w:rsidRPr="004F571B">
        <w:rPr>
          <w:noProof/>
          <w:color w:val="000000"/>
          <w:sz w:val="20"/>
          <w:szCs w:val="20"/>
          <w:lang w:val="bg-BG"/>
        </w:rPr>
        <w:t>е</w:t>
      </w:r>
      <w:r w:rsidR="00F145D0" w:rsidRPr="004F571B">
        <w:rPr>
          <w:noProof/>
          <w:color w:val="000000"/>
          <w:sz w:val="20"/>
          <w:szCs w:val="20"/>
          <w:lang w:val="bg-BG"/>
        </w:rPr>
        <w:t>фективен контрол върху безопасността на храните от животински и неживотински произход.</w:t>
      </w:r>
      <w:r w:rsidR="00BE0EFC" w:rsidRPr="004F571B">
        <w:rPr>
          <w:noProof/>
          <w:color w:val="000000"/>
          <w:sz w:val="20"/>
          <w:szCs w:val="20"/>
          <w:lang w:val="bg-BG"/>
        </w:rPr>
        <w:t xml:space="preserve"> </w:t>
      </w:r>
    </w:p>
    <w:p w:rsidR="00553C7C" w:rsidRPr="004F571B" w:rsidRDefault="00553C7C" w:rsidP="00F145D0">
      <w:pPr>
        <w:ind w:firstLine="567"/>
        <w:jc w:val="both"/>
        <w:rPr>
          <w:b/>
          <w:i/>
          <w:noProof/>
          <w:sz w:val="20"/>
          <w:szCs w:val="20"/>
          <w:u w:val="single"/>
        </w:rPr>
      </w:pPr>
    </w:p>
    <w:p w:rsidR="00BD1CC7" w:rsidRPr="004F571B" w:rsidRDefault="004266C2" w:rsidP="000769B3">
      <w:pPr>
        <w:spacing w:before="120" w:after="120"/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Целеви стойности по показателите за изпълнение</w:t>
      </w:r>
    </w:p>
    <w:p w:rsidR="003C1C56" w:rsidRPr="004F571B" w:rsidRDefault="003C1C56" w:rsidP="000769B3">
      <w:pPr>
        <w:spacing w:before="120" w:after="120"/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tbl>
      <w:tblPr>
        <w:tblW w:w="8660" w:type="dxa"/>
        <w:jc w:val="center"/>
        <w:tblLook w:val="04A0" w:firstRow="1" w:lastRow="0" w:firstColumn="1" w:lastColumn="0" w:noHBand="0" w:noVBand="1"/>
      </w:tblPr>
      <w:tblGrid>
        <w:gridCol w:w="516"/>
        <w:gridCol w:w="3812"/>
        <w:gridCol w:w="1345"/>
        <w:gridCol w:w="1035"/>
        <w:gridCol w:w="1107"/>
        <w:gridCol w:w="1070"/>
      </w:tblGrid>
      <w:tr w:rsidR="003C1C56" w:rsidRPr="004F571B" w:rsidTr="003C1C56">
        <w:trPr>
          <w:trHeight w:val="510"/>
          <w:jc w:val="center"/>
        </w:trPr>
        <w:tc>
          <w:tcPr>
            <w:tcW w:w="4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C1C56" w:rsidRPr="004F571B" w:rsidRDefault="003C1C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ПОКАЗАТЕЛИТЕ ЗА ИЗПЪЛНЕНИЕ</w:t>
            </w:r>
          </w:p>
        </w:tc>
        <w:tc>
          <w:tcPr>
            <w:tcW w:w="455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Целева стойност</w:t>
            </w:r>
          </w:p>
        </w:tc>
      </w:tr>
      <w:tr w:rsidR="003C1C56" w:rsidRPr="004F571B" w:rsidTr="00134CF4">
        <w:trPr>
          <w:trHeight w:val="635"/>
          <w:jc w:val="center"/>
        </w:trPr>
        <w:tc>
          <w:tcPr>
            <w:tcW w:w="4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C1C56" w:rsidRPr="004F571B" w:rsidRDefault="003C1C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Бюджетна програма - 2200.01.11 - "Безопасност по хранителната верига"</w:t>
            </w:r>
          </w:p>
        </w:tc>
        <w:tc>
          <w:tcPr>
            <w:tcW w:w="45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C56" w:rsidRPr="004F571B" w:rsidRDefault="003C1C5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34CF4" w:rsidRPr="004F571B" w:rsidTr="00134CF4">
        <w:trPr>
          <w:trHeight w:val="545"/>
          <w:jc w:val="center"/>
        </w:trPr>
        <w:tc>
          <w:tcPr>
            <w:tcW w:w="4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6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C1C56" w:rsidRPr="004F571B" w:rsidRDefault="003C1C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Показатели за изпълнение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C1C56" w:rsidRPr="004F571B" w:rsidRDefault="003C1C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Мерна единица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C1C56" w:rsidRPr="004F571B" w:rsidRDefault="003C1C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Проект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C1C56" w:rsidRPr="004F571B" w:rsidRDefault="003C1C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 xml:space="preserve">Прогноза  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C1C56" w:rsidRPr="004F571B" w:rsidRDefault="003C1C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 xml:space="preserve">Прогноза  </w:t>
            </w:r>
          </w:p>
        </w:tc>
      </w:tr>
      <w:tr w:rsidR="003C1C56" w:rsidRPr="004F571B" w:rsidTr="00134CF4">
        <w:trPr>
          <w:trHeight w:val="70"/>
          <w:jc w:val="center"/>
        </w:trPr>
        <w:tc>
          <w:tcPr>
            <w:tcW w:w="4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C56" w:rsidRPr="004F571B" w:rsidRDefault="003C1C5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C56" w:rsidRPr="004F571B" w:rsidRDefault="003C1C5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C56" w:rsidRPr="004F571B" w:rsidRDefault="003C1C5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C1C56" w:rsidRPr="004F571B" w:rsidRDefault="003C1C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2026 г.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C1C56" w:rsidRPr="004F571B" w:rsidRDefault="003C1C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2027 г.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C1C56" w:rsidRPr="004F571B" w:rsidRDefault="003C1C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2028 г.</w:t>
            </w:r>
          </w:p>
        </w:tc>
      </w:tr>
      <w:tr w:rsidR="003C1C56" w:rsidRPr="004F571B" w:rsidTr="00134CF4">
        <w:trPr>
          <w:trHeight w:val="1875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Разработване на стратегии, програми, проекти  в областта на здравеопазването на животните, безопасност на храните и фуражите, здравето на растенията и растителния репродуктивен материал, ветеринарномедицински продукти, ГМО, граничен контрол и намаляване загубите на храни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14</w:t>
            </w:r>
          </w:p>
        </w:tc>
      </w:tr>
      <w:tr w:rsidR="003C1C56" w:rsidRPr="004F571B" w:rsidTr="003C1C56">
        <w:trPr>
          <w:trHeight w:val="579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Извършване на  одит и верификация на официалния контрол.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</w:t>
            </w:r>
          </w:p>
        </w:tc>
      </w:tr>
      <w:tr w:rsidR="003C1C56" w:rsidRPr="004F571B" w:rsidTr="00134CF4">
        <w:trPr>
          <w:trHeight w:val="2251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Проверки по жалби и сигнали, съгласно обхвата на дейност на дирекция ПАВ; проверки с цел мониторинг на всички компетентни органи в системата на МЗХ за съответствие и спазване на разпоредбите за контрол в специалните закони в сектор "Земеделие" и "Рибарство" и други проверки от компетентността на дирекцията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</w:t>
            </w:r>
          </w:p>
        </w:tc>
      </w:tr>
      <w:tr w:rsidR="003C1C56" w:rsidRPr="004F571B" w:rsidTr="003C1C56">
        <w:trPr>
          <w:trHeight w:val="1118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Поддържане на ефективно функциониране на Мрежата за предупреждение и сътрудничество (ACN) на национално ниво чрез извършване на одит на звената за контакт по Мрежата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Брой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0</w:t>
            </w:r>
          </w:p>
        </w:tc>
      </w:tr>
      <w:tr w:rsidR="003C1C56" w:rsidRPr="004F571B" w:rsidTr="003C1C56">
        <w:trPr>
          <w:trHeight w:val="1532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Поддържане на ефективно функциониране на Мрежата за предупреждение и сътрудничество (ACN) на национално ниво чрез организиране на обучения от националното звено за контакт по Мрежата.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хил евро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33 234,0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35 790,4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35 790,4</w:t>
            </w:r>
          </w:p>
        </w:tc>
      </w:tr>
      <w:tr w:rsidR="003C1C56" w:rsidRPr="004F571B" w:rsidTr="003C1C56">
        <w:trPr>
          <w:trHeight w:val="1114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Участие в национални и международни семинари, курсове и обучения, конференции за  обмен на опит с международни организации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33</w:t>
            </w:r>
          </w:p>
        </w:tc>
      </w:tr>
      <w:tr w:rsidR="003C1C56" w:rsidRPr="004F571B" w:rsidTr="003C1C56">
        <w:trPr>
          <w:trHeight w:val="1272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Организиране и участие в кръгли маси, информационни кампании, работни срещи и дискусии с браншови организации и други заинтересовани структури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25</w:t>
            </w:r>
          </w:p>
        </w:tc>
      </w:tr>
      <w:tr w:rsidR="003C1C56" w:rsidRPr="004F571B" w:rsidTr="003C1C56">
        <w:trPr>
          <w:trHeight w:val="566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Организиране и провеждане на семинари   в страната.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13</w:t>
            </w:r>
          </w:p>
        </w:tc>
      </w:tr>
      <w:tr w:rsidR="003C1C56" w:rsidRPr="004F571B" w:rsidTr="003C1C56">
        <w:trPr>
          <w:trHeight w:val="703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Организиране и участие в работни срещи и заседания на национално ниво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35</w:t>
            </w:r>
          </w:p>
        </w:tc>
      </w:tr>
      <w:tr w:rsidR="003C1C56" w:rsidRPr="004F571B" w:rsidTr="003C1C56">
        <w:trPr>
          <w:trHeight w:val="1110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Изготвяне на становища,  позиции, проекти на нормативни актове и по изменение и допълнение на съществуващи  нормативни актове.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63</w:t>
            </w:r>
          </w:p>
        </w:tc>
      </w:tr>
      <w:tr w:rsidR="003C1C56" w:rsidRPr="004F571B" w:rsidTr="003C1C56">
        <w:trPr>
          <w:trHeight w:val="843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Участие в работни групи, технически срещи, постоянни комитети към ЕК, Съвета и др. международни организации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</w:tr>
      <w:tr w:rsidR="003C1C56" w:rsidRPr="004F571B" w:rsidTr="003C1C56">
        <w:trPr>
          <w:trHeight w:val="2110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Изготвяне и отпечатване на информационни материали, свързани с безопасността и качеството на храните, фуражите, ГМО, здраве на растенията, здравеопазване на животните, ветеринарномедицински продукти и  Мрежата за предупреждение и сътрудничество (ACN)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</w:t>
            </w:r>
          </w:p>
        </w:tc>
      </w:tr>
      <w:tr w:rsidR="003C1C56" w:rsidRPr="004F571B" w:rsidTr="003C1C56">
        <w:trPr>
          <w:trHeight w:val="1571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Укрепване на националния орган по Кодекс алиментариус и насърчаване ефективното участие на страната ни в срещите на Кодекс алиментариус и свързаните с него международни организации.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3C1C56" w:rsidRPr="004F571B" w:rsidTr="003C1C56">
        <w:trPr>
          <w:trHeight w:val="1821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Провеждане на национални процедури за одобрение  на подадени заявления-спецификации за защитени географски означения и храни с традиционно специфичен характер, както и  за одобрение  и упражняване на надзор върху дейността  на контролиращи лица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3C1C56" w:rsidRPr="004F571B" w:rsidTr="003C1C56">
        <w:trPr>
          <w:trHeight w:val="1549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Изграждане и поддържане на регистър на производителите на земеделски продукти и храни със защитени географски означения, на храни с традиционно специфичен характер и на контролиращи лица.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регистри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28</w:t>
            </w:r>
          </w:p>
        </w:tc>
      </w:tr>
      <w:tr w:rsidR="003C1C56" w:rsidRPr="004F571B" w:rsidTr="003C1C56">
        <w:trPr>
          <w:trHeight w:val="1132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Извършени проверки на място в животновъдните обекти за установяване на съответствие на дейността им с действащото законодателство.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3C1C56" w:rsidRPr="004F571B" w:rsidTr="003C1C56">
        <w:trPr>
          <w:trHeight w:val="695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Мониторинг на протоколи за изпитване на суровото мляко по официален конторл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3C1C56" w:rsidRPr="004F571B" w:rsidTr="003C1C56">
        <w:trPr>
          <w:trHeight w:val="1275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органзирани срещи на Консултативния съвет по ветеринарномедицинска дейност към министъра на земеделието, храните и горите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</w:tr>
      <w:tr w:rsidR="003C1C56" w:rsidRPr="004F571B" w:rsidTr="003C1C56">
        <w:trPr>
          <w:trHeight w:val="1140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проверки на обектите за съхранение и обезвреждане на странични животински продукти и продукти, получени от тях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</w:tr>
      <w:tr w:rsidR="003C1C56" w:rsidRPr="004F571B" w:rsidTr="003C1C56">
        <w:trPr>
          <w:trHeight w:val="967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поддържан и актуализиран публичен регистър по чл. 11е от Закона за животновъдството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</w:tr>
      <w:tr w:rsidR="003C1C56" w:rsidRPr="004F571B" w:rsidTr="003C1C56">
        <w:trPr>
          <w:trHeight w:val="1122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извършени проверки по мониторинг върху дейността на независимите акредитирани лаборатории относно изследването на сурово мляко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</w:tr>
      <w:tr w:rsidR="003C1C56" w:rsidRPr="004F571B" w:rsidTr="003C1C56">
        <w:trPr>
          <w:trHeight w:val="1245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Извършени проверки на място във ферми за производство на сурово мляко съвместно с органите на Българската агенция по безопасност на храните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3C1C56" w:rsidRPr="004F571B" w:rsidTr="003C1C56">
        <w:trPr>
          <w:trHeight w:val="1543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Разработени и/или съгласувани проекти на нормативни актове, свързани с качеството на сурово мляко, хуманното отношение към животните и обезвреждане на странични животински продукти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3C1C56" w:rsidRPr="004F571B" w:rsidTr="003C1C56">
        <w:trPr>
          <w:trHeight w:val="1705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участия в осъществяване на съвместната дейност със Световната организация за здравеопазване на животните и с други международни организации, свързани с хуманното отношение към животните и страничните животински продукти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</w:t>
            </w:r>
          </w:p>
        </w:tc>
      </w:tr>
      <w:tr w:rsidR="003C1C56" w:rsidRPr="004F571B" w:rsidTr="003C1C56">
        <w:trPr>
          <w:trHeight w:val="1828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Методически подпомага структурите на Министерството и координира дейностите му с други ведомства и организации, имащи отношение към хуманното отношение към животните и обезвреждане на странични животински продукти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3C1C56" w:rsidRPr="004F571B" w:rsidTr="003C1C56">
        <w:trPr>
          <w:trHeight w:val="1686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Мерки против влагането на медикаментозни премикси, без да са спазени изискванията на Регламент (ЕС) 2019/4 относно производството, пускането на пазара и употребата на медикаментозни фуражи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проверки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</w:t>
            </w:r>
          </w:p>
        </w:tc>
      </w:tr>
      <w:tr w:rsidR="003C1C56" w:rsidRPr="004F571B" w:rsidTr="003C1C56">
        <w:trPr>
          <w:trHeight w:val="986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Мерки против попадане на неразрешени за влагане във фуражите преработени животински продукти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проби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250</w:t>
            </w:r>
          </w:p>
        </w:tc>
      </w:tr>
      <w:tr w:rsidR="003C1C56" w:rsidRPr="004F571B" w:rsidTr="003C1C56">
        <w:trPr>
          <w:trHeight w:val="1837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Мерки за предотвратяване на кръстосано замърсяване, вследствие от неправилното почистване на линиите за производство на комбинирани фуражи, в които се влагат преработени животински протеини или се добавят медикаментозни премикс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проби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40</w:t>
            </w:r>
          </w:p>
        </w:tc>
      </w:tr>
      <w:tr w:rsidR="003C1C56" w:rsidRPr="004F571B" w:rsidTr="003C1C56">
        <w:trPr>
          <w:trHeight w:val="1126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Извършване на проверки по отношение на производството, продажбата, съхранението и употребата на ВЛП и фуражи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 обхванти региони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3C1C56" w:rsidRPr="004F571B" w:rsidTr="003C1C56">
        <w:trPr>
          <w:trHeight w:val="2830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Осигуряване и поддържане на гладкото функциониране на утвърдените информационни системи на Европейския съюз - системата за проследяване на търговията с животни, суровини, продукти и храни от животински произход (TRACES), Системата за бързо предупреждение за храни и фуражи (RASFF) и Системата за административна помощ и сътрудничество;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3C1C56" w:rsidRPr="004F571B" w:rsidTr="003C1C56">
        <w:trPr>
          <w:trHeight w:val="765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lastRenderedPageBreak/>
              <w:t>31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Организиране и контрол на дезинфекцията на влизащите в страната транспортни средства;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3C1C56" w:rsidRPr="004F571B" w:rsidTr="003C1C56">
        <w:trPr>
          <w:trHeight w:val="255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Проверка на производители на ВЛП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40</w:t>
            </w:r>
          </w:p>
        </w:tc>
      </w:tr>
      <w:tr w:rsidR="003C1C56" w:rsidRPr="004F571B" w:rsidTr="003C1C56">
        <w:trPr>
          <w:trHeight w:val="510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Проверка на обекти за търговия на едро и дребно с ВЛП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3C1C56" w:rsidRPr="004F571B" w:rsidTr="003C1C56">
        <w:trPr>
          <w:trHeight w:val="510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Контрол на качеството на ВЛП в търговската мрежа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проби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15</w:t>
            </w:r>
          </w:p>
        </w:tc>
      </w:tr>
      <w:tr w:rsidR="003C1C56" w:rsidRPr="004F571B" w:rsidTr="003C1C56">
        <w:trPr>
          <w:trHeight w:val="765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Извършване на анализи по ПВКО, внос, износ, вътрешно-фирмена информация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3C1C56" w:rsidRPr="004F571B" w:rsidTr="003C1C56">
        <w:trPr>
          <w:trHeight w:val="1312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Изготвяне на критерии за оценка на риска и контрол относно прилагането им в обектите за производство и търговия с храни и материали и предмети, предназначени за контакт с храни  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3C1C56" w:rsidRPr="004F571B" w:rsidTr="003C1C56">
        <w:trPr>
          <w:trHeight w:val="1685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Изготвя и поддържа регистри и списъци във връзка с  изискванията на действащото законодателство в областта на безопасността и качеството на храните и  материалите и предметите, предназначени за контакт с храни  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3C1C56" w:rsidRPr="004F571B" w:rsidTr="003C1C56">
        <w:trPr>
          <w:trHeight w:val="1695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Участие  в разработка на норм. актове и правила,  участие в работни групи и постоянни комитети към ЕК, касаещи прилагане и изменение на европейското законодателство,  изготвяне  на проекти на нови нормативни актове на ЕС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3C1C56" w:rsidRPr="004F571B" w:rsidTr="003C1C56">
        <w:trPr>
          <w:trHeight w:val="765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Организиране и провеждане на междулабораторни ринг тествания на лабораториите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%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3C1C56" w:rsidRPr="004F571B" w:rsidTr="003C1C56">
        <w:trPr>
          <w:trHeight w:val="1530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Координиране на обученията на служителите от БАБХ за професионално и служебно развитие, организирани от БАБХ и други национални и международни институции и организации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440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440</w:t>
            </w:r>
          </w:p>
        </w:tc>
      </w:tr>
      <w:tr w:rsidR="003C1C56" w:rsidRPr="004F571B" w:rsidTr="003C1C56">
        <w:trPr>
          <w:trHeight w:val="2040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Издаване на удостоверения, свързани с придобита професионална квалификация на територията на Р България и удостоверения за признаване на професионална квалификация на регистрирана професия "ветеринарен лекар"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 ефективност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3C1C56" w:rsidRPr="004F571B" w:rsidTr="003C1C56">
        <w:trPr>
          <w:trHeight w:val="255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Обучение докторанти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</w:t>
            </w:r>
          </w:p>
        </w:tc>
      </w:tr>
      <w:tr w:rsidR="003C1C56" w:rsidRPr="004F571B" w:rsidTr="003C1C56">
        <w:trPr>
          <w:trHeight w:val="510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Изпълнение на научноизследователски задачи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11</w:t>
            </w:r>
          </w:p>
        </w:tc>
      </w:tr>
      <w:tr w:rsidR="003C1C56" w:rsidRPr="004F571B" w:rsidTr="003C1C56">
        <w:trPr>
          <w:trHeight w:val="510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Проверки на оператори от фуражния сектор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3 703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3 703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3 703</w:t>
            </w:r>
          </w:p>
        </w:tc>
      </w:tr>
      <w:tr w:rsidR="003C1C56" w:rsidRPr="004F571B" w:rsidTr="003C1C56">
        <w:trPr>
          <w:trHeight w:val="510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Анализи на фуражи за хранителен състав и макроелементи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598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598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598</w:t>
            </w:r>
          </w:p>
        </w:tc>
      </w:tr>
      <w:tr w:rsidR="003C1C56" w:rsidRPr="004F571B" w:rsidTr="003C1C56">
        <w:trPr>
          <w:trHeight w:val="765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Анализи на фуражи за количествено определяне на фуражни добавки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465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465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465</w:t>
            </w:r>
          </w:p>
        </w:tc>
      </w:tr>
      <w:tr w:rsidR="003C1C56" w:rsidRPr="004F571B" w:rsidTr="003C1C56">
        <w:trPr>
          <w:trHeight w:val="1020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lastRenderedPageBreak/>
              <w:t>47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Анализи на фуражи за съдържание на нежелани вещества (тежки метали, пестициди, диоксини, микотоксини Ambrosia spp);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1 390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1 390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1 390</w:t>
            </w:r>
          </w:p>
        </w:tc>
      </w:tr>
      <w:tr w:rsidR="003C1C56" w:rsidRPr="004F571B" w:rsidTr="003C1C56">
        <w:trPr>
          <w:trHeight w:val="510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Анализ за съдържание на ГМ фуражи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26</w:t>
            </w:r>
          </w:p>
        </w:tc>
      </w:tr>
      <w:tr w:rsidR="003C1C56" w:rsidRPr="004F571B" w:rsidTr="003C1C56">
        <w:trPr>
          <w:trHeight w:val="765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Проби взети за изпитване (микробиологично) от фуражи, с цел официален контрол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218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218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218</w:t>
            </w:r>
          </w:p>
        </w:tc>
      </w:tr>
      <w:tr w:rsidR="003C1C56" w:rsidRPr="004F571B" w:rsidTr="003C1C56">
        <w:trPr>
          <w:trHeight w:val="1530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Регистрирани производители, фитосанитарни инспекции, лабораторни експертизи, издадени фитосанитарни сертификати и растителни  паспорти-местно производство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45 500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45 000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45 000</w:t>
            </w:r>
          </w:p>
        </w:tc>
      </w:tr>
      <w:tr w:rsidR="003C1C56" w:rsidRPr="004F571B" w:rsidTr="003C1C56">
        <w:trPr>
          <w:trHeight w:val="1020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Проверени партиди на ГКПП и ВМБ, лабораторни експертизи при внос, издадени фитосанитарни /растителни/ паспорти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60 000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60 000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65 000</w:t>
            </w:r>
          </w:p>
        </w:tc>
      </w:tr>
      <w:tr w:rsidR="003C1C56" w:rsidRPr="004F571B" w:rsidTr="003C1C56">
        <w:trPr>
          <w:trHeight w:val="1530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Издадени бюлетини, инспекции на земеделски производители, обучения на земеделски производители. програми на МЗХ,  финансирани от ЕС / борба с доматен молец / 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12 575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12 575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12 575</w:t>
            </w:r>
          </w:p>
        </w:tc>
      </w:tr>
      <w:tr w:rsidR="003C1C56" w:rsidRPr="004F571B" w:rsidTr="003C1C56">
        <w:trPr>
          <w:trHeight w:val="1275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проверки за съответствие на пресни плодове и зеленчуци, издадени сертификати за съответствие при внос, износ, за промишлена  преработка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20 000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20 000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20 000</w:t>
            </w:r>
          </w:p>
        </w:tc>
      </w:tr>
      <w:tr w:rsidR="003C1C56" w:rsidRPr="004F571B" w:rsidTr="003C1C56">
        <w:trPr>
          <w:trHeight w:val="1530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Изпитани ПРЗ за ефективност, одобрени бази за БИ, изпитани ПРЗ за остатъчни количества, изпитани торове и подобрители на почвата, инспекции на бази за БИ, внос на мостри за БИ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200</w:t>
            </w:r>
          </w:p>
        </w:tc>
      </w:tr>
      <w:tr w:rsidR="003C1C56" w:rsidRPr="004F571B" w:rsidTr="003C1C56">
        <w:trPr>
          <w:trHeight w:val="510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Проведени изпитвания за нуждите на официалния контрол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3C1C56" w:rsidRPr="004F571B" w:rsidTr="003C1C56">
        <w:trPr>
          <w:trHeight w:val="510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Изследвани проби от торове и прз с цел официален контрол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3C1C56" w:rsidRPr="004F571B" w:rsidTr="003C1C56">
        <w:trPr>
          <w:trHeight w:val="510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Проверка на ветеринарни лечебни заведения и зоомагазини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1 200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1 200</w:t>
            </w:r>
          </w:p>
        </w:tc>
      </w:tr>
      <w:tr w:rsidR="003C1C56" w:rsidRPr="004F571B" w:rsidTr="003C1C56">
        <w:trPr>
          <w:trHeight w:val="1275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Разработване,организиране,координиране и изпълнение на Национална мониторингова програма за контрол на остатъци от ветеринарни лекарствени продукти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3C1C56" w:rsidRPr="004F571B" w:rsidTr="003C1C56">
        <w:trPr>
          <w:trHeight w:val="1275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Изготвяне и координиране  на Програма за мониторинг и докладване на антимикробиалната  резистентност на зоонозни и коменсални бактерии в РБ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3C1C56" w:rsidRPr="004F571B" w:rsidTr="003C1C56">
        <w:trPr>
          <w:trHeight w:val="1072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Изготвяне, координиране и отчитане на Програма за химични замърсители, добавки, МПКХ и храни обработени с йонизиращи лъчения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3C1C56" w:rsidRPr="004F571B" w:rsidTr="003C1C56">
        <w:trPr>
          <w:trHeight w:val="765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lastRenderedPageBreak/>
              <w:t>61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Изпълнение на контролната програма  за  замърсители в храни и суровини от растителен произход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394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500</w:t>
            </w:r>
          </w:p>
        </w:tc>
      </w:tr>
      <w:tr w:rsidR="003C1C56" w:rsidRPr="004F571B" w:rsidTr="003C1C56">
        <w:trPr>
          <w:trHeight w:val="765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Изготвяне  и организиране и отчитане на Програма за ГМО храни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3C1C56" w:rsidRPr="004F571B" w:rsidTr="003C1C56">
        <w:trPr>
          <w:trHeight w:val="976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Изговяне, организиране и отчитане на Национална програма за контрол на остатъци от пестициди в и върху храни от растителен и животински произход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3C1C56" w:rsidRPr="004F571B" w:rsidTr="003C1C56">
        <w:trPr>
          <w:trHeight w:val="1020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Изпълнение на националната контролна програма  за остатъци от пестициди в храни и суровини от растителен произход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362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450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450</w:t>
            </w:r>
          </w:p>
        </w:tc>
      </w:tr>
      <w:tr w:rsidR="003C1C56" w:rsidRPr="004F571B" w:rsidTr="003C1C56">
        <w:trPr>
          <w:trHeight w:val="1020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Изпълнение на дейности като Национални Референтни Лаборатории (НРЛ) за пестициди, микотоксини и тежки метали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3C1C56" w:rsidRPr="004F571B" w:rsidTr="003C1C56">
        <w:trPr>
          <w:trHeight w:val="933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Изготвяне, организиране и отчитане на Програма за продукти произведени по браншови и национални стандарти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3C1C56" w:rsidRPr="004F571B" w:rsidTr="003C1C56">
        <w:trPr>
          <w:trHeight w:val="2109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56" w:rsidRPr="004F571B" w:rsidRDefault="003C1C5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Издадени Удостоверения на лица, които извършват търговия с продукти за растителна защита (ПРЗ); Удостоверения на лица, които преопаковат ПРЗ; лица вписани в регистъра по чл. 6, ал. 1, т. 9 от ЗЗР, които да извършват специализирани растителнозащитни дейности; инспекции на обектите, в които се извършват тези дейности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1000</w:t>
            </w:r>
          </w:p>
        </w:tc>
      </w:tr>
      <w:tr w:rsidR="003C1C56" w:rsidRPr="004F571B" w:rsidTr="003C1C56">
        <w:trPr>
          <w:trHeight w:val="1275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1C56" w:rsidRPr="004F571B" w:rsidRDefault="003C1C5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Регистрирани торове и подобрителни на почвата, издадени разрешения за оползотворяване на утайки, инспекции на пускането на пазара и употребата на торове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1000</w:t>
            </w:r>
          </w:p>
        </w:tc>
      </w:tr>
      <w:tr w:rsidR="003C1C56" w:rsidRPr="004F571B" w:rsidTr="003C1C56">
        <w:trPr>
          <w:trHeight w:val="1108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Издаване на разрешение за пускане на пазара и употреба на ПРЗ, подновяване на разрешението на ПРЗ, удължаване срока на разрешението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200</w:t>
            </w:r>
          </w:p>
        </w:tc>
      </w:tr>
      <w:tr w:rsidR="003C1C56" w:rsidRPr="004F571B" w:rsidTr="003C1C56">
        <w:trPr>
          <w:trHeight w:val="765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Контрол върху изпълнението на НППНКЛБЖ и  програмите за надзор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 обхванати региони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3C1C56" w:rsidRPr="004F571B" w:rsidTr="003C1C56">
        <w:trPr>
          <w:trHeight w:val="765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Контрол върху регистрацията на животновъдните обекти и индентификацията  на животните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 проверени обекти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</w:tr>
      <w:tr w:rsidR="003C1C56" w:rsidRPr="004F571B" w:rsidTr="003C1C56">
        <w:trPr>
          <w:trHeight w:val="990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Изплащане на обезщетения на собствениците при унищожаване на животни и продукти от тях и инвентар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 изплатени обезщетения от общия бр.одобрени актове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3C1C56" w:rsidRPr="004F571B" w:rsidTr="003C1C56">
        <w:trPr>
          <w:trHeight w:val="1020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Експлоатация на интегрирана информационна система на БАБХ и контрол за консистентност на въвежданите данни.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3C1C56" w:rsidRPr="004F571B" w:rsidTr="003C1C56">
        <w:trPr>
          <w:trHeight w:val="1020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Контрол върху обезвреждането и унищожаването на трупове на животни специфичнорисковите материали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 обхванати региони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3C1C56" w:rsidRPr="004F571B" w:rsidTr="003C1C56">
        <w:trPr>
          <w:trHeight w:val="1275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lastRenderedPageBreak/>
              <w:t>75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Лабораторни изследвания по ЗВД  за изпълнение на Националната програма за профилактика, контрол и ликвидиране на болестите по животните и зоонозите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анализи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1 300 000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1 300 000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1 300 000</w:t>
            </w:r>
          </w:p>
        </w:tc>
      </w:tr>
      <w:tr w:rsidR="003C1C56" w:rsidRPr="004F571B" w:rsidTr="003C1C56">
        <w:trPr>
          <w:trHeight w:val="1020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Извършване на проверки по отношение на зоохигиенните параметри в животновъдните обекти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 проверени обекти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</w:tr>
      <w:tr w:rsidR="003C1C56" w:rsidRPr="004F571B" w:rsidTr="003C1C56">
        <w:trPr>
          <w:trHeight w:val="510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Контрол за спазването на правилата за защита и хуманно отношение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 проверени обекти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</w:tr>
      <w:tr w:rsidR="003C1C56" w:rsidRPr="004F571B" w:rsidTr="003C1C56">
        <w:trPr>
          <w:trHeight w:val="765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Организира поддръжката и  администрира компютърната мрежа на БАБХ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3C1C56" w:rsidRPr="004F571B" w:rsidTr="003C1C56">
        <w:trPr>
          <w:trHeight w:val="765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Организира поддръжката и  администрира информационните системи в БАБХ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3C1C56" w:rsidRPr="004F571B" w:rsidTr="003C1C56">
        <w:trPr>
          <w:trHeight w:val="255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Участия в проекти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</w:tr>
      <w:tr w:rsidR="003C1C56" w:rsidRPr="004F571B" w:rsidTr="003C1C56">
        <w:trPr>
          <w:trHeight w:val="1020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Поддръжка и експлоатaция на съществуващите гранични инспекционни  пунктове с функция на външни за ЕО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</w:t>
            </w:r>
          </w:p>
        </w:tc>
      </w:tr>
      <w:tr w:rsidR="003C1C56" w:rsidRPr="004F571B" w:rsidTr="003C1C56">
        <w:trPr>
          <w:trHeight w:val="510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82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Изготвяне и поддържане на регистри в областта на фуражите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</w:t>
            </w:r>
          </w:p>
        </w:tc>
      </w:tr>
      <w:tr w:rsidR="003C1C56" w:rsidRPr="004F571B" w:rsidTr="003C1C56">
        <w:trPr>
          <w:trHeight w:val="510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Провеждане на одити на официален контрол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18</w:t>
            </w:r>
          </w:p>
        </w:tc>
      </w:tr>
      <w:tr w:rsidR="003C1C56" w:rsidRPr="004F571B" w:rsidTr="003C1C56">
        <w:trPr>
          <w:trHeight w:val="510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84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Одити на процедури, основани на принципите на НАСРР системата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425</w:t>
            </w:r>
          </w:p>
        </w:tc>
      </w:tr>
      <w:tr w:rsidR="003C1C56" w:rsidRPr="004F571B" w:rsidTr="003C1C56">
        <w:trPr>
          <w:trHeight w:val="765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Издадени удостоверения за регистрация и одобрение на оператори от фуражния сектор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500</w:t>
            </w:r>
          </w:p>
        </w:tc>
      </w:tr>
      <w:tr w:rsidR="003C1C56" w:rsidRPr="004F571B" w:rsidTr="003C1C56">
        <w:trPr>
          <w:trHeight w:val="1020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Изготвяне и поддържане на регистри на одобрените оператори за износ на фуражи за Китайската Народна Република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</w:t>
            </w:r>
          </w:p>
        </w:tc>
      </w:tr>
      <w:tr w:rsidR="003C1C56" w:rsidRPr="004F571B" w:rsidTr="003C1C56">
        <w:trPr>
          <w:trHeight w:val="765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87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Окачествяване на реколта от пшеница, ечемик, царевица, слънчоглед и ориз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35</w:t>
            </w:r>
          </w:p>
        </w:tc>
      </w:tr>
      <w:tr w:rsidR="003C1C56" w:rsidRPr="004F571B" w:rsidTr="003C1C56">
        <w:trPr>
          <w:trHeight w:val="2244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88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Мерки за предотвратяване на неизбежен пренос, при производство на комбиниран фураж, в които се влагат кокцидиостатици, прeмикси и др. фуражни добавки, както и скрининг за нерегламентирано влагане на забранени за влагане лекарствени субстанции, като фуражни добавки и други лекарствени вещества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Бр. проби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43</w:t>
            </w:r>
          </w:p>
        </w:tc>
      </w:tr>
      <w:tr w:rsidR="003C1C56" w:rsidRPr="004F571B" w:rsidTr="003C1C56">
        <w:trPr>
          <w:trHeight w:val="987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Сертификати за произход и свободна продажба и сертификати за добри практики за регистрация на фуражи за износ в трети държави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Бр. сертификати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500</w:t>
            </w:r>
          </w:p>
        </w:tc>
      </w:tr>
      <w:tr w:rsidR="003C1C56" w:rsidRPr="004F571B" w:rsidTr="003C1C56">
        <w:trPr>
          <w:trHeight w:val="765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Контрол върху хуманното отношение и идентификацията на животните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%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</w:tr>
      <w:tr w:rsidR="003C1C56" w:rsidRPr="004F571B" w:rsidTr="003C1C56">
        <w:trPr>
          <w:trHeight w:val="255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91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Изследвани проби на сурово мляко 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4 000</w:t>
            </w:r>
          </w:p>
        </w:tc>
      </w:tr>
      <w:tr w:rsidR="003C1C56" w:rsidRPr="004F571B" w:rsidTr="003C1C56">
        <w:trPr>
          <w:trHeight w:val="510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92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Проведени лабораторни изпитвания за нуждите на официалния контрол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900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900</w:t>
            </w:r>
          </w:p>
        </w:tc>
      </w:tr>
      <w:tr w:rsidR="003C1C56" w:rsidRPr="004F571B" w:rsidTr="003C1C56">
        <w:trPr>
          <w:trHeight w:val="765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lastRenderedPageBreak/>
              <w:t>93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Изпълнение и отчитане  на НМПКО - ВЛП - План 1 (план риск) и План 2 (рандомизиран)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1 800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2 000</w:t>
            </w:r>
          </w:p>
        </w:tc>
      </w:tr>
      <w:tr w:rsidR="003C1C56" w:rsidRPr="004F571B" w:rsidTr="003C1C56">
        <w:trPr>
          <w:trHeight w:val="510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94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Изпълнение и отчитане  на НМПКО - ВЛП - внос от трети страни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300</w:t>
            </w:r>
          </w:p>
        </w:tc>
      </w:tr>
      <w:tr w:rsidR="003C1C56" w:rsidRPr="004F571B" w:rsidTr="003C1C56">
        <w:trPr>
          <w:trHeight w:val="976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95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Проведени лабораторни изпитвания по националната  програма  за контрол на остатъци от пестициди в и върху храни от животински произход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33</w:t>
            </w:r>
          </w:p>
        </w:tc>
      </w:tr>
      <w:tr w:rsidR="003C1C56" w:rsidRPr="004F571B" w:rsidTr="003C1C56">
        <w:trPr>
          <w:trHeight w:val="1994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96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Проведени лабораторни изпитвания за химични замърсители в суровини и храни от животински произход по Национална програма за контрол на храни и материали и предмети за контакт с храни за добавки, химични и микробиологични замърсители и контрол на храни, обработени с йонизиращи лъчения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304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330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340</w:t>
            </w:r>
          </w:p>
        </w:tc>
      </w:tr>
      <w:tr w:rsidR="003C1C56" w:rsidRPr="004F571B" w:rsidTr="003C1C56">
        <w:trPr>
          <w:trHeight w:val="1556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Изпълнение на дейности като Национални Референтни Лаборатории (НРЛ) за остатъци от ВЛП и замърстели от околната среда в суровини и храни от животински произход и НРЛ за пчелен мед и пчелни продукти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3C1C56" w:rsidRPr="004F571B" w:rsidTr="003C1C56">
        <w:trPr>
          <w:trHeight w:val="1252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98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Проверки на оператори и обекти, извършващи събиране, транспортиране, обезвреждане на мъртви животни и СЖП от животновъдни обекти по държавна помощ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</w:tr>
      <w:tr w:rsidR="003C1C56" w:rsidRPr="004F571B" w:rsidTr="003C1C56">
        <w:trPr>
          <w:trHeight w:val="845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Анализирани проби от странични животински продукти и производни продукти за миробиологични показатели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1 620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1 620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1 620</w:t>
            </w:r>
          </w:p>
        </w:tc>
      </w:tr>
      <w:tr w:rsidR="003C1C56" w:rsidRPr="004F571B" w:rsidTr="003C1C56">
        <w:trPr>
          <w:trHeight w:val="1020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Проверки на операторите, обектите и предприятията, боравещи със странични животински продукти и производни продукти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745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805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865</w:t>
            </w:r>
          </w:p>
        </w:tc>
      </w:tr>
      <w:tr w:rsidR="003C1C56" w:rsidRPr="004F571B" w:rsidTr="003C1C56">
        <w:trPr>
          <w:trHeight w:val="942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101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Извършване на комплексни и тематични проверки на дейността на ОДБХ с цел верификация на ефективността на официалния контрол.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 проверки на ОДБХ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30</w:t>
            </w:r>
          </w:p>
        </w:tc>
      </w:tr>
      <w:tr w:rsidR="003C1C56" w:rsidRPr="004F571B" w:rsidTr="003C1C56">
        <w:trPr>
          <w:trHeight w:val="1977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Извършване на съвместни проверки с МЗХ на място в производствените обекти подали заявление-спецификация за вписване на наименование за произход или географско указание в Европейския регистър на ЗНП и ЗГУ за производство на "Българско кисело мляко" и "Българско бяло саламурено сирене"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% проверки по подадени заявления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3C1C56" w:rsidRPr="004F571B" w:rsidTr="003C1C56">
        <w:trPr>
          <w:trHeight w:val="545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Разгледани досиета на продукти за растителна защита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140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130</w:t>
            </w:r>
          </w:p>
        </w:tc>
      </w:tr>
      <w:tr w:rsidR="003C1C56" w:rsidRPr="004F571B" w:rsidTr="003C1C56">
        <w:trPr>
          <w:trHeight w:val="450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Извършени оценки с доклади за оценки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300</w:t>
            </w:r>
          </w:p>
        </w:tc>
      </w:tr>
      <w:tr w:rsidR="003C1C56" w:rsidRPr="004F571B" w:rsidTr="003C1C56">
        <w:trPr>
          <w:trHeight w:val="531"/>
          <w:jc w:val="center"/>
        </w:trPr>
        <w:tc>
          <w:tcPr>
            <w:tcW w:w="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105</w:t>
            </w:r>
          </w:p>
        </w:tc>
        <w:tc>
          <w:tcPr>
            <w:tcW w:w="3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Предадени доклади за оценка на продукти за растителна защита към БАБХ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120</w:t>
            </w:r>
          </w:p>
        </w:tc>
      </w:tr>
    </w:tbl>
    <w:p w:rsidR="00372594" w:rsidRDefault="00372594" w:rsidP="000E67ED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333629" w:rsidRDefault="00333629" w:rsidP="000E67ED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333629" w:rsidRDefault="00333629" w:rsidP="000E67ED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333629" w:rsidRDefault="00333629" w:rsidP="000E67ED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333629" w:rsidRPr="004F571B" w:rsidRDefault="00333629" w:rsidP="000E67ED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0E67ED" w:rsidRPr="004F571B" w:rsidRDefault="000E67ED" w:rsidP="00857FB6">
      <w:pPr>
        <w:ind w:firstLine="567"/>
        <w:jc w:val="both"/>
        <w:rPr>
          <w:b/>
          <w:i/>
          <w:noProof/>
          <w:sz w:val="20"/>
          <w:szCs w:val="20"/>
          <w:u w:val="single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lastRenderedPageBreak/>
        <w:t>Външни фактори, които могат да окажат въздействие върху постигането на целите на програмата</w:t>
      </w:r>
    </w:p>
    <w:p w:rsidR="000E67ED" w:rsidRPr="004F571B" w:rsidRDefault="000E67ED" w:rsidP="000E67ED">
      <w:pPr>
        <w:ind w:firstLine="709"/>
        <w:jc w:val="both"/>
        <w:rPr>
          <w:noProof/>
          <w:sz w:val="20"/>
          <w:szCs w:val="20"/>
        </w:rPr>
      </w:pPr>
    </w:p>
    <w:p w:rsidR="00F145D0" w:rsidRPr="004F571B" w:rsidRDefault="00F145D0" w:rsidP="00F145D0">
      <w:pPr>
        <w:ind w:firstLine="567"/>
        <w:jc w:val="both"/>
        <w:rPr>
          <w:noProof/>
          <w:sz w:val="20"/>
          <w:szCs w:val="20"/>
          <w:lang w:val="ru-RU"/>
        </w:rPr>
      </w:pPr>
      <w:r w:rsidRPr="004F571B">
        <w:rPr>
          <w:noProof/>
          <w:sz w:val="20"/>
          <w:szCs w:val="20"/>
          <w:lang w:val="bg-BG"/>
        </w:rPr>
        <w:t xml:space="preserve">Основните външни </w:t>
      </w:r>
      <w:r w:rsidR="00872690" w:rsidRPr="004F571B">
        <w:rPr>
          <w:noProof/>
          <w:sz w:val="20"/>
          <w:szCs w:val="20"/>
          <w:lang w:val="bg-BG"/>
        </w:rPr>
        <w:t xml:space="preserve">фактори, които могат да окажат </w:t>
      </w:r>
      <w:r w:rsidRPr="004F571B">
        <w:rPr>
          <w:noProof/>
          <w:sz w:val="20"/>
          <w:szCs w:val="20"/>
          <w:lang w:val="bg-BG"/>
        </w:rPr>
        <w:t>въздействие върху постигането на целите, са свързани с финансовата необезпеченост на някои от дейностите, извършвани от БАБХ, както и със създаването на усложнена епизоотична обстановка</w:t>
      </w:r>
      <w:r w:rsidRPr="004F571B">
        <w:rPr>
          <w:noProof/>
          <w:sz w:val="20"/>
          <w:szCs w:val="20"/>
          <w:lang w:val="ru-RU"/>
        </w:rPr>
        <w:t>.</w:t>
      </w:r>
    </w:p>
    <w:p w:rsidR="00F145D0" w:rsidRPr="004F571B" w:rsidRDefault="00F145D0" w:rsidP="00F145D0">
      <w:pPr>
        <w:ind w:firstLine="567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 xml:space="preserve">През последните години </w:t>
      </w:r>
      <w:r w:rsidR="00135F9A" w:rsidRPr="004F571B">
        <w:rPr>
          <w:noProof/>
          <w:sz w:val="20"/>
          <w:szCs w:val="20"/>
          <w:lang w:val="bg-BG"/>
        </w:rPr>
        <w:t>ЕС</w:t>
      </w:r>
      <w:r w:rsidRPr="004F571B">
        <w:rPr>
          <w:noProof/>
          <w:sz w:val="20"/>
          <w:szCs w:val="20"/>
          <w:lang w:val="bg-BG"/>
        </w:rPr>
        <w:t xml:space="preserve"> беше засегнат от различни кризисни събития: диоксиновата криза, “лудата крава”, меламин във фуражите, пандемията </w:t>
      </w:r>
      <w:r w:rsidRPr="004F571B">
        <w:rPr>
          <w:noProof/>
          <w:sz w:val="20"/>
          <w:szCs w:val="20"/>
        </w:rPr>
        <w:t>COVID-19</w:t>
      </w:r>
      <w:r w:rsidRPr="004F571B">
        <w:rPr>
          <w:noProof/>
          <w:sz w:val="20"/>
          <w:szCs w:val="20"/>
          <w:lang w:val="bg-BG"/>
        </w:rPr>
        <w:t>, войната в Украйна. Употреба на забранени за влагане добавки, вещества или суровини с високо ниво на нежелани вещества също могат да предизвикат сериозни проблеми. Кризи, или събития от подобен характер водят до загуба на доверие на потребителите в безопасността по хранителната верига и осъществяването на официалния контрол от компетентните органи, от друга страна.</w:t>
      </w:r>
    </w:p>
    <w:p w:rsidR="00F145D0" w:rsidRPr="004F571B" w:rsidRDefault="00135F9A" w:rsidP="00F145D0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Освен това нови р</w:t>
      </w:r>
      <w:r w:rsidR="00F145D0" w:rsidRPr="004F571B">
        <w:rPr>
          <w:noProof/>
          <w:sz w:val="20"/>
          <w:szCs w:val="20"/>
          <w:lang w:val="bg-BG"/>
        </w:rPr>
        <w:t>егламенти на Съюза или изменение и допълнение на действащото законодателство по отношение на прилагането на нормативните актове може да доведе до необходимост от създаване на нови структури, дейности, задължения и съответно до допълнителни разходи.</w:t>
      </w:r>
    </w:p>
    <w:p w:rsidR="00F145D0" w:rsidRPr="004F571B" w:rsidRDefault="00F145D0" w:rsidP="00F145D0">
      <w:pPr>
        <w:ind w:firstLine="567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</w:rPr>
        <w:t xml:space="preserve">Важен фактор, който </w:t>
      </w:r>
      <w:r w:rsidRPr="004F571B">
        <w:rPr>
          <w:noProof/>
          <w:sz w:val="20"/>
          <w:szCs w:val="20"/>
          <w:lang w:val="bg-BG"/>
        </w:rPr>
        <w:t>оказва</w:t>
      </w:r>
      <w:r w:rsidRPr="004F571B">
        <w:rPr>
          <w:noProof/>
          <w:sz w:val="20"/>
          <w:szCs w:val="20"/>
        </w:rPr>
        <w:t xml:space="preserve"> отрицателно въздействие на изпълнението на целите </w:t>
      </w:r>
      <w:r w:rsidRPr="004F571B">
        <w:rPr>
          <w:noProof/>
          <w:sz w:val="20"/>
          <w:szCs w:val="20"/>
          <w:lang w:val="bg-BG"/>
        </w:rPr>
        <w:t xml:space="preserve">на програмата </w:t>
      </w:r>
      <w:r w:rsidRPr="004F571B">
        <w:rPr>
          <w:noProof/>
          <w:sz w:val="20"/>
          <w:szCs w:val="20"/>
        </w:rPr>
        <w:t>е</w:t>
      </w:r>
      <w:r w:rsidRPr="004F571B">
        <w:rPr>
          <w:noProof/>
          <w:sz w:val="20"/>
          <w:szCs w:val="20"/>
          <w:lang w:val="bg-BG"/>
        </w:rPr>
        <w:t xml:space="preserve"> недостиг</w:t>
      </w:r>
      <w:r w:rsidR="00135F9A" w:rsidRPr="004F571B">
        <w:rPr>
          <w:noProof/>
          <w:sz w:val="20"/>
          <w:szCs w:val="20"/>
          <w:lang w:val="bg-BG"/>
        </w:rPr>
        <w:t>ът</w:t>
      </w:r>
      <w:r w:rsidRPr="004F571B">
        <w:rPr>
          <w:noProof/>
          <w:sz w:val="20"/>
          <w:szCs w:val="20"/>
          <w:lang w:val="bg-BG"/>
        </w:rPr>
        <w:t xml:space="preserve"> на </w:t>
      </w:r>
      <w:r w:rsidRPr="004F571B">
        <w:rPr>
          <w:noProof/>
          <w:sz w:val="20"/>
          <w:szCs w:val="20"/>
        </w:rPr>
        <w:t>служители</w:t>
      </w:r>
      <w:r w:rsidRPr="004F571B">
        <w:rPr>
          <w:noProof/>
          <w:sz w:val="20"/>
          <w:szCs w:val="20"/>
          <w:lang w:val="bg-BG"/>
        </w:rPr>
        <w:t xml:space="preserve"> в БАБХ</w:t>
      </w:r>
      <w:r w:rsidRPr="004F571B">
        <w:rPr>
          <w:noProof/>
          <w:sz w:val="20"/>
          <w:szCs w:val="20"/>
        </w:rPr>
        <w:t xml:space="preserve">, отговорни за </w:t>
      </w:r>
      <w:r w:rsidRPr="004F571B">
        <w:rPr>
          <w:noProof/>
          <w:sz w:val="20"/>
          <w:szCs w:val="20"/>
          <w:lang w:val="bg-BG"/>
        </w:rPr>
        <w:t xml:space="preserve">извършване на </w:t>
      </w:r>
      <w:r w:rsidRPr="004F571B">
        <w:rPr>
          <w:noProof/>
          <w:sz w:val="20"/>
          <w:szCs w:val="20"/>
        </w:rPr>
        <w:t>официалния контрол</w:t>
      </w:r>
      <w:r w:rsidRPr="004F571B">
        <w:rPr>
          <w:noProof/>
          <w:sz w:val="20"/>
          <w:szCs w:val="20"/>
          <w:lang w:val="bg-BG"/>
        </w:rPr>
        <w:t>. За обезпечаване работата при извършване на проверки от инспектори и експерти за осъществяване на официален контрол, съгласно Регламент на Европейския парламент и на Съвета, относно официалния контрол и другите официални дейности, извършвани с цел да се гарантира прилагането на законодателството в областта на храните и фуражите, правилата относно здравеопазването на животните и хуманното отношение към тях, здравето на растенията и продуктите за растителна защита, е необходимо да се увеличи численият състав на  БАБХ.</w:t>
      </w:r>
    </w:p>
    <w:p w:rsidR="003F3C45" w:rsidRPr="004F571B" w:rsidRDefault="003F3C45" w:rsidP="000E67ED">
      <w:pPr>
        <w:ind w:firstLine="709"/>
        <w:jc w:val="both"/>
        <w:rPr>
          <w:noProof/>
          <w:sz w:val="20"/>
          <w:szCs w:val="20"/>
          <w:lang w:val="bg-BG"/>
        </w:rPr>
      </w:pPr>
    </w:p>
    <w:p w:rsidR="00E3321D" w:rsidRPr="004F571B" w:rsidRDefault="00E3321D" w:rsidP="000E67ED">
      <w:pPr>
        <w:ind w:firstLine="709"/>
        <w:jc w:val="both"/>
        <w:rPr>
          <w:noProof/>
          <w:sz w:val="20"/>
          <w:szCs w:val="20"/>
          <w:lang w:val="bg-BG"/>
        </w:rPr>
      </w:pPr>
    </w:p>
    <w:p w:rsidR="004266C2" w:rsidRPr="004F571B" w:rsidRDefault="004266C2" w:rsidP="00857FB6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Информация за наличността и качеството на данните</w:t>
      </w:r>
    </w:p>
    <w:p w:rsidR="004266C2" w:rsidRPr="004F571B" w:rsidRDefault="004266C2" w:rsidP="004266C2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4266C2" w:rsidRPr="004F571B" w:rsidRDefault="004266C2" w:rsidP="000E67ED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Информацията е налична и се съхранява от отговорните за изпълнение на програмата структури.</w:t>
      </w:r>
    </w:p>
    <w:p w:rsidR="004266C2" w:rsidRPr="004F571B" w:rsidRDefault="004266C2" w:rsidP="004266C2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4266C2" w:rsidRPr="004F571B" w:rsidRDefault="004266C2" w:rsidP="00BD1CC7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BD1CC7" w:rsidRPr="004F571B" w:rsidRDefault="00BD1CC7" w:rsidP="00857FB6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Предоставяни </w:t>
      </w:r>
      <w:r w:rsidR="008079C6" w:rsidRPr="004F571B">
        <w:rPr>
          <w:b/>
          <w:i/>
          <w:noProof/>
          <w:sz w:val="20"/>
          <w:szCs w:val="20"/>
          <w:u w:val="single"/>
          <w:lang w:val="bg-BG"/>
        </w:rPr>
        <w:t xml:space="preserve">по програмата </w:t>
      </w: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продукти/услуги </w:t>
      </w:r>
    </w:p>
    <w:p w:rsidR="00BD1CC7" w:rsidRPr="004F571B" w:rsidRDefault="00BD1CC7" w:rsidP="00BD1CC7">
      <w:pPr>
        <w:jc w:val="both"/>
        <w:rPr>
          <w:noProof/>
          <w:sz w:val="20"/>
          <w:szCs w:val="20"/>
          <w:u w:val="single"/>
          <w:lang w:val="bg-BG"/>
        </w:rPr>
      </w:pPr>
    </w:p>
    <w:p w:rsidR="00B27964" w:rsidRPr="004F571B" w:rsidRDefault="00B27964" w:rsidP="00B27964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Контрол, управление и регулиране на дейностите в областта на растителната защита;</w:t>
      </w:r>
    </w:p>
    <w:p w:rsidR="00372594" w:rsidRPr="004F571B" w:rsidRDefault="00B27964" w:rsidP="00B27964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Контрол, управление и регулиране на дейностите по здравеопазване на животните и безопасността на храните</w:t>
      </w:r>
      <w:r w:rsidR="00372594" w:rsidRPr="004F571B">
        <w:rPr>
          <w:noProof/>
          <w:sz w:val="20"/>
          <w:szCs w:val="20"/>
          <w:lang w:val="bg-BG"/>
        </w:rPr>
        <w:t xml:space="preserve">. </w:t>
      </w:r>
    </w:p>
    <w:p w:rsidR="00372594" w:rsidRPr="004F571B" w:rsidRDefault="00372594" w:rsidP="00372594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i/>
          <w:noProof/>
          <w:sz w:val="20"/>
          <w:szCs w:val="20"/>
          <w:lang w:val="bg-BG"/>
        </w:rPr>
        <w:t xml:space="preserve">Дейностите </w:t>
      </w:r>
      <w:r w:rsidRPr="004F571B">
        <w:rPr>
          <w:noProof/>
          <w:sz w:val="20"/>
          <w:szCs w:val="20"/>
          <w:lang w:val="bg-BG"/>
        </w:rPr>
        <w:t>по предоставяните по програмата продукт/услуги от Българска агенция по безопасност на храните</w:t>
      </w:r>
      <w:r w:rsidR="006D47D8" w:rsidRPr="004F571B">
        <w:rPr>
          <w:noProof/>
          <w:sz w:val="20"/>
          <w:szCs w:val="20"/>
          <w:lang w:val="bg-BG"/>
        </w:rPr>
        <w:t>,</w:t>
      </w:r>
      <w:r w:rsidRPr="004F571B">
        <w:rPr>
          <w:noProof/>
          <w:sz w:val="20"/>
          <w:szCs w:val="20"/>
          <w:lang w:val="bg-BG"/>
        </w:rPr>
        <w:t xml:space="preserve"> са </w:t>
      </w:r>
      <w:r w:rsidR="006D47D8" w:rsidRPr="004F571B">
        <w:rPr>
          <w:noProof/>
          <w:sz w:val="20"/>
          <w:szCs w:val="20"/>
          <w:lang w:val="bg-BG"/>
        </w:rPr>
        <w:t>както следва</w:t>
      </w:r>
      <w:r w:rsidRPr="004F571B">
        <w:rPr>
          <w:noProof/>
          <w:sz w:val="20"/>
          <w:szCs w:val="20"/>
          <w:lang w:val="bg-BG"/>
        </w:rPr>
        <w:t>:</w:t>
      </w:r>
      <w:r w:rsidR="004C29BE" w:rsidRPr="004F571B">
        <w:rPr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>Разработване на политика;</w:t>
      </w:r>
      <w:r w:rsidR="004C29BE" w:rsidRPr="004F571B">
        <w:rPr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>Регистрация на производители и търговци на фуражи;</w:t>
      </w:r>
      <w:r w:rsidR="004C29BE" w:rsidRPr="004F571B">
        <w:rPr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>Контрол на производители и търговци на фуражи;</w:t>
      </w:r>
      <w:r w:rsidR="004C29BE" w:rsidRPr="004F571B">
        <w:rPr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>Физико–химични и микробиологични анализи на проби от фуражи” (фуражни суровини, комбинирани фуражи, премикси, фуражни добавки);</w:t>
      </w:r>
      <w:r w:rsidR="004C29BE" w:rsidRPr="004F571B">
        <w:rPr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>Система RASFF;</w:t>
      </w:r>
      <w:r w:rsidR="004C29BE" w:rsidRPr="004F571B">
        <w:rPr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>Разрешение и контрол в областта на ГМО и координация на де</w:t>
      </w:r>
      <w:r w:rsidR="004C29BE" w:rsidRPr="004F571B">
        <w:rPr>
          <w:noProof/>
          <w:sz w:val="20"/>
          <w:szCs w:val="20"/>
          <w:lang w:val="bg-BG"/>
        </w:rPr>
        <w:t xml:space="preserve">йността на контролните органи; </w:t>
      </w:r>
      <w:r w:rsidRPr="004F571B">
        <w:rPr>
          <w:noProof/>
          <w:sz w:val="20"/>
          <w:szCs w:val="20"/>
          <w:lang w:val="bg-BG"/>
        </w:rPr>
        <w:t>Одит на система HACCP ;</w:t>
      </w:r>
      <w:r w:rsidR="004C29BE" w:rsidRPr="004F571B">
        <w:rPr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>Система TRACES;</w:t>
      </w:r>
      <w:r w:rsidR="004C29BE" w:rsidRPr="004F571B">
        <w:rPr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>Контрол върху обектите за добив, производство, преработка, съхранение, пакетиране и препакетиране на суровини и храни от животински произход;</w:t>
      </w:r>
      <w:r w:rsidR="004C29BE" w:rsidRPr="004F571B">
        <w:rPr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>Контрол в обектите за търговия на едро и дребно на храни от животински произход;</w:t>
      </w:r>
      <w:r w:rsidR="004C29BE" w:rsidRPr="004F571B">
        <w:rPr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>Ветеринарномедицински контрол върху фуражи, фуражни добавки и адитиви;</w:t>
      </w:r>
      <w:r w:rsidR="004C29BE" w:rsidRPr="004F571B">
        <w:rPr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>Осъществяване на контрол върху качеството на ветеринарномедицинските продукти;</w:t>
      </w:r>
      <w:r w:rsidR="004C29BE" w:rsidRPr="004F571B">
        <w:rPr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>Граничен ветеринарен контрол и карантина;</w:t>
      </w:r>
      <w:r w:rsidR="004C29BE" w:rsidRPr="004F571B">
        <w:rPr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>Контрол върху обектите за добив, производство, преработка, съхранение, пакетиране и препакетиране на суровини и храни от животински произход;</w:t>
      </w:r>
      <w:r w:rsidR="004C29BE" w:rsidRPr="004F571B">
        <w:rPr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>Контрол върху обектите за търговия на едро и дребно на храни, материали и предмети, предназначени за контакт с храни;</w:t>
      </w:r>
      <w:r w:rsidR="004C29BE" w:rsidRPr="004F571B">
        <w:rPr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>Контрол върху обектите за добив, производство, преработка, съхранение, транспортиране, пакетиране и препакетиране на фуражи, суровини и фуражни добавки;</w:t>
      </w:r>
      <w:r w:rsidR="004C29BE" w:rsidRPr="004F571B">
        <w:rPr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>Осъществяване на контрол на производството, търговията, съхранението и употребата на ВЛП и надзор на пазара по отношение качеството на ВЛП;</w:t>
      </w:r>
      <w:r w:rsidR="004C29BE" w:rsidRPr="004F571B">
        <w:rPr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>Контрол върху остатъци от ветеринарномедицински препарати и замърсители на околната среда в животни и хранителни продукти от животински произход.</w:t>
      </w:r>
      <w:r w:rsidR="004C29BE" w:rsidRPr="004F571B">
        <w:rPr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>Лабораторен контрол и окачествяване на суровото мляко;</w:t>
      </w:r>
      <w:r w:rsidR="004C29BE" w:rsidRPr="004F571B">
        <w:rPr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>Контрол върху остатъци от пестициди в и върху храни от растителен и животински  произход;</w:t>
      </w:r>
      <w:r w:rsidR="004C29BE" w:rsidRPr="004F571B">
        <w:rPr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>Фитосанитарен /карантинен/ контрол при внос на растения и растителни продукти като външна граница на ЕС, в съответствие с европейските стандарти и директиви 2000/29, 98/22 и др.;</w:t>
      </w:r>
      <w:r w:rsidR="004C29BE" w:rsidRPr="004F571B">
        <w:rPr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>Фитосанитарен контрол при производството на растения и растителни продукти и ефективни наблюдения на територията на страната по отношение на карантинни вредители по растенията и растителните продукти</w:t>
      </w:r>
      <w:r w:rsidR="007973EE" w:rsidRPr="004F571B">
        <w:rPr>
          <w:noProof/>
          <w:sz w:val="20"/>
          <w:szCs w:val="20"/>
        </w:rPr>
        <w:t xml:space="preserve">; </w:t>
      </w:r>
      <w:r w:rsidRPr="004F571B">
        <w:rPr>
          <w:noProof/>
          <w:sz w:val="20"/>
          <w:szCs w:val="20"/>
          <w:lang w:val="bg-BG"/>
        </w:rPr>
        <w:t>Осигуряване износ на растения и растителни продукти, съгласно фитосанитарните изисквания на страните вносители;</w:t>
      </w:r>
      <w:r w:rsidR="004C29BE" w:rsidRPr="004F571B">
        <w:rPr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>Разработване и провеждане на фитосанитарни мониторингови програми при различни растителни видове за своевременно установяване и предотвратяване разпространението на карантинни вредители на територията на страната и ЕС;</w:t>
      </w:r>
      <w:r w:rsidR="004C29BE" w:rsidRPr="004F571B">
        <w:rPr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>Изграждане и укрепване на лабораторно-диагностична мрежа за диагностика и идентификация на карантинни вредители и здравно окачествяване на посевния и посадъчния материал, произвеждан в страната;</w:t>
      </w:r>
      <w:r w:rsidR="004C29BE" w:rsidRPr="004F571B">
        <w:rPr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 xml:space="preserve">Обмен на информация и данни чрез системата „EUROPHYT” за бърз обмен на информация за установени огнища от карантинни вредители </w:t>
      </w:r>
      <w:r w:rsidRPr="004F571B">
        <w:rPr>
          <w:noProof/>
          <w:sz w:val="20"/>
          <w:szCs w:val="20"/>
          <w:lang w:val="bg-BG"/>
        </w:rPr>
        <w:lastRenderedPageBreak/>
        <w:t xml:space="preserve">или заловени </w:t>
      </w:r>
      <w:r w:rsidR="004C29BE" w:rsidRPr="004F571B">
        <w:rPr>
          <w:noProof/>
          <w:sz w:val="20"/>
          <w:szCs w:val="20"/>
          <w:lang w:val="bg-BG"/>
        </w:rPr>
        <w:t xml:space="preserve">такива на външни граници на ЕС; </w:t>
      </w:r>
      <w:r w:rsidRPr="004F571B">
        <w:rPr>
          <w:noProof/>
          <w:sz w:val="20"/>
          <w:szCs w:val="20"/>
          <w:lang w:val="bg-BG"/>
        </w:rPr>
        <w:t>Опазване на растенията и растителните продукти от икономически важни вредители;</w:t>
      </w:r>
      <w:r w:rsidR="004C29BE" w:rsidRPr="004F571B">
        <w:rPr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>Контрол на продукти за растителна защита и торове при внос, производство, съхранение, търговия и употреба;</w:t>
      </w:r>
      <w:r w:rsidR="004C29BE" w:rsidRPr="004F571B">
        <w:rPr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>Контрол на растения и растителни суровини, почви и води за напояване за съдържание на химични и биологични замърсители;</w:t>
      </w:r>
      <w:r w:rsidR="004C29BE" w:rsidRPr="004F571B">
        <w:rPr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>Биологично изпитване на продукти за растителна защита;</w:t>
      </w:r>
      <w:r w:rsidR="004C29BE" w:rsidRPr="004F571B">
        <w:rPr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>Разрешение и подновяване на разрешението на продукти за растителна защита, издаване на разрешение за пускане на пазара и употреба на продукти за растителна защита;</w:t>
      </w:r>
      <w:r w:rsidR="004C29BE" w:rsidRPr="004F571B">
        <w:rPr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>Контрол на съответствието на качеството на пресните плодове и зеленчуци;</w:t>
      </w:r>
      <w:r w:rsidR="004C29BE" w:rsidRPr="004F571B">
        <w:rPr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>Контрол за осигуряване на хуманно отношение към животните;</w:t>
      </w:r>
      <w:r w:rsidR="004C29BE" w:rsidRPr="004F571B">
        <w:rPr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>Контрол върху идентификацията на животни; Превантивен контрол за установяване на здравния статус на животните;</w:t>
      </w:r>
      <w:r w:rsidR="004C29BE" w:rsidRPr="004F571B">
        <w:rPr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>Програма за профилактика, надзор, контрол и ликвидиране на болести по животните и зоонози;</w:t>
      </w:r>
      <w:r w:rsidR="004C29BE" w:rsidRPr="004F571B">
        <w:rPr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>Програма за обезвреждане на странични животински продукти;</w:t>
      </w:r>
      <w:r w:rsidR="004C29BE" w:rsidRPr="004F571B">
        <w:rPr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>Лабораторна дейност;</w:t>
      </w:r>
      <w:r w:rsidR="004C29BE" w:rsidRPr="004F571B">
        <w:rPr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>Обучение, квалиф</w:t>
      </w:r>
      <w:r w:rsidR="004C29BE" w:rsidRPr="004F571B">
        <w:rPr>
          <w:noProof/>
          <w:sz w:val="20"/>
          <w:szCs w:val="20"/>
          <w:lang w:val="bg-BG"/>
        </w:rPr>
        <w:t>икация и административни услуги.</w:t>
      </w:r>
    </w:p>
    <w:p w:rsidR="004C29BE" w:rsidRPr="004F571B" w:rsidRDefault="004C29BE" w:rsidP="004C29BE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Провеждане на обучение на контролните органи;</w:t>
      </w:r>
    </w:p>
    <w:p w:rsidR="004C29BE" w:rsidRPr="004F571B" w:rsidRDefault="004C29BE" w:rsidP="004C29BE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Верификация на официалния контрол;</w:t>
      </w:r>
    </w:p>
    <w:p w:rsidR="004C29BE" w:rsidRPr="004F571B" w:rsidRDefault="004C29BE" w:rsidP="004C29BE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Публикувани данни за използваните при производството съставки (тютюневи и нетютюневи), както и съдържанието на контролирани вещества;</w:t>
      </w:r>
    </w:p>
    <w:p w:rsidR="004C29BE" w:rsidRPr="004F571B" w:rsidRDefault="004C29BE" w:rsidP="004C29BE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Извършване на независима експертна оценка на риска и изготвяне на становище от научни организации.</w:t>
      </w:r>
    </w:p>
    <w:p w:rsidR="004C29BE" w:rsidRPr="004F571B" w:rsidRDefault="004C29BE" w:rsidP="004C29BE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Поддържане на регистър на независимите акредитирани лаборатории за изпитване на сурово мляко – актуализацията му се извършва от дирекция „Животновъдство” при включване на нова лаборатория, при издаване на нов сертификат за акредитация и при изключване на лаборатория от регистъра. </w:t>
      </w:r>
    </w:p>
    <w:p w:rsidR="004C29BE" w:rsidRPr="004F571B" w:rsidRDefault="004C29BE" w:rsidP="004C29BE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Методическо ръководство на дейността и участие при извършването на проверки на обектите за съхранение и обезвреждане на странични животински продукти и продуктите, получени от тях.</w:t>
      </w:r>
    </w:p>
    <w:p w:rsidR="00372594" w:rsidRPr="004F571B" w:rsidRDefault="00372594" w:rsidP="00372594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1906C0" w:rsidRPr="004F571B" w:rsidRDefault="001906C0" w:rsidP="00857FB6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Организационни структури, участващи в програмата</w:t>
      </w:r>
    </w:p>
    <w:p w:rsidR="001906C0" w:rsidRPr="004F571B" w:rsidRDefault="001906C0" w:rsidP="001906C0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993B9D" w:rsidRPr="004F571B" w:rsidRDefault="00993B9D" w:rsidP="002A47A4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Дирекция  „Животновъдство“ </w:t>
      </w:r>
    </w:p>
    <w:p w:rsidR="001906C0" w:rsidRPr="004F571B" w:rsidRDefault="001906C0" w:rsidP="002A47A4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Дирекция “</w:t>
      </w:r>
      <w:r w:rsidR="008E7D47" w:rsidRPr="004F571B">
        <w:rPr>
          <w:noProof/>
          <w:sz w:val="20"/>
          <w:szCs w:val="20"/>
          <w:lang w:val="bg-BG"/>
        </w:rPr>
        <w:t>Политики по агрохранителната верига</w:t>
      </w:r>
      <w:r w:rsidRPr="004F571B">
        <w:rPr>
          <w:noProof/>
          <w:sz w:val="20"/>
          <w:szCs w:val="20"/>
          <w:lang w:val="bg-BG"/>
        </w:rPr>
        <w:t>”</w:t>
      </w:r>
    </w:p>
    <w:p w:rsidR="001906C0" w:rsidRPr="004F571B" w:rsidRDefault="001901F4" w:rsidP="002A47A4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Център за оценка на риска по хранителната верига</w:t>
      </w:r>
    </w:p>
    <w:p w:rsidR="004266C2" w:rsidRPr="004F571B" w:rsidRDefault="004266C2" w:rsidP="002A47A4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Б</w:t>
      </w:r>
      <w:r w:rsidR="008079C6" w:rsidRPr="004F571B">
        <w:rPr>
          <w:noProof/>
          <w:sz w:val="20"/>
          <w:szCs w:val="20"/>
          <w:lang w:val="bg-BG"/>
        </w:rPr>
        <w:t>ългарска агенция по безопасност на храните</w:t>
      </w:r>
      <w:r w:rsidR="00263BC8" w:rsidRPr="004F571B">
        <w:rPr>
          <w:noProof/>
          <w:sz w:val="20"/>
          <w:szCs w:val="20"/>
          <w:lang w:val="bg-BG"/>
        </w:rPr>
        <w:t>,</w:t>
      </w:r>
      <w:r w:rsidR="00263BC8" w:rsidRPr="004F571B">
        <w:rPr>
          <w:sz w:val="20"/>
          <w:szCs w:val="20"/>
        </w:rPr>
        <w:t xml:space="preserve"> </w:t>
      </w:r>
      <w:r w:rsidR="00263BC8" w:rsidRPr="004F571B">
        <w:rPr>
          <w:noProof/>
          <w:sz w:val="20"/>
          <w:szCs w:val="20"/>
          <w:lang w:val="bg-BG"/>
        </w:rPr>
        <w:t>на областните дирекции по безопасност на храните /ОДБХ/ и специализираните структури за научноизследователска и лабораторно-диагностична дейност /ЦЛКР, ЦЛХИК, ЦЛВСЕЕ, НДНИВМИ и ЦЛОЗФ/.</w:t>
      </w:r>
    </w:p>
    <w:p w:rsidR="008352FF" w:rsidRPr="004F571B" w:rsidRDefault="008352FF" w:rsidP="001906C0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1906C0" w:rsidRPr="004F571B" w:rsidRDefault="001906C0" w:rsidP="00857FB6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Отговорност за изпълнението на програмата</w:t>
      </w:r>
    </w:p>
    <w:p w:rsidR="001906C0" w:rsidRPr="004F571B" w:rsidRDefault="001906C0" w:rsidP="001906C0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20740A" w:rsidRPr="004F571B" w:rsidRDefault="0020740A" w:rsidP="0020740A">
      <w:pPr>
        <w:ind w:firstLine="540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>Изпълнението на програмата се ръководи</w:t>
      </w:r>
      <w:r w:rsidR="00D55A5B" w:rsidRPr="004F571B">
        <w:rPr>
          <w:noProof/>
          <w:sz w:val="20"/>
          <w:szCs w:val="20"/>
          <w:lang w:val="bg-BG"/>
        </w:rPr>
        <w:t xml:space="preserve"> от ресорен заместник-министър. </w:t>
      </w:r>
      <w:r w:rsidRPr="004F571B">
        <w:rPr>
          <w:noProof/>
          <w:sz w:val="20"/>
          <w:szCs w:val="20"/>
          <w:lang w:val="bg-BG"/>
        </w:rPr>
        <w:t>Отговорност за изпълнение на програмата носят ръководителите на структурите, участващи в нея.</w:t>
      </w:r>
    </w:p>
    <w:p w:rsidR="00D779C0" w:rsidRPr="004F571B" w:rsidRDefault="00D779C0" w:rsidP="0020740A">
      <w:pPr>
        <w:ind w:firstLine="540"/>
        <w:jc w:val="both"/>
        <w:rPr>
          <w:noProof/>
          <w:sz w:val="20"/>
          <w:szCs w:val="20"/>
          <w:lang w:val="bg-BG"/>
        </w:rPr>
      </w:pPr>
    </w:p>
    <w:p w:rsidR="00F407BA" w:rsidRPr="004F571B" w:rsidRDefault="00F407BA" w:rsidP="0020740A">
      <w:pPr>
        <w:ind w:firstLine="540"/>
        <w:jc w:val="both"/>
        <w:rPr>
          <w:noProof/>
          <w:sz w:val="20"/>
          <w:szCs w:val="20"/>
          <w:lang w:val="bg-BG"/>
        </w:rPr>
      </w:pPr>
    </w:p>
    <w:p w:rsidR="00701742" w:rsidRPr="00333629" w:rsidRDefault="00D779C0" w:rsidP="00D779C0">
      <w:pPr>
        <w:ind w:firstLine="709"/>
        <w:jc w:val="both"/>
        <w:rPr>
          <w:b/>
          <w:bCs/>
          <w:i/>
          <w:noProof/>
          <w:sz w:val="20"/>
          <w:szCs w:val="20"/>
        </w:rPr>
      </w:pPr>
      <w:r w:rsidRPr="00333629">
        <w:rPr>
          <w:b/>
          <w:bCs/>
          <w:i/>
          <w:noProof/>
          <w:sz w:val="20"/>
          <w:szCs w:val="20"/>
        </w:rPr>
        <w:t xml:space="preserve">Бюджетна прогноза по ведомствени и администрирани разходни параграфи на програмата   (в хил. </w:t>
      </w:r>
      <w:r w:rsidR="00333629" w:rsidRPr="00333629">
        <w:rPr>
          <w:b/>
          <w:bCs/>
          <w:i/>
          <w:noProof/>
          <w:sz w:val="20"/>
          <w:szCs w:val="20"/>
          <w:lang w:val="bg-BG"/>
        </w:rPr>
        <w:t>евро</w:t>
      </w:r>
      <w:r w:rsidRPr="00333629">
        <w:rPr>
          <w:b/>
          <w:bCs/>
          <w:i/>
          <w:noProof/>
          <w:sz w:val="20"/>
          <w:szCs w:val="20"/>
        </w:rPr>
        <w:t>.)</w:t>
      </w:r>
    </w:p>
    <w:p w:rsidR="002D7083" w:rsidRPr="004F571B" w:rsidRDefault="002D7083" w:rsidP="00186DF5">
      <w:pPr>
        <w:jc w:val="both"/>
        <w:rPr>
          <w:b/>
          <w:noProof/>
          <w:sz w:val="20"/>
          <w:szCs w:val="20"/>
          <w:highlight w:val="yellow"/>
          <w:lang w:val="bg-BG"/>
        </w:rPr>
      </w:pPr>
    </w:p>
    <w:tbl>
      <w:tblPr>
        <w:tblW w:w="10240" w:type="dxa"/>
        <w:jc w:val="center"/>
        <w:tblLook w:val="04A0" w:firstRow="1" w:lastRow="0" w:firstColumn="1" w:lastColumn="0" w:noHBand="0" w:noVBand="1"/>
      </w:tblPr>
      <w:tblGrid>
        <w:gridCol w:w="444"/>
        <w:gridCol w:w="3099"/>
        <w:gridCol w:w="1052"/>
        <w:gridCol w:w="1052"/>
        <w:gridCol w:w="1052"/>
        <w:gridCol w:w="1172"/>
        <w:gridCol w:w="1194"/>
        <w:gridCol w:w="1175"/>
      </w:tblGrid>
      <w:tr w:rsidR="00D73370" w:rsidTr="00D73370">
        <w:trPr>
          <w:trHeight w:val="630"/>
          <w:jc w:val="center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3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2200.01.11 Бюджетна програма „Безопасност по хранителната верига”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Отчет 2023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Отчет 2024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Закон  2025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Проект 2026 г.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Прогноза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Прогноза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2027 г.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2028 г.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ведомствени разходи: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55 342,0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85 305,0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62 189,3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68 819,8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65 377,6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65 388,6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40 490,5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47 977,2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52 440,4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55 903,8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55 905,0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55 900,9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Издръжка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9 622,6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27 496,7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6 142,4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10 511,7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9 472,6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9 487,7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5 228,9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9 831,1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3 606,5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2 404,3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Ведомствени разходи по бюджета на ПРБ: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50 175,3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73 662,4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58 270,9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66 245,5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65 207,6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65 207,6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40 031,9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47 610,0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52 174,2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55 767,9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55 767,9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55 767,9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Издръжка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9 106,1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24 108,1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6 096,7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10 477,6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9 439,7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9 439,7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1 037,3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1 944,3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Ведомствени разходи по други бюджети и сметки за средства от ЕС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5 166,7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11 642,6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3 918,4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2 574,3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170,0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181,0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458,6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367,2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266,2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135,9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137,1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133,0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Издръжка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516,5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3 388,6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45,7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34,1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32,9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48,0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4 191,6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7 886,8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3 606,5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2 404,3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От тях за: *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114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Програма за BFSA-AMRTool “Събиране и отчитане на данни за продажби и използване на антимикробни средства при животните в България”.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78,7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78,7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78,7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78,7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Програма BG_BFSA_2025-2027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112,4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69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Програма за Обучение на теренни ветеринари за разпознаване на проби за  SPGP и RVF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4,2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46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Програма за "Контактен център на ЕФСА за България"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116,6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91,3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91,3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102,3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Отчет СЕС - РА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1 927,2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Отчет СЕС - КСФ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4 466,9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59,6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Отчет СЕС - ДЕС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699,8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3 645,0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114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Механизъм за възстановяване и устойчивост</w:t>
            </w:r>
            <w:r>
              <w:rPr>
                <w:color w:val="000000"/>
                <w:sz w:val="16"/>
                <w:szCs w:val="16"/>
              </w:rPr>
              <w:br/>
              <w:t xml:space="preserve">(Recovery and Resilience Facility ) -инвестиция C6.I2 „Дигитализация на процесите от фермата до трапезата“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6 010,8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3 606,5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2 404,3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45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Администрирани разходни параграфи по бюджета на ПРБ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**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10 796,1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22 531,7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2 673,0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2 673,0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2 673,0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2 673,0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Издръжка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10 593,5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22 071,4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2 556,5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2 556,5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2 556,5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2 556,5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 тях за: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114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Програма за профилактика, надзор, контрол и ликвидиране на болести по животните и зоонози съгласно чл. 118 от Закона за ветеринарномедицинската дейност (§10-00)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1 950,5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7 246,6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920,3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1 995,2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1 995,2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1 995,2 </w:t>
            </w:r>
          </w:p>
        </w:tc>
      </w:tr>
      <w:tr w:rsidR="00D73370" w:rsidTr="00D73370">
        <w:trPr>
          <w:trHeight w:val="114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Администрирана издръжка съгласно чл. 275 от Закона за ветеринарномедицинската дейност (отстраняване и унищожаване на мъртви животни) (§10-00)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8 403,7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14 564,1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1 124,9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50,0 </w:t>
            </w:r>
          </w:p>
        </w:tc>
      </w:tr>
      <w:tr w:rsidR="00D73370" w:rsidTr="00D73370">
        <w:trPr>
          <w:trHeight w:val="114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Средствата за покриване на разходите, свързани с епизоотични рискове съгласно чл. 108 от Закона за ветеринарномедицинската дейност (§10-00)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239,3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260,7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511,3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511,3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511,3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511,3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Стипендии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5,5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5,5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 тях за: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46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Стипендии за редовни докторанти по Закона за висшето образование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5,5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5,5 </w:t>
            </w:r>
          </w:p>
        </w:tc>
      </w:tr>
      <w:tr w:rsidR="00D73370" w:rsidTr="00D73370">
        <w:trPr>
          <w:trHeight w:val="46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Текущи трансфери, обезщетения и помощи за домакинствата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31,0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198,0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 тях за: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114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Програма за профилактика, надзор, контрол и ликвидиране на болести по животните и зоонози съгласно чл. 118 от Закона за ветеринарномедицинската дейност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31,0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198,0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46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Субсидии и други текущи трансфери за нефинансови предприятия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76,0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155,4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 тях за: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114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Програма за профилактика, надзор, контрол и ликвидиране на болести по животните и зоонози съгласно чл. 118 от Закона за ветеринарномедицинската дейност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76,0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155,4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46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Разходи за членски внос и участие в нетърговски организации и дейности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95,6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106,9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111,0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111,0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111,0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111,0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 тях за: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9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Разходи за членски внос в Европейска и средиземноморска организация по растителна защита (EPPO и EUPHRESCO) (§46-00)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39,7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43,0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43,0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43,0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43,0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43,0 </w:t>
            </w:r>
          </w:p>
        </w:tc>
      </w:tr>
      <w:tr w:rsidR="00D73370" w:rsidTr="00D73370">
        <w:trPr>
          <w:trHeight w:val="69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Разходи за членски внос в Световна организация за здравеопазване на животните (OIE) (§46-00)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51,3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59,0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63,0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63,0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63,0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63,0 </w:t>
            </w:r>
          </w:p>
        </w:tc>
      </w:tr>
      <w:tr w:rsidR="00D73370" w:rsidTr="00D73370">
        <w:trPr>
          <w:trHeight w:val="69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Разходи за членски внос в Организация по прехрана и земеделие на Обединените нации (FAO)  (§46-00)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66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ІІІ.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Администрирани разходни параграфи по други бюджети и сметки за средства от ЕС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**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7 903,9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18 535,4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21 448,7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25 595,3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25 595,3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25 595,3 </w:t>
            </w:r>
          </w:p>
        </w:tc>
      </w:tr>
      <w:tr w:rsidR="00D73370" w:rsidTr="00D73370">
        <w:trPr>
          <w:trHeight w:val="46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Субсидии и други текущи трансфери за нефинансови предприятия </w:t>
            </w:r>
            <w:r>
              <w:rPr>
                <w:b/>
                <w:bCs/>
                <w:color w:val="000000"/>
                <w:sz w:val="16"/>
                <w:szCs w:val="16"/>
              </w:rPr>
              <w:t>(43-00)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3 828,2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12 667,1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11 904,7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17 033,5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17 033,5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17 033,5 </w:t>
            </w:r>
          </w:p>
        </w:tc>
      </w:tr>
      <w:tr w:rsidR="00D73370" w:rsidTr="00D73370">
        <w:trPr>
          <w:trHeight w:val="46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Текущи трансфери, обезщетения и помощи за домакинствата </w:t>
            </w:r>
            <w:r>
              <w:rPr>
                <w:b/>
                <w:bCs/>
                <w:color w:val="000000"/>
                <w:sz w:val="16"/>
                <w:szCs w:val="16"/>
              </w:rPr>
              <w:t>(42-00)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85,0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23,1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Издръжка (10-00)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3 990,7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5 845,2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9 544,0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8 561,8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8 561,8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8 561,8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администрирани разходи (ІІ.+ІІІ.):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18 700,0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41 067,1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24 121,7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28 268,3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28 268,3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28 268,3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разходи по бюджета (І.1+ІІ.):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60 971,4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96 194,1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60 943,9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68 918,5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67 880,6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67 880,6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разходи (І.+ІІ.+ІІІ.):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74 042,0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126 372,1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86 311,0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97 088,1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93 645,9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93 656,9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Численост на щатния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2 344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2 345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2 345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2 342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2 342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2 342</w:t>
            </w:r>
          </w:p>
        </w:tc>
      </w:tr>
    </w:tbl>
    <w:p w:rsidR="00816F76" w:rsidRPr="004F571B" w:rsidRDefault="00816F76" w:rsidP="00186DF5">
      <w:pPr>
        <w:jc w:val="both"/>
        <w:rPr>
          <w:b/>
          <w:noProof/>
          <w:sz w:val="20"/>
          <w:szCs w:val="20"/>
          <w:highlight w:val="yellow"/>
          <w:lang w:val="bg-BG"/>
        </w:rPr>
      </w:pPr>
    </w:p>
    <w:p w:rsidR="000F2E4D" w:rsidRPr="004F571B" w:rsidRDefault="000F2E4D" w:rsidP="00186DF5">
      <w:pPr>
        <w:jc w:val="both"/>
        <w:rPr>
          <w:b/>
          <w:noProof/>
          <w:sz w:val="20"/>
          <w:szCs w:val="20"/>
          <w:highlight w:val="yellow"/>
        </w:rPr>
      </w:pPr>
    </w:p>
    <w:p w:rsidR="00857FB6" w:rsidRPr="004F571B" w:rsidRDefault="00857FB6" w:rsidP="00186DF5">
      <w:pPr>
        <w:jc w:val="both"/>
        <w:rPr>
          <w:b/>
          <w:noProof/>
          <w:sz w:val="20"/>
          <w:szCs w:val="20"/>
          <w:highlight w:val="green"/>
        </w:rPr>
      </w:pPr>
    </w:p>
    <w:p w:rsidR="009678AA" w:rsidRPr="004F571B" w:rsidRDefault="009678AA" w:rsidP="00186DF5">
      <w:pPr>
        <w:jc w:val="both"/>
        <w:rPr>
          <w:b/>
          <w:noProof/>
          <w:sz w:val="20"/>
          <w:szCs w:val="20"/>
          <w:lang w:val="bg-BG"/>
        </w:rPr>
      </w:pPr>
    </w:p>
    <w:p w:rsidR="001906C0" w:rsidRPr="004F571B" w:rsidRDefault="000E5225" w:rsidP="008079C6">
      <w:pPr>
        <w:pStyle w:val="Heading1"/>
        <w:numPr>
          <w:ilvl w:val="1"/>
          <w:numId w:val="6"/>
        </w:numPr>
        <w:tabs>
          <w:tab w:val="left" w:pos="426"/>
        </w:tabs>
        <w:ind w:left="0" w:firstLine="0"/>
        <w:rPr>
          <w:noProof/>
          <w:sz w:val="20"/>
          <w:lang w:val="bg-BG"/>
        </w:rPr>
      </w:pPr>
      <w:bookmarkStart w:id="24" w:name="_Toc212813968"/>
      <w:r w:rsidRPr="004F571B">
        <w:rPr>
          <w:noProof/>
          <w:sz w:val="20"/>
          <w:lang w:val="bg-BG"/>
        </w:rPr>
        <w:t xml:space="preserve">2200.01.12 - </w:t>
      </w:r>
      <w:r w:rsidR="00405455" w:rsidRPr="004F571B">
        <w:rPr>
          <w:noProof/>
          <w:sz w:val="20"/>
          <w:lang w:val="bg-BG"/>
        </w:rPr>
        <w:t xml:space="preserve">БЮДЖЕТНА ПРОГРАМА </w:t>
      </w:r>
      <w:r w:rsidR="00186DF5" w:rsidRPr="004F571B">
        <w:rPr>
          <w:noProof/>
          <w:sz w:val="20"/>
          <w:lang w:val="bg-BG"/>
        </w:rPr>
        <w:t>„ПОДОБРЯВАНЕ НА ЖИВОТА В СЕЛСКИТЕ РАЙОНИ”</w:t>
      </w:r>
      <w:bookmarkEnd w:id="24"/>
    </w:p>
    <w:p w:rsidR="00186DF5" w:rsidRPr="004F571B" w:rsidRDefault="00186DF5" w:rsidP="00186DF5">
      <w:pPr>
        <w:jc w:val="both"/>
        <w:rPr>
          <w:b/>
          <w:i/>
          <w:noProof/>
          <w:sz w:val="20"/>
          <w:szCs w:val="20"/>
          <w:lang w:val="bg-BG"/>
        </w:rPr>
      </w:pPr>
    </w:p>
    <w:p w:rsidR="00FC3B53" w:rsidRPr="004F571B" w:rsidRDefault="00FC3B53" w:rsidP="00186DF5">
      <w:pPr>
        <w:jc w:val="both"/>
        <w:rPr>
          <w:b/>
          <w:i/>
          <w:noProof/>
          <w:sz w:val="20"/>
          <w:szCs w:val="20"/>
          <w:lang w:val="bg-BG"/>
        </w:rPr>
      </w:pPr>
    </w:p>
    <w:p w:rsidR="001906C0" w:rsidRPr="004F571B" w:rsidRDefault="001906C0" w:rsidP="00E3518C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Цели на </w:t>
      </w:r>
      <w:r w:rsidR="008079C6" w:rsidRPr="004F571B">
        <w:rPr>
          <w:b/>
          <w:i/>
          <w:noProof/>
          <w:sz w:val="20"/>
          <w:szCs w:val="20"/>
          <w:u w:val="single"/>
          <w:lang w:val="bg-BG"/>
        </w:rPr>
        <w:t xml:space="preserve">бюджетната </w:t>
      </w: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програмата </w:t>
      </w:r>
    </w:p>
    <w:p w:rsidR="00FC3B53" w:rsidRPr="004F571B" w:rsidRDefault="00FC3B53" w:rsidP="001906C0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1906C0" w:rsidRPr="004F571B" w:rsidRDefault="001906C0" w:rsidP="00FC77AD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Подобряване и развитие на инфраструктурата, свързана с развитието и адаптирането на земеделието и горското стопанство. Възстановяване на селскостопанския производствен потенциал, разрушен от природни бедствия и въвеждане на подходящи превантивни дейности. Разнообразяване към неземеделски дейности. Подкрепа за създаване и развитие на микро-предприятия. Насърчаване на туристическите дейности</w:t>
      </w:r>
    </w:p>
    <w:p w:rsidR="001906C0" w:rsidRPr="004F571B" w:rsidRDefault="001906C0" w:rsidP="00FC77AD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Основни услуги за икономиката и населението в селските райони. Обновяване и развитие на селата. Изпълнение на стратегии за местно развитие. Национално и транснационално сътрудничество. Управление на местни инициативни групи (МИГ), придобиване на умения и постигане на обществена активност на съответната територия</w:t>
      </w:r>
    </w:p>
    <w:p w:rsidR="008079C6" w:rsidRPr="004F571B" w:rsidRDefault="008079C6" w:rsidP="00FC77AD">
      <w:pPr>
        <w:ind w:firstLine="567"/>
        <w:jc w:val="both"/>
        <w:rPr>
          <w:noProof/>
          <w:sz w:val="20"/>
          <w:szCs w:val="20"/>
          <w:lang w:val="bg-BG"/>
        </w:rPr>
      </w:pPr>
    </w:p>
    <w:p w:rsidR="00F407BA" w:rsidRPr="004F571B" w:rsidRDefault="00F407BA" w:rsidP="00FC77AD">
      <w:pPr>
        <w:ind w:firstLine="567"/>
        <w:jc w:val="both"/>
        <w:rPr>
          <w:noProof/>
          <w:sz w:val="20"/>
          <w:szCs w:val="20"/>
          <w:lang w:val="bg-BG"/>
        </w:rPr>
      </w:pPr>
    </w:p>
    <w:p w:rsidR="008079C6" w:rsidRDefault="008079C6" w:rsidP="008079C6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Целеви стойности по показателите за изпълнение</w:t>
      </w:r>
    </w:p>
    <w:p w:rsidR="00390943" w:rsidRPr="004F571B" w:rsidRDefault="00390943" w:rsidP="008079C6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F407BA" w:rsidRPr="004F571B" w:rsidRDefault="00F407BA" w:rsidP="008079C6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tbl>
      <w:tblPr>
        <w:tblW w:w="8660" w:type="dxa"/>
        <w:jc w:val="center"/>
        <w:tblLook w:val="04A0" w:firstRow="1" w:lastRow="0" w:firstColumn="1" w:lastColumn="0" w:noHBand="0" w:noVBand="1"/>
      </w:tblPr>
      <w:tblGrid>
        <w:gridCol w:w="417"/>
        <w:gridCol w:w="3343"/>
        <w:gridCol w:w="1440"/>
        <w:gridCol w:w="1120"/>
        <w:gridCol w:w="1200"/>
        <w:gridCol w:w="1140"/>
      </w:tblGrid>
      <w:tr w:rsidR="003C1C56" w:rsidRPr="004F571B" w:rsidTr="003C1C56">
        <w:trPr>
          <w:trHeight w:val="255"/>
          <w:jc w:val="center"/>
        </w:trPr>
        <w:tc>
          <w:tcPr>
            <w:tcW w:w="3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3C1C56" w:rsidRPr="004F571B" w:rsidRDefault="003C1C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ПОКАЗАТЕЛИТЕ ЗА ИЗПЪЛНЕНИЕ</w:t>
            </w:r>
          </w:p>
        </w:tc>
        <w:tc>
          <w:tcPr>
            <w:tcW w:w="49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Целева стойност</w:t>
            </w:r>
          </w:p>
        </w:tc>
      </w:tr>
      <w:tr w:rsidR="003C1C56" w:rsidRPr="004F571B" w:rsidTr="003C1C56">
        <w:trPr>
          <w:trHeight w:val="1320"/>
          <w:jc w:val="center"/>
        </w:trPr>
        <w:tc>
          <w:tcPr>
            <w:tcW w:w="3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3C1C56" w:rsidRPr="004F571B" w:rsidRDefault="003C1C5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Бюджетна програма - 2200.01.12 - "Подобряване на живота в селските райони"</w:t>
            </w:r>
          </w:p>
        </w:tc>
        <w:tc>
          <w:tcPr>
            <w:tcW w:w="49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C56" w:rsidRPr="004F571B" w:rsidRDefault="003C1C5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C1C56" w:rsidRPr="004F571B" w:rsidTr="003C1C56">
        <w:trPr>
          <w:trHeight w:val="255"/>
          <w:jc w:val="center"/>
        </w:trPr>
        <w:tc>
          <w:tcPr>
            <w:tcW w:w="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C1C56" w:rsidRPr="004F571B" w:rsidRDefault="003C1C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Показатели за изпълнение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C1C56" w:rsidRPr="004F571B" w:rsidRDefault="003C1C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Мерна единица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C1C56" w:rsidRPr="004F571B" w:rsidRDefault="003C1C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Проект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C1C56" w:rsidRPr="004F571B" w:rsidRDefault="003C1C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 xml:space="preserve">Прогноза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C1C56" w:rsidRPr="004F571B" w:rsidRDefault="003C1C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 xml:space="preserve">Прогноза  </w:t>
            </w:r>
          </w:p>
        </w:tc>
      </w:tr>
      <w:tr w:rsidR="003C1C56" w:rsidRPr="004F571B" w:rsidTr="003C1C56">
        <w:trPr>
          <w:trHeight w:val="255"/>
          <w:jc w:val="center"/>
        </w:trPr>
        <w:tc>
          <w:tcPr>
            <w:tcW w:w="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C56" w:rsidRPr="004F571B" w:rsidRDefault="003C1C5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C56" w:rsidRPr="004F571B" w:rsidRDefault="003C1C5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C56" w:rsidRPr="004F571B" w:rsidRDefault="003C1C5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C1C56" w:rsidRPr="004F571B" w:rsidRDefault="003C1C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2026 г.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C1C56" w:rsidRPr="004F571B" w:rsidRDefault="003C1C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2027 г.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3C1C56" w:rsidRPr="004F571B" w:rsidRDefault="003C1C5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2028 г.</w:t>
            </w:r>
          </w:p>
        </w:tc>
      </w:tr>
      <w:tr w:rsidR="003C1C56" w:rsidRPr="004F571B" w:rsidTr="003C1C56">
        <w:trPr>
          <w:trHeight w:val="76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Брой получатели на помощ за разнообразяване към неземеделски дейности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148</w:t>
            </w:r>
          </w:p>
        </w:tc>
      </w:tr>
      <w:tr w:rsidR="003C1C56" w:rsidRPr="004F571B" w:rsidTr="003C1C56">
        <w:trPr>
          <w:trHeight w:val="51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Общ размер на инвестициите в неземеделски дейности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Млн.евро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31</w:t>
            </w:r>
          </w:p>
        </w:tc>
      </w:tr>
      <w:tr w:rsidR="003C1C56" w:rsidRPr="004F571B" w:rsidTr="003C1C56">
        <w:trPr>
          <w:trHeight w:val="51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на подпомогнатите микропредприятия – общо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200</w:t>
            </w:r>
          </w:p>
        </w:tc>
      </w:tr>
      <w:tr w:rsidR="003C1C56" w:rsidRPr="004F571B" w:rsidTr="003C1C56">
        <w:trPr>
          <w:trHeight w:val="51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Общ обем на инвестициите в туристическа дейност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Млн.евро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50</w:t>
            </w:r>
          </w:p>
        </w:tc>
      </w:tr>
      <w:tr w:rsidR="003C1C56" w:rsidRPr="004F571B" w:rsidTr="003C1C56">
        <w:trPr>
          <w:trHeight w:val="76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Общ обем на инвестициите в основни услуги за населението и икономиката в селските райони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Млн.евро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250</w:t>
            </w:r>
          </w:p>
        </w:tc>
      </w:tr>
      <w:tr w:rsidR="003C1C56" w:rsidRPr="004F571B" w:rsidTr="003C1C56">
        <w:trPr>
          <w:trHeight w:val="51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Общ обем на инвестициите за обновяване и развитие на населените места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Млн.евро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3C1C56" w:rsidRPr="004F571B" w:rsidTr="003C1C56">
        <w:trPr>
          <w:trHeight w:val="51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C56" w:rsidRPr="004F571B" w:rsidRDefault="003C1C56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Брой подпомогнати Местни инициативни групи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C56" w:rsidRPr="004F571B" w:rsidRDefault="003C1C5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</w:tbl>
    <w:p w:rsidR="008079C6" w:rsidRPr="004F571B" w:rsidRDefault="008079C6" w:rsidP="008079C6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F64F50" w:rsidRPr="004F571B" w:rsidRDefault="00F64F50" w:rsidP="00F64F50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0"/>
          <w:szCs w:val="20"/>
          <w:lang w:val="bg-BG"/>
        </w:rPr>
      </w:pPr>
      <w:r w:rsidRPr="004F571B">
        <w:rPr>
          <w:sz w:val="20"/>
          <w:szCs w:val="20"/>
          <w:lang w:val="bg-BG"/>
        </w:rPr>
        <w:t>Освен приключващото изпълнение на ПРСР (2014-2020 г.) в края на 2025 г., следва да се отчете стартиращия Стратегически план по ОСП (2023-2027 г.), по който през 2025 г. вече се провеждат първите приеми на заявления за подпомагане по интервенции, финансирани от ЕЗФРСР.</w:t>
      </w:r>
    </w:p>
    <w:p w:rsidR="00F64F50" w:rsidRPr="004F571B" w:rsidRDefault="00F64F50" w:rsidP="00F64F50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0"/>
          <w:szCs w:val="20"/>
          <w:lang w:val="bg-BG"/>
        </w:rPr>
      </w:pPr>
      <w:r w:rsidRPr="004F571B">
        <w:rPr>
          <w:sz w:val="20"/>
          <w:szCs w:val="20"/>
          <w:lang w:val="bg-BG"/>
        </w:rPr>
        <w:t xml:space="preserve">Прогнозните стойности за 2026, 2027, 2028 и 2029 г. ще бъдат допълнително актуализирани. </w:t>
      </w:r>
    </w:p>
    <w:p w:rsidR="00F64F50" w:rsidRPr="004F571B" w:rsidRDefault="00F64F50" w:rsidP="00F64F50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0"/>
          <w:szCs w:val="20"/>
          <w:lang w:val="bg-BG"/>
        </w:rPr>
      </w:pPr>
      <w:r w:rsidRPr="004F571B">
        <w:rPr>
          <w:sz w:val="20"/>
          <w:szCs w:val="20"/>
          <w:lang w:val="bg-BG"/>
        </w:rPr>
        <w:t>В края на 2024 г. и през първата половина на 2025 г. стартираха първите приеми на заявления за подпомагане по интервенции, финансирани от ЕЗФРСР по Стратегическия план по ОСП (2023-2027 г.). Освен текущото прилагане на ПРСР (2014-2020 г.) и приключването й към 31.12.2025 г., към момента Стратегическият план все още е на твърде ранен етап на прилагане – одобрен е от службите на ЕК на 07.12.2022 г. В тази връзка, определянето на показатели е индикативно, като все пак прогнозните им стойности са представени предимно на годишна база, доколкото е възможно такова предвиждане. Следва да се има предвид, че са залагани предимно стойности на етап договаряне/поемане на ангажимент, а не на етап реално усвояване.</w:t>
      </w:r>
    </w:p>
    <w:p w:rsidR="00F64F50" w:rsidRPr="004F571B" w:rsidRDefault="00F64F50" w:rsidP="00F64F50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0"/>
          <w:szCs w:val="20"/>
          <w:lang w:val="bg-BG"/>
        </w:rPr>
      </w:pPr>
      <w:r w:rsidRPr="004F571B">
        <w:rPr>
          <w:sz w:val="20"/>
          <w:szCs w:val="20"/>
          <w:lang w:val="bg-BG"/>
        </w:rPr>
        <w:t>При прилагането на мерки/интервенции с предимно инвестиционен характер в периода 2023-2027 г., за разлика от тези с плащане на площ, са възможни сериозни флуктуации както при обема на договорените средства, така и при броя подпомогнати бенефициенти, и съответно отчитането им съобразно зададените параметри.</w:t>
      </w:r>
    </w:p>
    <w:p w:rsidR="008079C6" w:rsidRPr="004F571B" w:rsidRDefault="00F64F50" w:rsidP="00F64F50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0"/>
          <w:szCs w:val="20"/>
          <w:lang w:val="bg-BG"/>
        </w:rPr>
      </w:pPr>
      <w:r w:rsidRPr="004F571B">
        <w:rPr>
          <w:sz w:val="20"/>
          <w:szCs w:val="20"/>
          <w:lang w:val="bg-BG"/>
        </w:rPr>
        <w:t>След приключване на програмен период 2014-2020 г. в края на календарната 2025 г., се предвижда показателите да бъдат изцяло преработени в съответствие с прилагания Стратегически план, разплащането по който следва да приключи в края на 2029 г.</w:t>
      </w:r>
    </w:p>
    <w:p w:rsidR="00F64F50" w:rsidRPr="004F571B" w:rsidRDefault="00F64F50" w:rsidP="00F64F50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0"/>
          <w:szCs w:val="20"/>
          <w:lang w:val="bg-BG"/>
        </w:rPr>
      </w:pPr>
    </w:p>
    <w:p w:rsidR="00EC30FF" w:rsidRPr="004F571B" w:rsidRDefault="00EC30FF" w:rsidP="00FC77AD">
      <w:pPr>
        <w:ind w:firstLine="567"/>
        <w:jc w:val="both"/>
        <w:rPr>
          <w:noProof/>
          <w:sz w:val="20"/>
          <w:szCs w:val="20"/>
          <w:lang w:val="bg-BG"/>
        </w:rPr>
      </w:pPr>
    </w:p>
    <w:p w:rsidR="008079C6" w:rsidRPr="004F571B" w:rsidRDefault="008079C6" w:rsidP="008079C6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Външни фактори, които могат да окажат въздействие върху постигането на целите на програмата</w:t>
      </w:r>
    </w:p>
    <w:p w:rsidR="008079C6" w:rsidRPr="004F571B" w:rsidRDefault="008079C6" w:rsidP="008079C6">
      <w:pPr>
        <w:pStyle w:val="NormalWeb"/>
        <w:tabs>
          <w:tab w:val="left" w:pos="360"/>
        </w:tabs>
        <w:spacing w:before="0" w:beforeAutospacing="0" w:after="0" w:afterAutospacing="0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Трудният достъп до финансиране от страна на банкови и други институции и повишената цена (лихви) на заемните ресурси, необходими за реализацията на спечелените проекти крие риск от неизпълнение на част от проектите по Програмата за развитие на селските райони и от там на изпълнението на описаните по-горе цели на различните програми.</w:t>
      </w:r>
    </w:p>
    <w:p w:rsidR="008079C6" w:rsidRPr="004F571B" w:rsidRDefault="008079C6" w:rsidP="008079C6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Задълбочаването световната икономическата криза би довело до неблагоприятни ефекти </w:t>
      </w:r>
      <w:r w:rsidR="00DE7B90" w:rsidRPr="004F571B">
        <w:rPr>
          <w:noProof/>
          <w:sz w:val="20"/>
          <w:szCs w:val="20"/>
          <w:lang w:val="bg-BG"/>
        </w:rPr>
        <w:t>за</w:t>
      </w:r>
      <w:r w:rsidRPr="004F571B">
        <w:rPr>
          <w:noProof/>
          <w:sz w:val="20"/>
          <w:szCs w:val="20"/>
          <w:lang w:val="bg-BG"/>
        </w:rPr>
        <w:t xml:space="preserve"> всички икономически субекти (намаляване на продажбите, влошаване на икономическите показатели, фалити), включително за кандидатите и ползватели на финансова помощ по ПРСР, което от своя страна би довело </w:t>
      </w:r>
      <w:r w:rsidRPr="004F571B">
        <w:rPr>
          <w:noProof/>
          <w:sz w:val="20"/>
          <w:szCs w:val="20"/>
          <w:lang w:val="bg-BG"/>
        </w:rPr>
        <w:lastRenderedPageBreak/>
        <w:t>до по-нисък от планирания ефект на ПРСР за българското земеделие и селските райони и от там на изпълнението на описаните по-горе цели на различните програми.</w:t>
      </w:r>
    </w:p>
    <w:p w:rsidR="008079C6" w:rsidRPr="004F571B" w:rsidRDefault="008079C6" w:rsidP="00FC77AD">
      <w:pPr>
        <w:ind w:firstLine="567"/>
        <w:jc w:val="both"/>
        <w:rPr>
          <w:noProof/>
          <w:sz w:val="20"/>
          <w:szCs w:val="20"/>
          <w:lang w:val="bg-BG"/>
        </w:rPr>
      </w:pPr>
    </w:p>
    <w:p w:rsidR="00747462" w:rsidRPr="004F571B" w:rsidRDefault="00747462" w:rsidP="00747462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Предоставяни </w:t>
      </w:r>
      <w:r w:rsidR="008079C6" w:rsidRPr="004F571B">
        <w:rPr>
          <w:b/>
          <w:i/>
          <w:noProof/>
          <w:sz w:val="20"/>
          <w:szCs w:val="20"/>
          <w:u w:val="single"/>
          <w:lang w:val="bg-BG"/>
        </w:rPr>
        <w:t xml:space="preserve">по програмата </w:t>
      </w: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продукти/услуги </w:t>
      </w:r>
    </w:p>
    <w:p w:rsidR="00747462" w:rsidRPr="004F571B" w:rsidRDefault="00747462" w:rsidP="00747462">
      <w:pPr>
        <w:jc w:val="both"/>
        <w:rPr>
          <w:noProof/>
          <w:sz w:val="20"/>
          <w:szCs w:val="20"/>
          <w:u w:val="single"/>
          <w:lang w:val="bg-BG"/>
        </w:rPr>
      </w:pPr>
    </w:p>
    <w:p w:rsidR="00747462" w:rsidRPr="004F571B" w:rsidRDefault="00747462" w:rsidP="00747462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i/>
          <w:noProof/>
          <w:sz w:val="20"/>
          <w:szCs w:val="20"/>
          <w:lang w:val="bg-BG"/>
        </w:rPr>
        <w:t>Насърчаване на партньорството и подпомагане дейността на местните общности</w:t>
      </w:r>
      <w:r w:rsidRPr="004F571B">
        <w:rPr>
          <w:noProof/>
          <w:sz w:val="20"/>
          <w:szCs w:val="20"/>
          <w:lang w:val="bg-BG"/>
        </w:rPr>
        <w:t>,</w:t>
      </w:r>
      <w:r w:rsidRPr="004F571B">
        <w:rPr>
          <w:b/>
          <w:noProof/>
          <w:sz w:val="20"/>
          <w:szCs w:val="20"/>
          <w:lang w:val="bg-BG"/>
        </w:rPr>
        <w:t xml:space="preserve"> </w:t>
      </w:r>
      <w:r w:rsidR="00DE7B90" w:rsidRPr="004F571B">
        <w:rPr>
          <w:noProof/>
          <w:sz w:val="20"/>
          <w:szCs w:val="20"/>
          <w:lang w:val="bg-BG"/>
        </w:rPr>
        <w:t>кое</w:t>
      </w:r>
      <w:r w:rsidRPr="004F571B">
        <w:rPr>
          <w:noProof/>
          <w:sz w:val="20"/>
          <w:szCs w:val="20"/>
          <w:lang w:val="bg-BG"/>
        </w:rPr>
        <w:t>то включва следните дейности:</w:t>
      </w:r>
    </w:p>
    <w:p w:rsidR="00747462" w:rsidRPr="004F571B" w:rsidRDefault="00747462" w:rsidP="00747462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Подобряване на възможностите и районите за сформиране на местни инициативни групи (МИГ);</w:t>
      </w:r>
    </w:p>
    <w:p w:rsidR="00747462" w:rsidRPr="004F571B" w:rsidRDefault="00747462" w:rsidP="00747462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Дейности по мобилизиране на вътрешния потенциал за развитие на селските райони и изграждане на местен капацитет чрез:</w:t>
      </w:r>
    </w:p>
    <w:p w:rsidR="00747462" w:rsidRPr="004F571B" w:rsidRDefault="00747462" w:rsidP="00747462">
      <w:pPr>
        <w:ind w:left="708" w:hanging="141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Укрепване на съществуващите МИГ;</w:t>
      </w:r>
    </w:p>
    <w:p w:rsidR="00747462" w:rsidRPr="004F571B" w:rsidRDefault="00747462" w:rsidP="00747462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Подобряване партньорството между частния и публичния сектор; </w:t>
      </w:r>
    </w:p>
    <w:p w:rsidR="00747462" w:rsidRPr="004F571B" w:rsidRDefault="00747462" w:rsidP="00747462">
      <w:pPr>
        <w:ind w:firstLine="567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>Насърчаване учредяването на нови МИГ</w:t>
      </w:r>
      <w:r w:rsidR="00D4441C" w:rsidRPr="004F571B">
        <w:rPr>
          <w:noProof/>
          <w:sz w:val="20"/>
          <w:szCs w:val="20"/>
        </w:rPr>
        <w:t>;</w:t>
      </w:r>
    </w:p>
    <w:p w:rsidR="00747462" w:rsidRPr="004F571B" w:rsidRDefault="00747462" w:rsidP="00747462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Техническо обезпечаване функционирането на МИГ;</w:t>
      </w:r>
    </w:p>
    <w:p w:rsidR="00747462" w:rsidRPr="004F571B" w:rsidRDefault="00747462" w:rsidP="00747462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Въвеждане инициативата на ЕС за децентрализирано прилагане на политиката за развитие на селски райони и подобряване ръководството на местно ниво чрез финансиране на предложения в контекста на Инициатива ЛИДЕР;</w:t>
      </w:r>
    </w:p>
    <w:p w:rsidR="00747462" w:rsidRPr="004F571B" w:rsidRDefault="00747462" w:rsidP="00747462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Провеждане на информационно-разяснителни дейности и кампании;</w:t>
      </w:r>
    </w:p>
    <w:p w:rsidR="00747462" w:rsidRPr="004F571B" w:rsidRDefault="00747462" w:rsidP="00747462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Изготвяне на информационно-рекламни материали за популяризиране доб</w:t>
      </w:r>
      <w:r w:rsidR="00D4441C" w:rsidRPr="004F571B">
        <w:rPr>
          <w:noProof/>
          <w:sz w:val="20"/>
          <w:szCs w:val="20"/>
          <w:lang w:val="bg-BG"/>
        </w:rPr>
        <w:t>рите практики и на партньорския</w:t>
      </w:r>
      <w:r w:rsidR="00D4441C" w:rsidRPr="004F571B">
        <w:rPr>
          <w:noProof/>
          <w:sz w:val="20"/>
          <w:szCs w:val="20"/>
        </w:rPr>
        <w:t xml:space="preserve"> </w:t>
      </w:r>
      <w:r w:rsidRPr="004F571B">
        <w:rPr>
          <w:noProof/>
          <w:sz w:val="20"/>
          <w:szCs w:val="20"/>
          <w:lang w:val="bg-BG"/>
        </w:rPr>
        <w:t>подход в работата с местните общности;</w:t>
      </w:r>
    </w:p>
    <w:p w:rsidR="00747462" w:rsidRPr="004F571B" w:rsidRDefault="00747462" w:rsidP="00747462">
      <w:pPr>
        <w:ind w:firstLine="567"/>
        <w:jc w:val="both"/>
        <w:rPr>
          <w:b/>
          <w:i/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Изготвяне на ръководство  за учредяване, администриране и координация на МИГ</w:t>
      </w:r>
    </w:p>
    <w:p w:rsidR="00747462" w:rsidRPr="004F571B" w:rsidRDefault="00747462" w:rsidP="00747462">
      <w:pPr>
        <w:tabs>
          <w:tab w:val="num" w:pos="2160"/>
        </w:tabs>
        <w:ind w:left="1800"/>
        <w:jc w:val="both"/>
        <w:rPr>
          <w:b/>
          <w:i/>
          <w:noProof/>
          <w:sz w:val="20"/>
          <w:szCs w:val="20"/>
          <w:lang w:val="bg-BG"/>
        </w:rPr>
      </w:pPr>
    </w:p>
    <w:p w:rsidR="00747462" w:rsidRPr="004F571B" w:rsidRDefault="00747462" w:rsidP="00747462">
      <w:pPr>
        <w:ind w:left="709"/>
        <w:jc w:val="both"/>
        <w:rPr>
          <w:noProof/>
          <w:sz w:val="20"/>
          <w:szCs w:val="20"/>
          <w:lang w:val="bg-BG"/>
        </w:rPr>
      </w:pPr>
      <w:r w:rsidRPr="004F571B">
        <w:rPr>
          <w:i/>
          <w:noProof/>
          <w:sz w:val="20"/>
          <w:szCs w:val="20"/>
          <w:lang w:val="bg-BG"/>
        </w:rPr>
        <w:t>Разработване на политика</w:t>
      </w:r>
      <w:r w:rsidRPr="004F571B">
        <w:rPr>
          <w:noProof/>
          <w:sz w:val="20"/>
          <w:szCs w:val="20"/>
          <w:lang w:val="bg-BG"/>
        </w:rPr>
        <w:t>, ко</w:t>
      </w:r>
      <w:r w:rsidR="00D4441C" w:rsidRPr="004F571B">
        <w:rPr>
          <w:noProof/>
          <w:sz w:val="20"/>
          <w:szCs w:val="20"/>
        </w:rPr>
        <w:t>e</w:t>
      </w:r>
      <w:r w:rsidRPr="004F571B">
        <w:rPr>
          <w:noProof/>
          <w:sz w:val="20"/>
          <w:szCs w:val="20"/>
          <w:lang w:val="bg-BG"/>
        </w:rPr>
        <w:t>то включва следните дейности:</w:t>
      </w:r>
    </w:p>
    <w:p w:rsidR="00747462" w:rsidRPr="004F571B" w:rsidRDefault="00747462" w:rsidP="00747462">
      <w:pPr>
        <w:ind w:firstLine="567"/>
        <w:jc w:val="both"/>
        <w:rPr>
          <w:noProof/>
          <w:sz w:val="20"/>
          <w:szCs w:val="20"/>
          <w:lang w:val="bg-BG"/>
        </w:rPr>
      </w:pPr>
    </w:p>
    <w:p w:rsidR="00747462" w:rsidRPr="004F571B" w:rsidRDefault="00747462" w:rsidP="00747462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Подготовка и обсъждане в работни групи (съвместно със социално-икономическите партньори) на документи и материали, свързани с прилагането на политиката за развитие на  селските райони;</w:t>
      </w:r>
    </w:p>
    <w:p w:rsidR="00747462" w:rsidRPr="004F571B" w:rsidRDefault="00747462" w:rsidP="00747462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Провеждане на семинари за обсъждане прилагането на политиката за развитие на селските райони с участието на социално-икономическите партньори и регионалните структури; </w:t>
      </w:r>
    </w:p>
    <w:p w:rsidR="00747462" w:rsidRPr="004F571B" w:rsidRDefault="00747462" w:rsidP="00747462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Изготвяне на проекти и схеми за подпомагане изпълнението на новата политика на ЕС за развитие на селските райони;</w:t>
      </w:r>
    </w:p>
    <w:p w:rsidR="00747462" w:rsidRPr="004F571B" w:rsidRDefault="00747462" w:rsidP="00747462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bCs/>
          <w:noProof/>
          <w:sz w:val="20"/>
          <w:szCs w:val="20"/>
          <w:lang w:val="bg-BG"/>
        </w:rPr>
        <w:t>Участие в разработването на законодателството и нормативната уредба на национално ниво, касаеща развитието на селските райони, в т.ч. необлагодетелстваните райони в Република България</w:t>
      </w:r>
      <w:r w:rsidR="00D4441C" w:rsidRPr="004F571B">
        <w:rPr>
          <w:bCs/>
          <w:noProof/>
          <w:sz w:val="20"/>
          <w:szCs w:val="20"/>
        </w:rPr>
        <w:t>.</w:t>
      </w:r>
    </w:p>
    <w:p w:rsidR="00747462" w:rsidRPr="004F571B" w:rsidRDefault="00747462" w:rsidP="00747462">
      <w:pPr>
        <w:ind w:firstLine="567"/>
        <w:jc w:val="both"/>
        <w:rPr>
          <w:noProof/>
          <w:sz w:val="20"/>
          <w:szCs w:val="20"/>
          <w:lang w:val="bg-BG"/>
        </w:rPr>
      </w:pPr>
    </w:p>
    <w:p w:rsidR="00747462" w:rsidRPr="004F571B" w:rsidRDefault="00747462" w:rsidP="00747462">
      <w:pPr>
        <w:ind w:firstLine="709"/>
        <w:jc w:val="both"/>
        <w:rPr>
          <w:noProof/>
          <w:sz w:val="20"/>
          <w:szCs w:val="20"/>
          <w:lang w:val="bg-BG"/>
        </w:rPr>
      </w:pPr>
      <w:r w:rsidRPr="004F571B">
        <w:rPr>
          <w:i/>
          <w:noProof/>
          <w:sz w:val="20"/>
          <w:szCs w:val="20"/>
          <w:lang w:val="bg-BG"/>
        </w:rPr>
        <w:t>Управление и координиране прилагането на планове, програми, проекти и схеми за развитие на селските райони</w:t>
      </w:r>
    </w:p>
    <w:p w:rsidR="00747462" w:rsidRPr="004F571B" w:rsidRDefault="00747462" w:rsidP="00747462">
      <w:pPr>
        <w:ind w:firstLine="709"/>
        <w:jc w:val="both"/>
        <w:rPr>
          <w:noProof/>
          <w:sz w:val="20"/>
          <w:szCs w:val="20"/>
          <w:lang w:val="bg-BG"/>
        </w:rPr>
      </w:pPr>
      <w:r w:rsidRPr="004F571B">
        <w:rPr>
          <w:i/>
          <w:noProof/>
          <w:sz w:val="20"/>
          <w:szCs w:val="20"/>
          <w:lang w:val="bg-BG"/>
        </w:rPr>
        <w:t>Мониторинг и оценка на изпълнението на програми и схеми за развитие на селските райони</w:t>
      </w:r>
      <w:r w:rsidRPr="004F571B">
        <w:rPr>
          <w:noProof/>
          <w:sz w:val="20"/>
          <w:szCs w:val="20"/>
          <w:lang w:val="bg-BG"/>
        </w:rPr>
        <w:t>,</w:t>
      </w:r>
      <w:r w:rsidRPr="004F571B">
        <w:rPr>
          <w:b/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>който включва следните дейности:</w:t>
      </w:r>
    </w:p>
    <w:p w:rsidR="00747462" w:rsidRPr="004F571B" w:rsidRDefault="00747462" w:rsidP="00747462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Обработка и обобщаване на показателите за наблюдение и оценка на програми и проекти за развитие на селските райони;</w:t>
      </w:r>
    </w:p>
    <w:p w:rsidR="00747462" w:rsidRPr="004F571B" w:rsidRDefault="00747462" w:rsidP="00747462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Координиране на наблюдението и оценката на прилагането на агроекологични схеми;</w:t>
      </w:r>
    </w:p>
    <w:p w:rsidR="00747462" w:rsidRPr="004F571B" w:rsidRDefault="00747462" w:rsidP="00747462">
      <w:pPr>
        <w:ind w:firstLine="567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>Управление на мониторингова информационна система (MIS) за нуждите на политиката в областта на развитие на селските райони и нейното планиране, както и поддържане</w:t>
      </w:r>
      <w:r w:rsidR="008B3660" w:rsidRPr="004F571B">
        <w:rPr>
          <w:noProof/>
          <w:sz w:val="20"/>
          <w:szCs w:val="20"/>
          <w:lang w:val="bg-BG"/>
        </w:rPr>
        <w:t xml:space="preserve"> на базата данни в тази система</w:t>
      </w:r>
      <w:r w:rsidR="008B3660" w:rsidRPr="004F571B">
        <w:rPr>
          <w:noProof/>
          <w:sz w:val="20"/>
          <w:szCs w:val="20"/>
        </w:rPr>
        <w:t>.</w:t>
      </w:r>
    </w:p>
    <w:p w:rsidR="00357020" w:rsidRPr="004F571B" w:rsidRDefault="00357020" w:rsidP="00747462">
      <w:pPr>
        <w:ind w:firstLine="709"/>
        <w:jc w:val="both"/>
        <w:rPr>
          <w:i/>
          <w:noProof/>
          <w:sz w:val="20"/>
          <w:szCs w:val="20"/>
          <w:lang w:val="bg-BG"/>
        </w:rPr>
      </w:pPr>
    </w:p>
    <w:p w:rsidR="00747462" w:rsidRPr="004F571B" w:rsidRDefault="00747462" w:rsidP="00747462">
      <w:pPr>
        <w:ind w:firstLine="709"/>
        <w:jc w:val="both"/>
        <w:rPr>
          <w:noProof/>
          <w:sz w:val="20"/>
          <w:szCs w:val="20"/>
          <w:lang w:val="bg-BG"/>
        </w:rPr>
      </w:pPr>
      <w:r w:rsidRPr="004F571B">
        <w:rPr>
          <w:i/>
          <w:noProof/>
          <w:sz w:val="20"/>
          <w:szCs w:val="20"/>
          <w:lang w:val="bg-BG"/>
        </w:rPr>
        <w:t>Национална мрежа за селски райони</w:t>
      </w:r>
      <w:r w:rsidRPr="004F571B">
        <w:rPr>
          <w:noProof/>
          <w:sz w:val="20"/>
          <w:szCs w:val="20"/>
          <w:lang w:val="bg-BG"/>
        </w:rPr>
        <w:t>:</w:t>
      </w:r>
    </w:p>
    <w:p w:rsidR="00747462" w:rsidRPr="004F571B" w:rsidRDefault="00747462" w:rsidP="00747462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Учредяване и подпомагане работата на звено за управление на мрежата за селски райони в Република България;</w:t>
      </w:r>
    </w:p>
    <w:p w:rsidR="00747462" w:rsidRPr="004F571B" w:rsidRDefault="00747462" w:rsidP="00747462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Създаване на  регионални офиси на мрежата;</w:t>
      </w:r>
    </w:p>
    <w:p w:rsidR="00747462" w:rsidRPr="004F571B" w:rsidRDefault="00747462" w:rsidP="00747462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Техническо обезпечаване на регионалните офиси (изработване на рекламни и информационни материали, закупуване на технически средства, създаване на интернет страница и др.);</w:t>
      </w:r>
    </w:p>
    <w:p w:rsidR="00747462" w:rsidRPr="004F571B" w:rsidRDefault="00747462" w:rsidP="00747462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Популяризиране на националната мрежа за развитие на селските райони;</w:t>
      </w:r>
    </w:p>
    <w:p w:rsidR="00747462" w:rsidRPr="004F571B" w:rsidRDefault="00747462" w:rsidP="00747462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Обмяна на опит с Европейската мрежа за развитие на селските райони, Международната мрежа за развитие на селските райони и други сходни организации;</w:t>
      </w:r>
    </w:p>
    <w:p w:rsidR="00747462" w:rsidRPr="004F571B" w:rsidRDefault="00747462" w:rsidP="00747462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Организиране информационни срещи, семинари, обучение и консултиране</w:t>
      </w:r>
    </w:p>
    <w:p w:rsidR="00E75600" w:rsidRPr="004F571B" w:rsidRDefault="00E75600" w:rsidP="00A0454B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1906C0" w:rsidRPr="004F571B" w:rsidRDefault="001906C0" w:rsidP="00747462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Организационни структури, участващи в програмата</w:t>
      </w:r>
    </w:p>
    <w:p w:rsidR="001906C0" w:rsidRPr="004F571B" w:rsidRDefault="001906C0" w:rsidP="001906C0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1906C0" w:rsidRPr="004F571B" w:rsidRDefault="001906C0" w:rsidP="008079C6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Дирекция “Развитие на селските райони”</w:t>
      </w:r>
    </w:p>
    <w:p w:rsidR="00FC3B53" w:rsidRPr="004F571B" w:rsidRDefault="00FC3B53" w:rsidP="001906C0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1906C0" w:rsidRPr="004F571B" w:rsidRDefault="001906C0" w:rsidP="00747462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Отговорност за изпълнението на програмата</w:t>
      </w:r>
    </w:p>
    <w:p w:rsidR="001906C0" w:rsidRPr="004F571B" w:rsidRDefault="001906C0" w:rsidP="001906C0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20740A" w:rsidRPr="004F571B" w:rsidRDefault="0020740A" w:rsidP="0020740A">
      <w:pPr>
        <w:ind w:firstLine="540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>Изпълнението на програмата се ръководи от ресорен заместник-министър. Отговорност за изпълнение на програмата носят ръководителите на структурите, участващи в нея.</w:t>
      </w:r>
    </w:p>
    <w:p w:rsidR="00D779C0" w:rsidRPr="004F571B" w:rsidRDefault="00D779C0" w:rsidP="0020740A">
      <w:pPr>
        <w:ind w:firstLine="540"/>
        <w:jc w:val="both"/>
        <w:rPr>
          <w:noProof/>
          <w:sz w:val="20"/>
          <w:szCs w:val="20"/>
          <w:highlight w:val="yellow"/>
          <w:lang w:val="bg-BG"/>
        </w:rPr>
      </w:pPr>
    </w:p>
    <w:p w:rsidR="00F407BA" w:rsidRDefault="00F407BA" w:rsidP="0020740A">
      <w:pPr>
        <w:ind w:firstLine="540"/>
        <w:jc w:val="both"/>
        <w:rPr>
          <w:noProof/>
          <w:sz w:val="20"/>
          <w:szCs w:val="20"/>
          <w:highlight w:val="yellow"/>
          <w:lang w:val="bg-BG"/>
        </w:rPr>
      </w:pPr>
    </w:p>
    <w:p w:rsidR="00333629" w:rsidRDefault="00333629" w:rsidP="0020740A">
      <w:pPr>
        <w:ind w:firstLine="540"/>
        <w:jc w:val="both"/>
        <w:rPr>
          <w:noProof/>
          <w:sz w:val="20"/>
          <w:szCs w:val="20"/>
          <w:highlight w:val="yellow"/>
          <w:lang w:val="bg-BG"/>
        </w:rPr>
      </w:pPr>
    </w:p>
    <w:p w:rsidR="00333629" w:rsidRPr="004F571B" w:rsidRDefault="00333629" w:rsidP="0020740A">
      <w:pPr>
        <w:ind w:firstLine="540"/>
        <w:jc w:val="both"/>
        <w:rPr>
          <w:noProof/>
          <w:sz w:val="20"/>
          <w:szCs w:val="20"/>
          <w:highlight w:val="yellow"/>
          <w:lang w:val="bg-BG"/>
        </w:rPr>
      </w:pPr>
    </w:p>
    <w:p w:rsidR="00D779C0" w:rsidRPr="00333629" w:rsidRDefault="00D779C0" w:rsidP="00D779C0">
      <w:pPr>
        <w:ind w:firstLine="709"/>
        <w:jc w:val="both"/>
        <w:rPr>
          <w:b/>
          <w:bCs/>
          <w:i/>
          <w:noProof/>
          <w:sz w:val="20"/>
          <w:szCs w:val="20"/>
          <w:lang w:val="bg-BG"/>
        </w:rPr>
      </w:pPr>
      <w:r w:rsidRPr="00333629">
        <w:rPr>
          <w:b/>
          <w:bCs/>
          <w:i/>
          <w:noProof/>
          <w:sz w:val="20"/>
          <w:szCs w:val="20"/>
        </w:rPr>
        <w:t xml:space="preserve">Бюджетна прогноза по ведомствени и администрирани разходни параграфи на програмата   (в хил. </w:t>
      </w:r>
      <w:r w:rsidR="00333629" w:rsidRPr="00333629">
        <w:rPr>
          <w:b/>
          <w:bCs/>
          <w:i/>
          <w:noProof/>
          <w:sz w:val="20"/>
          <w:szCs w:val="20"/>
          <w:lang w:val="bg-BG"/>
        </w:rPr>
        <w:t>евро</w:t>
      </w:r>
      <w:r w:rsidRPr="00333629">
        <w:rPr>
          <w:b/>
          <w:bCs/>
          <w:i/>
          <w:noProof/>
          <w:sz w:val="20"/>
          <w:szCs w:val="20"/>
        </w:rPr>
        <w:t>)</w:t>
      </w:r>
    </w:p>
    <w:p w:rsidR="00F407BA" w:rsidRPr="004F571B" w:rsidRDefault="00F407BA" w:rsidP="00D779C0">
      <w:pPr>
        <w:ind w:firstLine="709"/>
        <w:jc w:val="both"/>
        <w:rPr>
          <w:b/>
          <w:bCs/>
          <w:noProof/>
          <w:sz w:val="20"/>
          <w:szCs w:val="20"/>
          <w:lang w:val="bg-BG"/>
        </w:rPr>
      </w:pPr>
    </w:p>
    <w:p w:rsidR="002568EE" w:rsidRPr="004F571B" w:rsidRDefault="002568EE" w:rsidP="001906C0">
      <w:pPr>
        <w:jc w:val="both"/>
        <w:rPr>
          <w:noProof/>
          <w:sz w:val="20"/>
          <w:szCs w:val="20"/>
          <w:lang w:val="bg-BG"/>
        </w:rPr>
      </w:pPr>
    </w:p>
    <w:tbl>
      <w:tblPr>
        <w:tblW w:w="10240" w:type="dxa"/>
        <w:jc w:val="center"/>
        <w:tblLook w:val="04A0" w:firstRow="1" w:lastRow="0" w:firstColumn="1" w:lastColumn="0" w:noHBand="0" w:noVBand="1"/>
      </w:tblPr>
      <w:tblGrid>
        <w:gridCol w:w="444"/>
        <w:gridCol w:w="3094"/>
        <w:gridCol w:w="1053"/>
        <w:gridCol w:w="1053"/>
        <w:gridCol w:w="1053"/>
        <w:gridCol w:w="1173"/>
        <w:gridCol w:w="1195"/>
        <w:gridCol w:w="1175"/>
      </w:tblGrid>
      <w:tr w:rsidR="00D73370" w:rsidTr="00D73370">
        <w:trPr>
          <w:trHeight w:val="630"/>
          <w:jc w:val="center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3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2200.01.12 Бюджетна програма „Подобряване на живота в селските райони” 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Отчет 2023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Отчет 2024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Закон  2025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Проект 2026 г.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Прогноза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Прогноза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2027 г.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2028 г.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ведомствени разходи: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4 170,7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4 261,0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494,8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544,5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544,5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544,5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3 106,1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3 890,3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226,4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276,1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276,1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276,1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Издръжка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1 064,6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363,3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268,4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268,4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268,4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268,4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Ведомствени разходи по бюджета на ПРБ: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241,9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196,4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494,8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544,5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544,5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544,5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219,2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188,8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226,4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276,1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276,1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276,1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Издръжка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22,7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268,4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268,4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268,4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268,4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Ведомствени разходи по други бюджети и сметки за средства от ЕС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3 928,8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4 064,6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2 886,9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3 701,5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Издръжка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1 041,9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355,7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От тях за: *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Отчет СЕС - РА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3 928,8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4 064,6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45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Администрирани разходни параграфи по бюджета на ПРБ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**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66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ІІІ.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Администрирани разходни параграфи по други бюджети и сметки за средства от ЕС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**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администрирани разходи (ІІ.+ІІІ.):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разходи по бюджета (І.1+ІІ.):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241,9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196,4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494,8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544,5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544,5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544,5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разходи (І.+ІІ.+ІІІ.):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4 170,7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4 261,0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494,8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544,5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544,5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544,5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Численост на щатния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</w:t>
            </w:r>
          </w:p>
        </w:tc>
      </w:tr>
    </w:tbl>
    <w:p w:rsidR="00940741" w:rsidRPr="004F571B" w:rsidRDefault="00940741" w:rsidP="001906C0">
      <w:pPr>
        <w:jc w:val="both"/>
        <w:rPr>
          <w:noProof/>
          <w:sz w:val="20"/>
          <w:szCs w:val="20"/>
          <w:lang w:val="bg-BG"/>
        </w:rPr>
      </w:pPr>
    </w:p>
    <w:p w:rsidR="00B07CE1" w:rsidRPr="004F571B" w:rsidRDefault="00B07CE1" w:rsidP="001906C0">
      <w:pPr>
        <w:jc w:val="both"/>
        <w:rPr>
          <w:noProof/>
          <w:sz w:val="20"/>
          <w:szCs w:val="20"/>
          <w:lang w:val="bg-BG"/>
        </w:rPr>
      </w:pPr>
    </w:p>
    <w:p w:rsidR="00F54A16" w:rsidRPr="004F571B" w:rsidRDefault="007632DD" w:rsidP="006228CA">
      <w:pPr>
        <w:pStyle w:val="Heading1"/>
        <w:numPr>
          <w:ilvl w:val="1"/>
          <w:numId w:val="6"/>
        </w:numPr>
        <w:ind w:left="0" w:firstLine="0"/>
        <w:rPr>
          <w:noProof/>
          <w:sz w:val="20"/>
          <w:lang w:val="bg-BG"/>
        </w:rPr>
      </w:pPr>
      <w:bookmarkStart w:id="25" w:name="_Toc212813969"/>
      <w:r w:rsidRPr="004F571B">
        <w:rPr>
          <w:noProof/>
          <w:sz w:val="20"/>
          <w:lang w:val="bg-BG"/>
        </w:rPr>
        <w:t xml:space="preserve">2200.02.01 -  </w:t>
      </w:r>
      <w:r w:rsidR="00647F83" w:rsidRPr="004F571B">
        <w:rPr>
          <w:noProof/>
          <w:sz w:val="20"/>
          <w:lang w:val="bg-BG"/>
        </w:rPr>
        <w:t>БЮДЖЕТНА ПРОГРАМА „РИБАРСТВО И АКВАКУЛТУРИ”</w:t>
      </w:r>
      <w:bookmarkEnd w:id="25"/>
    </w:p>
    <w:p w:rsidR="00647F83" w:rsidRPr="004F571B" w:rsidRDefault="00647F83" w:rsidP="00647F83">
      <w:pPr>
        <w:shd w:val="clear" w:color="auto" w:fill="FFFFFF"/>
        <w:spacing w:line="276" w:lineRule="exact"/>
        <w:rPr>
          <w:b/>
          <w:bCs/>
          <w:noProof/>
          <w:spacing w:val="-3"/>
          <w:sz w:val="20"/>
          <w:szCs w:val="20"/>
          <w:highlight w:val="green"/>
          <w:lang w:val="bg-BG"/>
        </w:rPr>
      </w:pPr>
    </w:p>
    <w:p w:rsidR="00F407BA" w:rsidRPr="004F571B" w:rsidRDefault="00F407BA" w:rsidP="00647F83">
      <w:pPr>
        <w:shd w:val="clear" w:color="auto" w:fill="FFFFFF"/>
        <w:spacing w:line="276" w:lineRule="exact"/>
        <w:rPr>
          <w:b/>
          <w:bCs/>
          <w:noProof/>
          <w:spacing w:val="-3"/>
          <w:sz w:val="20"/>
          <w:szCs w:val="20"/>
          <w:highlight w:val="green"/>
          <w:lang w:val="bg-BG"/>
        </w:rPr>
      </w:pPr>
    </w:p>
    <w:p w:rsidR="00276D21" w:rsidRPr="004F571B" w:rsidRDefault="00276D21" w:rsidP="00EE3EC7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Цели на</w:t>
      </w:r>
      <w:r w:rsidR="008079C6" w:rsidRPr="004F571B">
        <w:rPr>
          <w:b/>
          <w:i/>
          <w:noProof/>
          <w:sz w:val="20"/>
          <w:szCs w:val="20"/>
          <w:u w:val="single"/>
          <w:lang w:val="bg-BG"/>
        </w:rPr>
        <w:t xml:space="preserve"> бюджетната </w:t>
      </w:r>
      <w:r w:rsidRPr="004F571B">
        <w:rPr>
          <w:b/>
          <w:i/>
          <w:noProof/>
          <w:sz w:val="20"/>
          <w:szCs w:val="20"/>
          <w:u w:val="single"/>
          <w:lang w:val="bg-BG"/>
        </w:rPr>
        <w:t>програма</w:t>
      </w:r>
    </w:p>
    <w:p w:rsidR="0029648C" w:rsidRPr="004F571B" w:rsidRDefault="0029648C" w:rsidP="00276D21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276D21" w:rsidRPr="004F571B" w:rsidRDefault="00276D21" w:rsidP="0029648C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Засилване контрола върху рибностопанските дейности в Черно море, р. Дунав и вътрешните водоеми.</w:t>
      </w:r>
    </w:p>
    <w:p w:rsidR="00276D21" w:rsidRPr="004F571B" w:rsidRDefault="00276D21" w:rsidP="0029648C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Опазване и възстановяване на рибните ресурси във водните екосистеми;</w:t>
      </w:r>
    </w:p>
    <w:p w:rsidR="00276D21" w:rsidRPr="004F571B" w:rsidRDefault="00276D21" w:rsidP="0029648C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lastRenderedPageBreak/>
        <w:t xml:space="preserve">Подобряване на конкурентоспособността и жизнеспособността на предприятията в сектора на </w:t>
      </w:r>
      <w:r w:rsidR="0067206F" w:rsidRPr="004F571B">
        <w:rPr>
          <w:noProof/>
          <w:sz w:val="20"/>
          <w:szCs w:val="20"/>
          <w:lang w:val="bg-BG"/>
        </w:rPr>
        <w:t>риболова</w:t>
      </w:r>
      <w:r w:rsidRPr="004F571B">
        <w:rPr>
          <w:noProof/>
          <w:sz w:val="20"/>
          <w:szCs w:val="20"/>
          <w:lang w:val="bg-BG"/>
        </w:rPr>
        <w:t xml:space="preserve"> и аквакултурите, включително на дребномащабния крайбрежен флот, и подобряване на безопасността и условията на труд;</w:t>
      </w:r>
    </w:p>
    <w:p w:rsidR="00276D21" w:rsidRPr="004F571B" w:rsidRDefault="00276D21" w:rsidP="0029648C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Насърчаване на аквакултури с ефективно използване на ресурсите;</w:t>
      </w:r>
    </w:p>
    <w:p w:rsidR="00276D21" w:rsidRPr="004F571B" w:rsidRDefault="00276D21" w:rsidP="0029648C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Предоставяне на подпомагане на засилването на технологичното развитие и иновациите и на трансфера на знания;</w:t>
      </w:r>
    </w:p>
    <w:p w:rsidR="00276D21" w:rsidRPr="004F571B" w:rsidRDefault="00276D21" w:rsidP="0029648C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Подобряване на пазарната организация за продуктите от риболов и аквакултури;</w:t>
      </w:r>
    </w:p>
    <w:p w:rsidR="00A22874" w:rsidRPr="004F571B" w:rsidRDefault="00276D21" w:rsidP="0029648C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Насърчаване на инвестициите в секторите на преработването и предлагането на пазара.</w:t>
      </w:r>
    </w:p>
    <w:p w:rsidR="00276D21" w:rsidRPr="004F571B" w:rsidRDefault="00276D21" w:rsidP="0029648C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Подобряване надеждността на националната статистика в областта на рибарството и аквакултурите и създаването на достоверна база данни за сектор Рибарство.</w:t>
      </w:r>
    </w:p>
    <w:p w:rsidR="00276D21" w:rsidRPr="004F571B" w:rsidRDefault="00276D21" w:rsidP="0029648C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Ефективно участие в работата на институциите на ЕС, както и в двустранни и многостранни договори, споразумения и конвенции</w:t>
      </w:r>
      <w:r w:rsidR="00F131EB" w:rsidRPr="004F571B">
        <w:rPr>
          <w:noProof/>
          <w:sz w:val="20"/>
          <w:szCs w:val="20"/>
          <w:lang w:val="bg-BG"/>
        </w:rPr>
        <w:t xml:space="preserve"> в областта на рибарството</w:t>
      </w:r>
      <w:r w:rsidRPr="004F571B">
        <w:rPr>
          <w:noProof/>
          <w:sz w:val="20"/>
          <w:szCs w:val="20"/>
          <w:lang w:val="bg-BG"/>
        </w:rPr>
        <w:t>, по които България е страна.</w:t>
      </w:r>
    </w:p>
    <w:p w:rsidR="008079C6" w:rsidRPr="004F571B" w:rsidRDefault="008079C6" w:rsidP="004A7EEF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06181A" w:rsidRPr="004F571B" w:rsidRDefault="0006181A" w:rsidP="004A7EEF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4A7EEF" w:rsidRPr="004F571B" w:rsidRDefault="004A7EEF" w:rsidP="004A7EEF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Целеви стойности по показателите за изпълнение</w:t>
      </w:r>
    </w:p>
    <w:p w:rsidR="0006181A" w:rsidRPr="004F571B" w:rsidRDefault="0006181A" w:rsidP="004A7EEF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8079C6" w:rsidRPr="004F571B" w:rsidRDefault="008079C6" w:rsidP="004A7EEF">
      <w:pPr>
        <w:ind w:firstLine="567"/>
        <w:jc w:val="both"/>
        <w:rPr>
          <w:b/>
          <w:i/>
          <w:noProof/>
          <w:sz w:val="20"/>
          <w:szCs w:val="20"/>
          <w:u w:val="single"/>
        </w:rPr>
      </w:pPr>
    </w:p>
    <w:tbl>
      <w:tblPr>
        <w:tblW w:w="8660" w:type="dxa"/>
        <w:jc w:val="center"/>
        <w:tblLook w:val="04A0" w:firstRow="1" w:lastRow="0" w:firstColumn="1" w:lastColumn="0" w:noHBand="0" w:noVBand="1"/>
      </w:tblPr>
      <w:tblGrid>
        <w:gridCol w:w="417"/>
        <w:gridCol w:w="3343"/>
        <w:gridCol w:w="1440"/>
        <w:gridCol w:w="1120"/>
        <w:gridCol w:w="1200"/>
        <w:gridCol w:w="1140"/>
      </w:tblGrid>
      <w:tr w:rsidR="0006181A" w:rsidRPr="004F571B" w:rsidTr="0006181A">
        <w:trPr>
          <w:trHeight w:val="255"/>
          <w:jc w:val="center"/>
        </w:trPr>
        <w:tc>
          <w:tcPr>
            <w:tcW w:w="3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06181A" w:rsidRPr="004F571B" w:rsidRDefault="000618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ПОКАЗАТЕЛИТЕ ЗА ИЗПЪЛНЕНИЕ</w:t>
            </w:r>
          </w:p>
        </w:tc>
        <w:tc>
          <w:tcPr>
            <w:tcW w:w="49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Целева стойност</w:t>
            </w:r>
          </w:p>
        </w:tc>
      </w:tr>
      <w:tr w:rsidR="0006181A" w:rsidRPr="004F571B" w:rsidTr="0006181A">
        <w:trPr>
          <w:trHeight w:val="645"/>
          <w:jc w:val="center"/>
        </w:trPr>
        <w:tc>
          <w:tcPr>
            <w:tcW w:w="3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06181A" w:rsidRPr="004F571B" w:rsidRDefault="0006181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Бюджетна програма - 2200.02.01 - "Рибарство и аквакултури"</w:t>
            </w:r>
          </w:p>
        </w:tc>
        <w:tc>
          <w:tcPr>
            <w:tcW w:w="49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81A" w:rsidRPr="004F571B" w:rsidRDefault="0006181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6181A" w:rsidRPr="004F571B" w:rsidTr="0006181A">
        <w:trPr>
          <w:trHeight w:val="255"/>
          <w:jc w:val="center"/>
        </w:trPr>
        <w:tc>
          <w:tcPr>
            <w:tcW w:w="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6181A" w:rsidRPr="004F571B" w:rsidRDefault="000618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Показатели за изпълнение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6181A" w:rsidRPr="004F571B" w:rsidRDefault="000618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Мерна единица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6181A" w:rsidRPr="004F571B" w:rsidRDefault="000618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Проект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6181A" w:rsidRPr="004F571B" w:rsidRDefault="000618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 xml:space="preserve">Прогноза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6181A" w:rsidRPr="004F571B" w:rsidRDefault="000618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 xml:space="preserve">Прогноза  </w:t>
            </w:r>
          </w:p>
        </w:tc>
      </w:tr>
      <w:tr w:rsidR="0006181A" w:rsidRPr="004F571B" w:rsidTr="0006181A">
        <w:trPr>
          <w:trHeight w:val="255"/>
          <w:jc w:val="center"/>
        </w:trPr>
        <w:tc>
          <w:tcPr>
            <w:tcW w:w="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81A" w:rsidRPr="004F571B" w:rsidRDefault="0006181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81A" w:rsidRPr="004F571B" w:rsidRDefault="0006181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81A" w:rsidRPr="004F571B" w:rsidRDefault="0006181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6181A" w:rsidRPr="004F571B" w:rsidRDefault="000618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2026 г.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6181A" w:rsidRPr="004F571B" w:rsidRDefault="000618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2027 г.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6181A" w:rsidRPr="004F571B" w:rsidRDefault="0006181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2028 г.</w:t>
            </w:r>
          </w:p>
        </w:tc>
      </w:tr>
      <w:tr w:rsidR="0006181A" w:rsidRPr="004F571B" w:rsidTr="0006181A">
        <w:trPr>
          <w:trHeight w:val="72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81A" w:rsidRPr="004F571B" w:rsidRDefault="0006181A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новоразработени и актуализирани нормативни актове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поне 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поне 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поне 1</w:t>
            </w:r>
          </w:p>
        </w:tc>
      </w:tr>
      <w:tr w:rsidR="0006181A" w:rsidRPr="004F571B" w:rsidTr="0006181A">
        <w:trPr>
          <w:trHeight w:val="559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81A" w:rsidRPr="004F571B" w:rsidRDefault="0006181A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извършени проверки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32 000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32 000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32 000</w:t>
            </w:r>
          </w:p>
        </w:tc>
      </w:tr>
      <w:tr w:rsidR="0006181A" w:rsidRPr="004F571B" w:rsidTr="0006181A">
        <w:trPr>
          <w:trHeight w:val="1261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81A" w:rsidRPr="004F571B" w:rsidRDefault="0006181A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Регулярно предоставяне на актуална, всеобхватна и прецизна информация към национални, европейски и международни институции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150</w:t>
            </w:r>
          </w:p>
        </w:tc>
      </w:tr>
      <w:tr w:rsidR="0006181A" w:rsidRPr="004F571B" w:rsidTr="0006181A">
        <w:trPr>
          <w:trHeight w:val="64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81A" w:rsidRPr="004F571B" w:rsidRDefault="0006181A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проведени научни изследвания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</w:t>
            </w:r>
          </w:p>
        </w:tc>
      </w:tr>
      <w:tr w:rsidR="0006181A" w:rsidRPr="004F571B" w:rsidTr="0006181A">
        <w:trPr>
          <w:trHeight w:val="105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81A" w:rsidRPr="004F571B" w:rsidRDefault="0006181A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Подготвени позиции и указания по отношение на участието на Република България в институциите на ЕС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40</w:t>
            </w:r>
          </w:p>
        </w:tc>
      </w:tr>
      <w:tr w:rsidR="0006181A" w:rsidRPr="004F571B" w:rsidTr="0006181A">
        <w:trPr>
          <w:trHeight w:val="78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81A" w:rsidRPr="004F571B" w:rsidRDefault="0006181A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Проведени заседания на Консултативен съвет по риба и рибни продукти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поне 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поне 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поне 2</w:t>
            </w:r>
          </w:p>
        </w:tc>
      </w:tr>
      <w:tr w:rsidR="0006181A" w:rsidRPr="004F571B" w:rsidTr="0006181A">
        <w:trPr>
          <w:trHeight w:val="49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81A" w:rsidRPr="004F571B" w:rsidRDefault="0006181A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Издадени билети за любителски риболов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200 000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200 000</w:t>
            </w:r>
          </w:p>
        </w:tc>
      </w:tr>
      <w:tr w:rsidR="0006181A" w:rsidRPr="004F571B" w:rsidTr="0006181A">
        <w:trPr>
          <w:trHeight w:val="1536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81A" w:rsidRPr="004F571B" w:rsidRDefault="0006181A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проверки (административни и/или на място) във връзка с признаване на професионални организации в рибарството и осъществяване на контрол върху дейността им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проверки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</w:tr>
      <w:tr w:rsidR="0006181A" w:rsidRPr="004F571B" w:rsidTr="0006181A">
        <w:trPr>
          <w:trHeight w:val="1118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81A" w:rsidRPr="004F571B" w:rsidRDefault="0006181A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Проведени информационни кампании (отпечатване и разпространение на брошури, плакати и др.)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поне 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поне 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поне 1</w:t>
            </w:r>
          </w:p>
        </w:tc>
      </w:tr>
      <w:tr w:rsidR="0006181A" w:rsidRPr="004F571B" w:rsidTr="0006181A">
        <w:trPr>
          <w:trHeight w:val="127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81A" w:rsidRPr="004F571B" w:rsidRDefault="0006181A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Насърчаване на устойчивото рибарство и на възстановяването и опазването на водните биологични ресурси, брой сключени договори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</w:t>
            </w:r>
          </w:p>
        </w:tc>
      </w:tr>
      <w:tr w:rsidR="0006181A" w:rsidRPr="004F571B" w:rsidTr="0006181A">
        <w:trPr>
          <w:trHeight w:val="968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81A" w:rsidRPr="004F571B" w:rsidRDefault="0006181A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Насърчаване на устойчивите дейности, свързани с аквакултурите, брой сключени договори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15</w:t>
            </w:r>
          </w:p>
        </w:tc>
      </w:tr>
      <w:tr w:rsidR="0006181A" w:rsidRPr="004F571B" w:rsidTr="0006181A">
        <w:trPr>
          <w:trHeight w:val="84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81A" w:rsidRPr="004F571B" w:rsidRDefault="0006181A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сключени договори свързани с насърчаване на изпълнението на ОПОР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</w:tr>
      <w:tr w:rsidR="0006181A" w:rsidRPr="004F571B" w:rsidTr="0006181A">
        <w:trPr>
          <w:trHeight w:val="97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81A" w:rsidRPr="004F571B" w:rsidRDefault="0006181A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 сключени договори свързани с насърчаване на предлагането на пазара и преработването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</w:t>
            </w:r>
          </w:p>
        </w:tc>
      </w:tr>
      <w:tr w:rsidR="0006181A" w:rsidRPr="004F571B" w:rsidTr="0006181A">
        <w:trPr>
          <w:trHeight w:val="82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81A" w:rsidRPr="004F571B" w:rsidRDefault="0006181A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Брой сключени договори към Местни инициативни рибарски групи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25</w:t>
            </w:r>
          </w:p>
        </w:tc>
      </w:tr>
      <w:tr w:rsidR="0006181A" w:rsidRPr="004F571B" w:rsidTr="0006181A">
        <w:trPr>
          <w:trHeight w:val="81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81A" w:rsidRPr="004F571B" w:rsidRDefault="0006181A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Общ размер на инвестициите, договорени средства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Млн.евро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38,3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25,6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81A" w:rsidRPr="004F571B" w:rsidRDefault="0006181A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25,1</w:t>
            </w:r>
          </w:p>
        </w:tc>
      </w:tr>
    </w:tbl>
    <w:p w:rsidR="004A7EEF" w:rsidRPr="004F571B" w:rsidRDefault="004A7EEF" w:rsidP="004A7EEF">
      <w:pPr>
        <w:ind w:firstLine="567"/>
        <w:jc w:val="both"/>
        <w:rPr>
          <w:b/>
          <w:i/>
          <w:noProof/>
          <w:sz w:val="20"/>
          <w:szCs w:val="20"/>
          <w:highlight w:val="cyan"/>
          <w:u w:val="single"/>
        </w:rPr>
      </w:pPr>
    </w:p>
    <w:p w:rsidR="004A7EEF" w:rsidRPr="004F571B" w:rsidRDefault="004A7EEF" w:rsidP="004A7EEF">
      <w:pPr>
        <w:ind w:firstLine="567"/>
        <w:jc w:val="both"/>
        <w:rPr>
          <w:b/>
          <w:i/>
          <w:noProof/>
          <w:sz w:val="20"/>
          <w:szCs w:val="20"/>
          <w:highlight w:val="green"/>
          <w:u w:val="single"/>
        </w:rPr>
      </w:pPr>
    </w:p>
    <w:p w:rsidR="004A7EEF" w:rsidRPr="004F571B" w:rsidRDefault="004A7EEF" w:rsidP="004A7EEF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Външни фактори, които могат да окажат въздействие върху постигането на целите на програмата </w:t>
      </w:r>
    </w:p>
    <w:p w:rsidR="004A7EEF" w:rsidRPr="004F571B" w:rsidRDefault="004A7EEF" w:rsidP="004A7EEF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4A7EEF" w:rsidRPr="004F571B" w:rsidRDefault="004A7EEF" w:rsidP="004A7EEF">
      <w:pPr>
        <w:spacing w:after="120"/>
        <w:ind w:firstLine="567"/>
        <w:contextualSpacing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Влошено състояние на популациите от стопански ценни видове риба и други водни организми;</w:t>
      </w:r>
    </w:p>
    <w:p w:rsidR="004A7EEF" w:rsidRPr="004F571B" w:rsidRDefault="004A7EEF" w:rsidP="004A7EEF">
      <w:pPr>
        <w:spacing w:after="120"/>
        <w:ind w:firstLine="567"/>
        <w:contextualSpacing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Замърсяване на водите от индустрията, селското стопанство, битови отпадъци и др.;</w:t>
      </w:r>
    </w:p>
    <w:p w:rsidR="004A7EEF" w:rsidRPr="004F571B" w:rsidRDefault="004A7EEF" w:rsidP="004A7EEF">
      <w:pPr>
        <w:spacing w:after="120"/>
        <w:ind w:firstLine="567"/>
        <w:contextualSpacing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Ниска оцеляемост на зарибителния материал след провеждане на зарибителни мероприятия (неблагоприятни климатични условия);</w:t>
      </w:r>
    </w:p>
    <w:p w:rsidR="004A7EEF" w:rsidRPr="004F571B" w:rsidRDefault="004A7EEF" w:rsidP="004A7EEF">
      <w:pPr>
        <w:spacing w:after="120"/>
        <w:ind w:firstLine="567"/>
        <w:contextualSpacing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Липса на достатъчно научни данни за състоянието на рибните ресурси;</w:t>
      </w:r>
    </w:p>
    <w:p w:rsidR="004A7EEF" w:rsidRPr="004F571B" w:rsidRDefault="004A7EEF" w:rsidP="004A7EEF">
      <w:pPr>
        <w:spacing w:after="120"/>
        <w:ind w:firstLine="567"/>
        <w:contextualSpacing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Намаляване на населението в крайбрежните райони;</w:t>
      </w:r>
    </w:p>
    <w:p w:rsidR="004A7EEF" w:rsidRPr="004F571B" w:rsidRDefault="004A7EEF" w:rsidP="004A7EEF">
      <w:pPr>
        <w:spacing w:after="120"/>
        <w:ind w:firstLine="567"/>
        <w:contextualSpacing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Дългосрочни последствия </w:t>
      </w:r>
      <w:r w:rsidR="009E3C35" w:rsidRPr="004F571B">
        <w:rPr>
          <w:noProof/>
          <w:sz w:val="20"/>
          <w:szCs w:val="20"/>
          <w:lang w:val="bg-BG"/>
        </w:rPr>
        <w:t>от</w:t>
      </w:r>
      <w:r w:rsidRPr="004F571B">
        <w:rPr>
          <w:noProof/>
          <w:sz w:val="20"/>
          <w:szCs w:val="20"/>
          <w:lang w:val="bg-BG"/>
        </w:rPr>
        <w:t xml:space="preserve"> пандемията с COVID 19 и войната в Украйна, като нарушаване на веригите на доставка, повишаване на енергийни и др. разходи;</w:t>
      </w:r>
    </w:p>
    <w:p w:rsidR="004A7EEF" w:rsidRPr="004F571B" w:rsidRDefault="004A7EEF" w:rsidP="004A7EEF">
      <w:pPr>
        <w:spacing w:after="120"/>
        <w:ind w:firstLine="567"/>
        <w:contextualSpacing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Изменение на климата;</w:t>
      </w:r>
    </w:p>
    <w:p w:rsidR="004A7EEF" w:rsidRPr="004F571B" w:rsidRDefault="004A7EEF" w:rsidP="004A7EEF">
      <w:pPr>
        <w:spacing w:after="120"/>
        <w:ind w:firstLine="567"/>
        <w:contextualSpacing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>Недостатъчен персонал, извършващ контрол в рибарството на терен.</w:t>
      </w:r>
    </w:p>
    <w:p w:rsidR="004A7EEF" w:rsidRPr="004F571B" w:rsidRDefault="004A7EEF" w:rsidP="004A7EEF">
      <w:pPr>
        <w:spacing w:after="120"/>
        <w:contextualSpacing/>
        <w:jc w:val="both"/>
        <w:rPr>
          <w:noProof/>
          <w:sz w:val="20"/>
          <w:szCs w:val="20"/>
        </w:rPr>
      </w:pPr>
    </w:p>
    <w:p w:rsidR="004A7EEF" w:rsidRPr="004F571B" w:rsidRDefault="004A7EEF" w:rsidP="004A7EEF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Информация за наличността и качеството на данните</w:t>
      </w:r>
    </w:p>
    <w:p w:rsidR="004A7EEF" w:rsidRPr="004F571B" w:rsidRDefault="004A7EEF" w:rsidP="00FE1BAB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Данните се предоставят от ИАРА, дирекция „Обща политика в областта на рибарството“ и дирекция „Морско дело и рибарство“.</w:t>
      </w:r>
    </w:p>
    <w:p w:rsidR="004A7EEF" w:rsidRPr="004F571B" w:rsidRDefault="004A7EEF" w:rsidP="004A7EEF">
      <w:pPr>
        <w:ind w:firstLine="567"/>
        <w:jc w:val="both"/>
        <w:rPr>
          <w:b/>
          <w:i/>
          <w:noProof/>
          <w:sz w:val="20"/>
          <w:szCs w:val="20"/>
          <w:u w:val="single"/>
        </w:rPr>
      </w:pPr>
    </w:p>
    <w:p w:rsidR="001A01E8" w:rsidRPr="004F571B" w:rsidRDefault="001A01E8" w:rsidP="001A01E8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Предоставяни </w:t>
      </w:r>
      <w:r w:rsidR="008079C6" w:rsidRPr="004F571B">
        <w:rPr>
          <w:b/>
          <w:i/>
          <w:noProof/>
          <w:sz w:val="20"/>
          <w:szCs w:val="20"/>
          <w:u w:val="single"/>
          <w:lang w:val="bg-BG"/>
        </w:rPr>
        <w:t xml:space="preserve">по програмата </w:t>
      </w: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продукти/услуги </w:t>
      </w:r>
    </w:p>
    <w:p w:rsidR="001A01E8" w:rsidRPr="004F571B" w:rsidRDefault="001A01E8" w:rsidP="008079C6">
      <w:pPr>
        <w:spacing w:before="120"/>
        <w:ind w:left="709" w:hanging="142"/>
        <w:jc w:val="both"/>
        <w:rPr>
          <w:i/>
          <w:noProof/>
          <w:sz w:val="20"/>
          <w:szCs w:val="20"/>
          <w:lang w:val="bg-BG"/>
        </w:rPr>
      </w:pPr>
      <w:r w:rsidRPr="004F571B">
        <w:rPr>
          <w:i/>
          <w:noProof/>
          <w:sz w:val="20"/>
          <w:szCs w:val="20"/>
          <w:lang w:val="bg-BG"/>
        </w:rPr>
        <w:t>Разработване на политика за развитие</w:t>
      </w:r>
      <w:r w:rsidR="0033056F" w:rsidRPr="004F571B">
        <w:rPr>
          <w:i/>
          <w:noProof/>
          <w:sz w:val="20"/>
          <w:szCs w:val="20"/>
          <w:lang w:val="bg-BG"/>
        </w:rPr>
        <w:t xml:space="preserve"> на рибарството и аквакултурите</w:t>
      </w:r>
    </w:p>
    <w:p w:rsidR="001A01E8" w:rsidRPr="004F571B" w:rsidRDefault="001A01E8" w:rsidP="001A01E8">
      <w:pPr>
        <w:ind w:firstLine="567"/>
        <w:contextualSpacing/>
        <w:jc w:val="both"/>
        <w:rPr>
          <w:i/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Изготвяне на програмни документи, законови и подзаконови нормативни актове в областта на рибарството;</w:t>
      </w:r>
    </w:p>
    <w:p w:rsidR="001A01E8" w:rsidRPr="004F571B" w:rsidRDefault="001A01E8" w:rsidP="001A01E8">
      <w:pPr>
        <w:spacing w:after="120"/>
        <w:ind w:firstLine="567"/>
        <w:contextualSpacing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Осъществяване на международно сътрудничество;</w:t>
      </w:r>
    </w:p>
    <w:p w:rsidR="001A01E8" w:rsidRPr="004F571B" w:rsidRDefault="001A01E8" w:rsidP="001A01E8">
      <w:pPr>
        <w:spacing w:after="120"/>
        <w:ind w:firstLine="567"/>
        <w:contextualSpacing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Изготвяне на позиции и указания в областта на рибарството за заседанията на Съвета на ЕС и подготвителните му органи, регионални организации за управление на рибарството и др. международни организации;</w:t>
      </w:r>
    </w:p>
    <w:p w:rsidR="001A01E8" w:rsidRPr="004F571B" w:rsidRDefault="001A01E8" w:rsidP="001A01E8">
      <w:pPr>
        <w:spacing w:after="120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Осъществяване на контакти с НПО в областта на рибарството.</w:t>
      </w:r>
    </w:p>
    <w:p w:rsidR="001A01E8" w:rsidRPr="004F571B" w:rsidRDefault="001A01E8" w:rsidP="008079C6">
      <w:pPr>
        <w:ind w:firstLine="567"/>
        <w:jc w:val="both"/>
        <w:rPr>
          <w:i/>
          <w:noProof/>
          <w:sz w:val="20"/>
          <w:szCs w:val="20"/>
          <w:lang w:val="bg-BG"/>
        </w:rPr>
      </w:pPr>
      <w:r w:rsidRPr="004F571B">
        <w:rPr>
          <w:i/>
          <w:noProof/>
          <w:sz w:val="20"/>
          <w:szCs w:val="20"/>
          <w:lang w:val="bg-BG"/>
        </w:rPr>
        <w:t>Обща организация на пазарите на продуктите от риболов и аквакултури</w:t>
      </w:r>
    </w:p>
    <w:p w:rsidR="001A01E8" w:rsidRPr="004F571B" w:rsidRDefault="001A01E8" w:rsidP="001A01E8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Признаване на организации на производители на продукти от риболов и/или продукти от аквакултури, асоциации на организации на производители и междубраншови организации в сектора на рибарството;</w:t>
      </w:r>
    </w:p>
    <w:p w:rsidR="001A01E8" w:rsidRPr="004F571B" w:rsidRDefault="001A01E8" w:rsidP="001A01E8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Осъществяване на контрол върху дейността на признатите организации на производители на продукти от риболов и/или продукти от аквакултури, асоциации на организации на производители и междубраншови организации в сектора на рибарството;</w:t>
      </w:r>
    </w:p>
    <w:p w:rsidR="001A01E8" w:rsidRPr="004F571B" w:rsidRDefault="001A01E8" w:rsidP="001A01E8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Одобряване на планове за производство и предлагане на пазара на признати организации на производители на продукти от риболов и/или продукти от аквакултури или асоциации на организации на производителите;</w:t>
      </w:r>
    </w:p>
    <w:p w:rsidR="001A01E8" w:rsidRPr="004F571B" w:rsidRDefault="001A01E8" w:rsidP="001A01E8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Контрол върху изпълнението на одобрените планове за производство и предлагане на пазара на признати организации на производители на продукти от риболов и/или продукти от аквакултури или асоциации на организации на производителите.</w:t>
      </w:r>
    </w:p>
    <w:p w:rsidR="008079C6" w:rsidRPr="004F571B" w:rsidRDefault="008079C6" w:rsidP="001A01E8">
      <w:pPr>
        <w:ind w:firstLine="567"/>
        <w:jc w:val="both"/>
        <w:rPr>
          <w:noProof/>
          <w:sz w:val="20"/>
          <w:szCs w:val="20"/>
          <w:lang w:val="bg-BG"/>
        </w:rPr>
      </w:pPr>
    </w:p>
    <w:p w:rsidR="001A01E8" w:rsidRPr="004F571B" w:rsidRDefault="001A01E8" w:rsidP="008079C6">
      <w:pPr>
        <w:ind w:left="52" w:firstLine="515"/>
        <w:jc w:val="both"/>
        <w:rPr>
          <w:i/>
          <w:noProof/>
          <w:sz w:val="20"/>
          <w:szCs w:val="20"/>
          <w:lang w:val="bg-BG"/>
        </w:rPr>
      </w:pPr>
      <w:r w:rsidRPr="004F571B">
        <w:rPr>
          <w:i/>
          <w:noProof/>
          <w:sz w:val="20"/>
          <w:szCs w:val="20"/>
          <w:lang w:val="bg-BG"/>
        </w:rPr>
        <w:t>Управление и контрол на стопански, л</w:t>
      </w:r>
      <w:r w:rsidR="0033056F" w:rsidRPr="004F571B">
        <w:rPr>
          <w:i/>
          <w:noProof/>
          <w:sz w:val="20"/>
          <w:szCs w:val="20"/>
          <w:lang w:val="bg-BG"/>
        </w:rPr>
        <w:t>юбителски риболов и аквакултури</w:t>
      </w:r>
    </w:p>
    <w:p w:rsidR="001A01E8" w:rsidRPr="004F571B" w:rsidRDefault="001A01E8" w:rsidP="001A01E8">
      <w:pPr>
        <w:ind w:left="2106" w:hanging="1539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Регулаторни режими при рибностопанската дейност; </w:t>
      </w:r>
    </w:p>
    <w:p w:rsidR="001A01E8" w:rsidRPr="004F571B" w:rsidRDefault="001A01E8" w:rsidP="001A01E8">
      <w:pPr>
        <w:ind w:left="2106" w:hanging="1539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lastRenderedPageBreak/>
        <w:t>Прилагане на Национален план за контрол в рибарството;</w:t>
      </w:r>
    </w:p>
    <w:p w:rsidR="001A01E8" w:rsidRPr="004F571B" w:rsidRDefault="001A01E8" w:rsidP="001A01E8">
      <w:pPr>
        <w:ind w:left="26" w:firstLine="541"/>
        <w:jc w:val="both"/>
        <w:rPr>
          <w:noProof/>
          <w:sz w:val="20"/>
          <w:szCs w:val="20"/>
          <w:vertAlign w:val="superscript"/>
          <w:lang w:val="bg-BG"/>
        </w:rPr>
      </w:pPr>
      <w:r w:rsidRPr="004F571B">
        <w:rPr>
          <w:noProof/>
          <w:sz w:val="20"/>
          <w:szCs w:val="20"/>
          <w:lang w:val="bg-BG"/>
        </w:rPr>
        <w:t>Упражняване на контрол по спазването на нормативната уредба за извършване рибностопанска дейност;</w:t>
      </w:r>
    </w:p>
    <w:p w:rsidR="001A01E8" w:rsidRPr="004F571B" w:rsidRDefault="001A01E8" w:rsidP="001A01E8">
      <w:pPr>
        <w:ind w:firstLine="567"/>
        <w:jc w:val="both"/>
        <w:rPr>
          <w:b/>
          <w:noProof/>
          <w:sz w:val="20"/>
          <w:szCs w:val="20"/>
          <w:lang w:val="bg-BG"/>
        </w:rPr>
      </w:pPr>
      <w:r w:rsidRPr="004F571B">
        <w:rPr>
          <w:bCs/>
          <w:noProof/>
          <w:sz w:val="20"/>
          <w:szCs w:val="20"/>
          <w:lang w:val="bg-BG"/>
        </w:rPr>
        <w:t xml:space="preserve">Усъвършенстване на системата за осъществяване на контрол на рибностопанската дейност. </w:t>
      </w:r>
    </w:p>
    <w:p w:rsidR="001A01E8" w:rsidRPr="004F571B" w:rsidRDefault="001A01E8" w:rsidP="001A01E8">
      <w:pPr>
        <w:ind w:left="52" w:firstLine="657"/>
        <w:jc w:val="both"/>
        <w:rPr>
          <w:i/>
          <w:noProof/>
          <w:sz w:val="20"/>
          <w:szCs w:val="20"/>
          <w:lang w:val="bg-BG"/>
        </w:rPr>
      </w:pPr>
    </w:p>
    <w:p w:rsidR="001A01E8" w:rsidRPr="004F571B" w:rsidRDefault="001A01E8" w:rsidP="008079C6">
      <w:pPr>
        <w:ind w:left="52" w:firstLine="515"/>
        <w:jc w:val="both"/>
        <w:rPr>
          <w:i/>
          <w:noProof/>
          <w:sz w:val="20"/>
          <w:szCs w:val="20"/>
          <w:lang w:val="bg-BG"/>
        </w:rPr>
      </w:pPr>
      <w:r w:rsidRPr="004F571B">
        <w:rPr>
          <w:i/>
          <w:noProof/>
          <w:sz w:val="20"/>
          <w:szCs w:val="20"/>
          <w:lang w:val="bg-BG"/>
        </w:rPr>
        <w:t>Въвеждане на мерки за възстановяван</w:t>
      </w:r>
      <w:r w:rsidR="0033056F" w:rsidRPr="004F571B">
        <w:rPr>
          <w:i/>
          <w:noProof/>
          <w:sz w:val="20"/>
          <w:szCs w:val="20"/>
          <w:lang w:val="bg-BG"/>
        </w:rPr>
        <w:t>е и опазване на рибните ресурси</w:t>
      </w:r>
    </w:p>
    <w:p w:rsidR="001A01E8" w:rsidRPr="004F571B" w:rsidRDefault="001A01E8" w:rsidP="001A01E8">
      <w:pPr>
        <w:ind w:left="2106" w:hanging="1539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Зарибителни мероприятия в р. Дунав и вътрешните водоеми на страната;</w:t>
      </w:r>
    </w:p>
    <w:p w:rsidR="001A01E8" w:rsidRPr="004F571B" w:rsidRDefault="001A01E8" w:rsidP="001A01E8">
      <w:pPr>
        <w:ind w:firstLine="567"/>
        <w:jc w:val="both"/>
        <w:rPr>
          <w:noProof/>
          <w:sz w:val="20"/>
          <w:szCs w:val="20"/>
          <w:vertAlign w:val="superscript"/>
          <w:lang w:val="bg-BG"/>
        </w:rPr>
      </w:pPr>
      <w:r w:rsidRPr="004F571B">
        <w:rPr>
          <w:noProof/>
          <w:sz w:val="20"/>
          <w:szCs w:val="20"/>
          <w:lang w:val="bg-BG"/>
        </w:rPr>
        <w:t>Въвеждане на ограничения и забрани за риболов;</w:t>
      </w:r>
    </w:p>
    <w:p w:rsidR="001A01E8" w:rsidRPr="004F571B" w:rsidRDefault="001A01E8" w:rsidP="001A01E8">
      <w:pPr>
        <w:ind w:firstLine="567"/>
        <w:jc w:val="both"/>
        <w:rPr>
          <w:b/>
          <w:noProof/>
          <w:sz w:val="20"/>
          <w:szCs w:val="20"/>
          <w:vertAlign w:val="superscript"/>
          <w:lang w:val="bg-BG"/>
        </w:rPr>
      </w:pPr>
      <w:r w:rsidRPr="004F571B">
        <w:rPr>
          <w:noProof/>
          <w:sz w:val="20"/>
          <w:szCs w:val="20"/>
          <w:lang w:val="bg-BG"/>
        </w:rPr>
        <w:t>Осъществяване на съвместна дейност с научните институти в областта на рибарството и аквакултурите.</w:t>
      </w:r>
    </w:p>
    <w:p w:rsidR="001A01E8" w:rsidRPr="004F571B" w:rsidRDefault="001A01E8" w:rsidP="001A01E8">
      <w:pPr>
        <w:ind w:left="2106" w:hanging="2106"/>
        <w:jc w:val="both"/>
        <w:rPr>
          <w:b/>
          <w:noProof/>
          <w:sz w:val="20"/>
          <w:szCs w:val="20"/>
          <w:lang w:val="bg-BG"/>
        </w:rPr>
      </w:pPr>
    </w:p>
    <w:p w:rsidR="001A01E8" w:rsidRPr="004F571B" w:rsidRDefault="001A01E8" w:rsidP="008079C6">
      <w:pPr>
        <w:ind w:left="52" w:firstLine="515"/>
        <w:jc w:val="both"/>
        <w:rPr>
          <w:i/>
          <w:noProof/>
          <w:sz w:val="20"/>
          <w:szCs w:val="20"/>
          <w:lang w:val="bg-BG"/>
        </w:rPr>
      </w:pPr>
      <w:r w:rsidRPr="004F571B">
        <w:rPr>
          <w:i/>
          <w:noProof/>
          <w:sz w:val="20"/>
          <w:szCs w:val="20"/>
          <w:lang w:val="bg-BG"/>
        </w:rPr>
        <w:t>Поддържане на статистическа информационн</w:t>
      </w:r>
      <w:r w:rsidR="0033056F" w:rsidRPr="004F571B">
        <w:rPr>
          <w:i/>
          <w:noProof/>
          <w:sz w:val="20"/>
          <w:szCs w:val="20"/>
          <w:lang w:val="bg-BG"/>
        </w:rPr>
        <w:t>а система за сектор „Рибарство”</w:t>
      </w:r>
    </w:p>
    <w:p w:rsidR="001A01E8" w:rsidRPr="004F571B" w:rsidRDefault="001A01E8" w:rsidP="001A01E8">
      <w:pPr>
        <w:ind w:firstLine="567"/>
        <w:jc w:val="both"/>
        <w:rPr>
          <w:noProof/>
          <w:sz w:val="20"/>
          <w:szCs w:val="20"/>
          <w:vertAlign w:val="superscript"/>
          <w:lang w:val="bg-BG"/>
        </w:rPr>
      </w:pPr>
      <w:r w:rsidRPr="004F571B">
        <w:rPr>
          <w:noProof/>
          <w:sz w:val="20"/>
          <w:szCs w:val="20"/>
          <w:lang w:val="bg-BG"/>
        </w:rPr>
        <w:t>Събиране, обобщаване и анализиране на статистическа информация за сектор „Рибарство” съгласно Наредба № 7 от 2019 г. за водене на регистрите по чл. 16, ал. 1 от Закона за рибарството и аквакултурите.</w:t>
      </w:r>
    </w:p>
    <w:p w:rsidR="001A01E8" w:rsidRPr="004F571B" w:rsidRDefault="001A01E8" w:rsidP="001A01E8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Предоставяне на статистическа информация на Европейската комисия съгласно изискванията на европейското законодателство;</w:t>
      </w:r>
    </w:p>
    <w:p w:rsidR="001A01E8" w:rsidRPr="004F571B" w:rsidRDefault="001A01E8" w:rsidP="001A01E8">
      <w:pPr>
        <w:ind w:firstLine="567"/>
        <w:jc w:val="both"/>
        <w:rPr>
          <w:noProof/>
          <w:sz w:val="20"/>
          <w:szCs w:val="20"/>
          <w:vertAlign w:val="superscript"/>
          <w:lang w:val="bg-BG"/>
        </w:rPr>
      </w:pPr>
      <w:r w:rsidRPr="004F571B">
        <w:rPr>
          <w:noProof/>
          <w:sz w:val="20"/>
          <w:szCs w:val="20"/>
          <w:lang w:val="bg-BG"/>
        </w:rPr>
        <w:t>Предоставяне на статистическа информация на</w:t>
      </w:r>
      <w:r w:rsidRPr="004F571B">
        <w:rPr>
          <w:b/>
          <w:noProof/>
          <w:sz w:val="20"/>
          <w:szCs w:val="20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>международни организации съгласно изискванията на приложимото законодателство.</w:t>
      </w:r>
      <w:r w:rsidRPr="004F571B">
        <w:rPr>
          <w:b/>
          <w:noProof/>
          <w:sz w:val="20"/>
          <w:szCs w:val="20"/>
          <w:vertAlign w:val="superscript"/>
          <w:lang w:val="bg-BG"/>
        </w:rPr>
        <w:t xml:space="preserve"> </w:t>
      </w:r>
    </w:p>
    <w:p w:rsidR="001A01E8" w:rsidRPr="004F571B" w:rsidRDefault="001A01E8" w:rsidP="001A01E8">
      <w:pPr>
        <w:ind w:firstLine="567"/>
        <w:jc w:val="both"/>
        <w:rPr>
          <w:noProof/>
          <w:sz w:val="20"/>
          <w:szCs w:val="20"/>
          <w:vertAlign w:val="superscript"/>
          <w:lang w:val="bg-BG"/>
        </w:rPr>
      </w:pPr>
    </w:p>
    <w:p w:rsidR="001A01E8" w:rsidRPr="004F571B" w:rsidRDefault="001A01E8" w:rsidP="008079C6">
      <w:pPr>
        <w:ind w:firstLine="567"/>
        <w:jc w:val="both"/>
        <w:rPr>
          <w:i/>
          <w:noProof/>
          <w:sz w:val="20"/>
          <w:szCs w:val="20"/>
          <w:lang w:val="bg-BG"/>
        </w:rPr>
      </w:pPr>
      <w:r w:rsidRPr="004F571B">
        <w:rPr>
          <w:i/>
          <w:noProof/>
          <w:sz w:val="20"/>
          <w:szCs w:val="20"/>
          <w:lang w:val="bg-BG"/>
        </w:rPr>
        <w:t>Управление н</w:t>
      </w:r>
      <w:r w:rsidR="0033056F" w:rsidRPr="004F571B">
        <w:rPr>
          <w:i/>
          <w:noProof/>
          <w:sz w:val="20"/>
          <w:szCs w:val="20"/>
          <w:lang w:val="bg-BG"/>
        </w:rPr>
        <w:t>а капацитета на риболовния флот</w:t>
      </w:r>
    </w:p>
    <w:p w:rsidR="001A01E8" w:rsidRPr="004F571B" w:rsidRDefault="001A01E8" w:rsidP="001A01E8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Прилагане на изискванията на Наредба № 8 от 2019 г. за условията и реда за управление на риболовния флот на Република България;</w:t>
      </w:r>
    </w:p>
    <w:p w:rsidR="001A01E8" w:rsidRPr="004F571B" w:rsidRDefault="001A01E8" w:rsidP="001A01E8">
      <w:pPr>
        <w:ind w:firstLine="567"/>
        <w:jc w:val="both"/>
        <w:rPr>
          <w:noProof/>
          <w:sz w:val="20"/>
          <w:szCs w:val="20"/>
          <w:vertAlign w:val="superscript"/>
          <w:lang w:val="bg-BG"/>
        </w:rPr>
      </w:pPr>
      <w:r w:rsidRPr="004F571B">
        <w:rPr>
          <w:noProof/>
          <w:sz w:val="20"/>
          <w:szCs w:val="20"/>
          <w:lang w:val="bg-BG"/>
        </w:rPr>
        <w:t>Прилагане на режима за отписване/вписване на кораби в Регистъра на риболовните кораби</w:t>
      </w:r>
    </w:p>
    <w:p w:rsidR="001A01E8" w:rsidRPr="004F571B" w:rsidRDefault="001A01E8" w:rsidP="001A01E8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Предоставяне на Европейската комисия на Годишен доклад на България относно баланса между риболовния капацитет и възможностите за риболов; </w:t>
      </w:r>
    </w:p>
    <w:p w:rsidR="001A01E8" w:rsidRPr="004F571B" w:rsidRDefault="001A01E8" w:rsidP="001A01E8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Предоставяне на информация за характеристиките и дейността на риболовните кораби на Европейския съюз, плаващи под български флаг (на Европейската комисия и други международни организации).</w:t>
      </w:r>
    </w:p>
    <w:p w:rsidR="001A01E8" w:rsidRPr="004F571B" w:rsidRDefault="001A01E8" w:rsidP="001A01E8">
      <w:pPr>
        <w:jc w:val="both"/>
        <w:rPr>
          <w:noProof/>
          <w:sz w:val="20"/>
          <w:szCs w:val="20"/>
          <w:vertAlign w:val="superscript"/>
          <w:lang w:val="bg-BG"/>
        </w:rPr>
      </w:pPr>
    </w:p>
    <w:p w:rsidR="001A01E8" w:rsidRPr="004F571B" w:rsidRDefault="001A01E8" w:rsidP="008079C6">
      <w:pPr>
        <w:ind w:firstLine="567"/>
        <w:jc w:val="both"/>
        <w:rPr>
          <w:i/>
          <w:noProof/>
          <w:sz w:val="20"/>
          <w:szCs w:val="20"/>
          <w:lang w:val="bg-BG"/>
        </w:rPr>
      </w:pPr>
      <w:r w:rsidRPr="004F571B">
        <w:rPr>
          <w:i/>
          <w:noProof/>
          <w:sz w:val="20"/>
          <w:szCs w:val="20"/>
          <w:lang w:val="bg-BG"/>
        </w:rPr>
        <w:t>Управление на средствата от ЕФМДР</w:t>
      </w:r>
    </w:p>
    <w:p w:rsidR="001A01E8" w:rsidRPr="004F571B" w:rsidRDefault="001A01E8" w:rsidP="001A01E8">
      <w:pPr>
        <w:ind w:firstLine="567"/>
        <w:jc w:val="both"/>
        <w:rPr>
          <w:b/>
          <w:noProof/>
          <w:sz w:val="20"/>
          <w:szCs w:val="20"/>
          <w:vertAlign w:val="superscript"/>
          <w:lang w:val="bg-BG"/>
        </w:rPr>
      </w:pPr>
      <w:r w:rsidRPr="004F571B">
        <w:rPr>
          <w:noProof/>
          <w:sz w:val="20"/>
          <w:szCs w:val="20"/>
          <w:lang w:val="bg-BG"/>
        </w:rPr>
        <w:t>Приемане, проверка, и регистрация на проектите;</w:t>
      </w:r>
      <w:r w:rsidRPr="004F571B">
        <w:rPr>
          <w:b/>
          <w:noProof/>
          <w:sz w:val="20"/>
          <w:szCs w:val="20"/>
          <w:vertAlign w:val="superscript"/>
          <w:lang w:val="bg-BG"/>
        </w:rPr>
        <w:t xml:space="preserve"> </w:t>
      </w:r>
    </w:p>
    <w:p w:rsidR="001A01E8" w:rsidRPr="004F571B" w:rsidRDefault="001A01E8" w:rsidP="001A01E8">
      <w:pPr>
        <w:ind w:firstLine="567"/>
        <w:jc w:val="both"/>
        <w:rPr>
          <w:b/>
          <w:noProof/>
          <w:sz w:val="20"/>
          <w:szCs w:val="20"/>
          <w:vertAlign w:val="superscript"/>
          <w:lang w:val="bg-BG"/>
        </w:rPr>
      </w:pPr>
      <w:r w:rsidRPr="004F571B">
        <w:rPr>
          <w:noProof/>
          <w:sz w:val="20"/>
          <w:szCs w:val="20"/>
          <w:lang w:val="bg-BG"/>
        </w:rPr>
        <w:t>Класиране и оценка на проектите, съгласно приоритетите на Програма „Морско дело и рибарство”;</w:t>
      </w:r>
      <w:r w:rsidRPr="004F571B">
        <w:rPr>
          <w:b/>
          <w:noProof/>
          <w:sz w:val="20"/>
          <w:szCs w:val="20"/>
          <w:vertAlign w:val="superscript"/>
          <w:lang w:val="bg-BG"/>
        </w:rPr>
        <w:t xml:space="preserve"> </w:t>
      </w:r>
    </w:p>
    <w:p w:rsidR="001A01E8" w:rsidRPr="004F571B" w:rsidRDefault="001A01E8" w:rsidP="001A01E8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Извършване на проверки на място и изготвяне на протоколи; </w:t>
      </w:r>
    </w:p>
    <w:p w:rsidR="001A01E8" w:rsidRPr="004F571B" w:rsidRDefault="001A01E8" w:rsidP="001A01E8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Подаване на годишни и окончателни доклади до Европейската комисия; </w:t>
      </w:r>
    </w:p>
    <w:p w:rsidR="001A01E8" w:rsidRPr="004F571B" w:rsidRDefault="001A01E8" w:rsidP="001A01E8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Разпространяване на информация и осигуряване на публичност на Програма „Морско дело и рибарство” Мониторинг на изпълнението на ПМДР, съгласно физически и финансови рамки установени в европейското законодтелство.</w:t>
      </w:r>
    </w:p>
    <w:p w:rsidR="00B360D5" w:rsidRPr="004F571B" w:rsidRDefault="00B360D5" w:rsidP="004A7EEF">
      <w:pPr>
        <w:ind w:firstLine="567"/>
        <w:jc w:val="both"/>
        <w:rPr>
          <w:noProof/>
          <w:sz w:val="20"/>
          <w:szCs w:val="20"/>
          <w:lang w:val="bg-BG"/>
        </w:rPr>
      </w:pPr>
    </w:p>
    <w:p w:rsidR="00276D21" w:rsidRPr="004F571B" w:rsidRDefault="00276D21" w:rsidP="004A7EEF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Организационни структури, участващи в програмата</w:t>
      </w:r>
    </w:p>
    <w:p w:rsidR="000A314A" w:rsidRPr="004F571B" w:rsidRDefault="00E06D7D" w:rsidP="00BE46BC">
      <w:pPr>
        <w:ind w:firstLine="567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Дир</w:t>
      </w:r>
      <w:r w:rsidR="000A314A" w:rsidRPr="004F571B">
        <w:rPr>
          <w:noProof/>
          <w:sz w:val="20"/>
          <w:szCs w:val="20"/>
          <w:lang w:val="bg-BG"/>
        </w:rPr>
        <w:t>екция „Морско дело и рибарство”;</w:t>
      </w:r>
    </w:p>
    <w:p w:rsidR="006E64EE" w:rsidRPr="004F571B" w:rsidRDefault="000A314A" w:rsidP="00BE46BC">
      <w:pPr>
        <w:ind w:firstLine="567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Д</w:t>
      </w:r>
      <w:r w:rsidR="00502A2C" w:rsidRPr="004F571B">
        <w:rPr>
          <w:noProof/>
          <w:sz w:val="20"/>
          <w:szCs w:val="20"/>
          <w:lang w:val="bg-BG"/>
        </w:rPr>
        <w:t>ирекция „Обща политика в областта на рибарството“</w:t>
      </w:r>
      <w:r w:rsidRPr="004F571B">
        <w:rPr>
          <w:noProof/>
          <w:sz w:val="20"/>
          <w:szCs w:val="20"/>
          <w:lang w:val="bg-BG"/>
        </w:rPr>
        <w:t>;</w:t>
      </w:r>
      <w:r w:rsidR="006E64EE" w:rsidRPr="004F571B">
        <w:rPr>
          <w:noProof/>
          <w:sz w:val="20"/>
          <w:szCs w:val="20"/>
          <w:lang w:val="bg-BG"/>
        </w:rPr>
        <w:t xml:space="preserve"> </w:t>
      </w:r>
    </w:p>
    <w:p w:rsidR="00276D21" w:rsidRPr="004F571B" w:rsidRDefault="00276D21" w:rsidP="00BE46BC">
      <w:pPr>
        <w:ind w:firstLine="567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Изпълнителна агенция по рибарство и аквакултури</w:t>
      </w:r>
    </w:p>
    <w:p w:rsidR="00197754" w:rsidRPr="004F571B" w:rsidRDefault="00197754" w:rsidP="00276D21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276D21" w:rsidRPr="004F571B" w:rsidRDefault="00276D21" w:rsidP="004A7EEF">
      <w:pPr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Отговорност за изпълнението на програмата</w:t>
      </w:r>
    </w:p>
    <w:p w:rsidR="0020740A" w:rsidRPr="004F571B" w:rsidRDefault="0020740A" w:rsidP="0020740A">
      <w:pPr>
        <w:ind w:firstLine="540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>Изпълнението на програмата се ръководи от ресорен заместник-министър. Отговорност за изпълнение на програмата носят ръководителите на структурите, участващи в нея.</w:t>
      </w:r>
    </w:p>
    <w:p w:rsidR="00D779C0" w:rsidRPr="004F571B" w:rsidRDefault="00D779C0" w:rsidP="0020740A">
      <w:pPr>
        <w:ind w:firstLine="540"/>
        <w:jc w:val="both"/>
        <w:rPr>
          <w:noProof/>
          <w:sz w:val="20"/>
          <w:szCs w:val="20"/>
          <w:lang w:val="bg-BG"/>
        </w:rPr>
      </w:pPr>
    </w:p>
    <w:p w:rsidR="00DA08C3" w:rsidRPr="004F571B" w:rsidRDefault="00DA08C3" w:rsidP="0020740A">
      <w:pPr>
        <w:ind w:firstLine="540"/>
        <w:jc w:val="both"/>
        <w:rPr>
          <w:noProof/>
          <w:sz w:val="20"/>
          <w:szCs w:val="20"/>
          <w:lang w:val="bg-BG"/>
        </w:rPr>
      </w:pPr>
    </w:p>
    <w:p w:rsidR="00D779C0" w:rsidRPr="00D7545D" w:rsidRDefault="00D779C0" w:rsidP="00D779C0">
      <w:pPr>
        <w:tabs>
          <w:tab w:val="left" w:pos="709"/>
        </w:tabs>
        <w:ind w:firstLine="540"/>
        <w:jc w:val="both"/>
        <w:rPr>
          <w:b/>
          <w:bCs/>
          <w:i/>
          <w:noProof/>
          <w:sz w:val="20"/>
          <w:szCs w:val="20"/>
        </w:rPr>
      </w:pPr>
      <w:r w:rsidRPr="00D7545D">
        <w:rPr>
          <w:b/>
          <w:bCs/>
          <w:i/>
          <w:noProof/>
          <w:sz w:val="20"/>
          <w:szCs w:val="20"/>
        </w:rPr>
        <w:t xml:space="preserve">Бюджетна прогноза по ведомствени и администрирани разходни параграфи на програмата   (в хил. </w:t>
      </w:r>
      <w:r w:rsidR="00D7545D" w:rsidRPr="00D7545D">
        <w:rPr>
          <w:b/>
          <w:bCs/>
          <w:i/>
          <w:noProof/>
          <w:sz w:val="20"/>
          <w:szCs w:val="20"/>
          <w:lang w:val="bg-BG"/>
        </w:rPr>
        <w:t>евро</w:t>
      </w:r>
      <w:r w:rsidRPr="00D7545D">
        <w:rPr>
          <w:b/>
          <w:bCs/>
          <w:i/>
          <w:noProof/>
          <w:sz w:val="20"/>
          <w:szCs w:val="20"/>
        </w:rPr>
        <w:t>)</w:t>
      </w:r>
    </w:p>
    <w:p w:rsidR="00D779C0" w:rsidRPr="00D7545D" w:rsidRDefault="00D779C0" w:rsidP="0020740A">
      <w:pPr>
        <w:ind w:firstLine="540"/>
        <w:jc w:val="both"/>
        <w:rPr>
          <w:i/>
          <w:noProof/>
          <w:sz w:val="20"/>
          <w:szCs w:val="20"/>
          <w:lang w:val="bg-BG"/>
        </w:rPr>
      </w:pPr>
    </w:p>
    <w:tbl>
      <w:tblPr>
        <w:tblW w:w="10240" w:type="dxa"/>
        <w:jc w:val="center"/>
        <w:tblLook w:val="04A0" w:firstRow="1" w:lastRow="0" w:firstColumn="1" w:lastColumn="0" w:noHBand="0" w:noVBand="1"/>
      </w:tblPr>
      <w:tblGrid>
        <w:gridCol w:w="444"/>
        <w:gridCol w:w="3094"/>
        <w:gridCol w:w="1053"/>
        <w:gridCol w:w="1053"/>
        <w:gridCol w:w="1053"/>
        <w:gridCol w:w="1173"/>
        <w:gridCol w:w="1195"/>
        <w:gridCol w:w="1175"/>
      </w:tblGrid>
      <w:tr w:rsidR="00D73370" w:rsidTr="00D73370">
        <w:trPr>
          <w:trHeight w:val="420"/>
          <w:jc w:val="center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3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2200.02.01 Бюджетна програма „Рибарство и аквакултури” 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Отчет 2023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Отчет 2024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Закон  2025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Проект 2026 г.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Прогноза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Прогноза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2027 г.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2028 г.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ведомствени разходи: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7 690,0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7 216,6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4 634,3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6 575,4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6 064,1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6 064,1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4 197,6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4 897,6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3 480,8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4 593,0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4 593,0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4 593,0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Издръжка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2 300,6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2 309,6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1 153,5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1 982,4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1 471,1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1 471,1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1 191,8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Ведомствени разходи по бюджета на ПРБ: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4 070,5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5 044,3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4 634,3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6 575,4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6 064,1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6 064,1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3 171,5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3 712,3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3 480,8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4 593,0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4 593,0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4 593,0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Издръжка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891,6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1 322,6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1 153,5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1 982,4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1 471,1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1 471,1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Ведомствени разходи по други бюджети и сметки за средства от ЕС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3 619,5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2 172,3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1 026,1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1 185,3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Издръжка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1 409,0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987,0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1 184,4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От тях за: *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Отчет СЕС - РА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3 617,4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2 155,9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Отчет СЕС - ДЕС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2,1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45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Администрирани разходни параграфи по бюджета на ПРБ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**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19,3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65,8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78,3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78,3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78,3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78,3 </w:t>
            </w:r>
          </w:p>
        </w:tc>
      </w:tr>
      <w:tr w:rsidR="00D73370" w:rsidTr="00D73370">
        <w:trPr>
          <w:trHeight w:val="46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Разходи за членски внос и участие в нетърговски организации и дейности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19,3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65,8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78,3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78,3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78,3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78,3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 тях за: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46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Разходи за членски внос  в Генерална комисия по рибарство (GFCM) (§46-00)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19,3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65,8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78,3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78,3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78,3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78,3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66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ІІІ.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Администрирани разходни параграфи по други бюджети и сметки за средства от ЕС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**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администрирани разходи (ІІ.+ІІІ.):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19,3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65,8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78,3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78,3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78,3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78,3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разходи по бюджета (І.1+ІІ.):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4 089,8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5 110,1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4 712,6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6 653,7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6 142,4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6 142,4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разходи (І.+ІІ.+ІІІ.):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7 709,3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7 282,4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4 712,6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6 653,7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6 142,4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6 142,4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Численост на щатния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</w:t>
            </w:r>
          </w:p>
        </w:tc>
      </w:tr>
    </w:tbl>
    <w:p w:rsidR="00816F76" w:rsidRPr="004F571B" w:rsidRDefault="00816F76" w:rsidP="0020740A">
      <w:pPr>
        <w:ind w:firstLine="540"/>
        <w:jc w:val="both"/>
        <w:rPr>
          <w:noProof/>
          <w:sz w:val="20"/>
          <w:szCs w:val="20"/>
          <w:lang w:val="bg-BG"/>
        </w:rPr>
      </w:pPr>
    </w:p>
    <w:p w:rsidR="004410A4" w:rsidRPr="004F571B" w:rsidRDefault="004410A4" w:rsidP="00F54A16">
      <w:pPr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FA5874" w:rsidRPr="004F571B" w:rsidRDefault="00FA5874" w:rsidP="00915533">
      <w:pPr>
        <w:rPr>
          <w:b/>
          <w:noProof/>
          <w:sz w:val="20"/>
          <w:szCs w:val="20"/>
          <w:highlight w:val="green"/>
          <w:lang w:val="bg-BG"/>
        </w:rPr>
      </w:pPr>
    </w:p>
    <w:p w:rsidR="00915533" w:rsidRPr="004F571B" w:rsidRDefault="007632DD" w:rsidP="006228CA">
      <w:pPr>
        <w:pStyle w:val="Heading1"/>
        <w:numPr>
          <w:ilvl w:val="1"/>
          <w:numId w:val="6"/>
        </w:numPr>
        <w:ind w:left="0" w:firstLine="0"/>
        <w:rPr>
          <w:noProof/>
          <w:sz w:val="20"/>
          <w:lang w:val="bg-BG"/>
        </w:rPr>
      </w:pPr>
      <w:bookmarkStart w:id="26" w:name="_Toc212813970"/>
      <w:r w:rsidRPr="004F571B">
        <w:rPr>
          <w:noProof/>
          <w:sz w:val="20"/>
          <w:lang w:val="bg-BG"/>
        </w:rPr>
        <w:t xml:space="preserve">2200.03.01 - </w:t>
      </w:r>
      <w:r w:rsidR="00915533" w:rsidRPr="004F571B">
        <w:rPr>
          <w:noProof/>
          <w:sz w:val="20"/>
          <w:lang w:val="bg-BG"/>
        </w:rPr>
        <w:t>БЮДЖЕТНА ПРОГРАМА</w:t>
      </w:r>
      <w:r w:rsidRPr="004F571B">
        <w:rPr>
          <w:noProof/>
          <w:sz w:val="20"/>
          <w:lang w:val="bg-BG"/>
        </w:rPr>
        <w:t xml:space="preserve"> </w:t>
      </w:r>
      <w:r w:rsidR="00915533" w:rsidRPr="004F571B">
        <w:rPr>
          <w:noProof/>
          <w:sz w:val="20"/>
          <w:lang w:val="bg-BG"/>
        </w:rPr>
        <w:t>"СПЕЦИАЛИЗИРАНИ ДЕЙНОСТИ В ГОРСКИТЕ ТЕРИТОРИИ"</w:t>
      </w:r>
      <w:bookmarkEnd w:id="26"/>
    </w:p>
    <w:p w:rsidR="00F54A16" w:rsidRPr="004F571B" w:rsidRDefault="00F54A16" w:rsidP="00F54A16">
      <w:pPr>
        <w:jc w:val="both"/>
        <w:rPr>
          <w:b/>
          <w:i/>
          <w:noProof/>
          <w:color w:val="00CCFF"/>
          <w:sz w:val="20"/>
          <w:szCs w:val="20"/>
          <w:lang w:val="bg-BG"/>
        </w:rPr>
      </w:pPr>
    </w:p>
    <w:p w:rsidR="00F54A16" w:rsidRPr="004F571B" w:rsidRDefault="00F54A16" w:rsidP="00761559">
      <w:pPr>
        <w:spacing w:before="120" w:after="120"/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Цели на </w:t>
      </w:r>
      <w:r w:rsidR="00C163C3" w:rsidRPr="004F571B">
        <w:rPr>
          <w:b/>
          <w:i/>
          <w:noProof/>
          <w:sz w:val="20"/>
          <w:szCs w:val="20"/>
          <w:u w:val="single"/>
          <w:lang w:val="bg-BG"/>
        </w:rPr>
        <w:t xml:space="preserve">бюджетната </w:t>
      </w:r>
      <w:r w:rsidRPr="004F571B">
        <w:rPr>
          <w:b/>
          <w:i/>
          <w:noProof/>
          <w:sz w:val="20"/>
          <w:szCs w:val="20"/>
          <w:u w:val="single"/>
          <w:lang w:val="bg-BG"/>
        </w:rPr>
        <w:t>програма</w:t>
      </w:r>
    </w:p>
    <w:p w:rsidR="00D2559E" w:rsidRPr="004F571B" w:rsidRDefault="00D2559E" w:rsidP="00D87A78">
      <w:pPr>
        <w:autoSpaceDE w:val="0"/>
        <w:autoSpaceDN w:val="0"/>
        <w:ind w:firstLine="567"/>
        <w:jc w:val="both"/>
        <w:rPr>
          <w:noProof/>
          <w:sz w:val="20"/>
          <w:szCs w:val="20"/>
          <w:lang w:val="bg-BG"/>
        </w:rPr>
      </w:pPr>
    </w:p>
    <w:p w:rsidR="00D2559E" w:rsidRPr="004F571B" w:rsidRDefault="00D2559E" w:rsidP="00D2559E">
      <w:pPr>
        <w:autoSpaceDE w:val="0"/>
        <w:autoSpaceDN w:val="0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Подпомагане изпълнението на политиката „Съхраняване и увеличаване на горите и дивеча”, чрез:</w:t>
      </w:r>
    </w:p>
    <w:p w:rsidR="00D2559E" w:rsidRPr="004F571B" w:rsidRDefault="00D2559E" w:rsidP="00D2559E">
      <w:pPr>
        <w:autoSpaceDE w:val="0"/>
        <w:autoSpaceDN w:val="0"/>
        <w:ind w:firstLine="567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>Подобряване и опазване на здравословното състояние на горите, контрол върху ползването на дървесина и недървесни продукти от горите</w:t>
      </w:r>
      <w:r w:rsidRPr="004F571B">
        <w:rPr>
          <w:noProof/>
          <w:sz w:val="20"/>
          <w:szCs w:val="20"/>
        </w:rPr>
        <w:t>;</w:t>
      </w:r>
    </w:p>
    <w:p w:rsidR="00D2559E" w:rsidRPr="004F571B" w:rsidRDefault="00D2559E" w:rsidP="00D2559E">
      <w:pPr>
        <w:autoSpaceDE w:val="0"/>
        <w:autoSpaceDN w:val="0"/>
        <w:ind w:firstLine="567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>Повишаване на ефективността по отношение на превенцията и борбата с незаконните действия в горите</w:t>
      </w:r>
      <w:r w:rsidRPr="004F571B">
        <w:rPr>
          <w:noProof/>
          <w:sz w:val="20"/>
          <w:szCs w:val="20"/>
        </w:rPr>
        <w:t>;</w:t>
      </w:r>
    </w:p>
    <w:p w:rsidR="00D2559E" w:rsidRPr="004F571B" w:rsidRDefault="00D2559E" w:rsidP="00D2559E">
      <w:pPr>
        <w:autoSpaceDE w:val="0"/>
        <w:autoSpaceDN w:val="0"/>
        <w:ind w:firstLine="567"/>
        <w:jc w:val="both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>Устойчиво поддържане, опазване и управление на горските ресурси в страната</w:t>
      </w:r>
      <w:r w:rsidRPr="004F571B">
        <w:rPr>
          <w:noProof/>
          <w:sz w:val="20"/>
          <w:szCs w:val="20"/>
        </w:rPr>
        <w:t>.</w:t>
      </w:r>
    </w:p>
    <w:p w:rsidR="00D2559E" w:rsidRPr="004F571B" w:rsidRDefault="00D2559E" w:rsidP="00D87A78">
      <w:pPr>
        <w:autoSpaceDE w:val="0"/>
        <w:autoSpaceDN w:val="0"/>
        <w:ind w:firstLine="567"/>
        <w:jc w:val="both"/>
        <w:rPr>
          <w:noProof/>
          <w:sz w:val="20"/>
          <w:szCs w:val="20"/>
          <w:highlight w:val="cyan"/>
          <w:lang w:val="bg-BG"/>
        </w:rPr>
      </w:pPr>
    </w:p>
    <w:p w:rsidR="004237D3" w:rsidRPr="004F571B" w:rsidRDefault="004237D3" w:rsidP="00F54A16">
      <w:pPr>
        <w:autoSpaceDE w:val="0"/>
        <w:autoSpaceDN w:val="0"/>
        <w:jc w:val="both"/>
        <w:rPr>
          <w:b/>
          <w:noProof/>
          <w:sz w:val="20"/>
          <w:szCs w:val="20"/>
          <w:lang w:val="bg-BG"/>
        </w:rPr>
      </w:pPr>
    </w:p>
    <w:p w:rsidR="004237D3" w:rsidRPr="004F571B" w:rsidRDefault="004237D3" w:rsidP="001A1B23">
      <w:pPr>
        <w:spacing w:before="120" w:after="120"/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Целеви стойности по показателите за изпълнение</w:t>
      </w:r>
    </w:p>
    <w:p w:rsidR="00357020" w:rsidRPr="004F571B" w:rsidRDefault="00357020" w:rsidP="001A1B23">
      <w:pPr>
        <w:spacing w:before="120" w:after="120"/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tbl>
      <w:tblPr>
        <w:tblW w:w="8660" w:type="dxa"/>
        <w:jc w:val="center"/>
        <w:tblLook w:val="04A0" w:firstRow="1" w:lastRow="0" w:firstColumn="1" w:lastColumn="0" w:noHBand="0" w:noVBand="1"/>
      </w:tblPr>
      <w:tblGrid>
        <w:gridCol w:w="417"/>
        <w:gridCol w:w="3343"/>
        <w:gridCol w:w="1440"/>
        <w:gridCol w:w="1120"/>
        <w:gridCol w:w="1200"/>
        <w:gridCol w:w="1140"/>
      </w:tblGrid>
      <w:tr w:rsidR="00067F19" w:rsidRPr="004F571B" w:rsidTr="00067F19">
        <w:trPr>
          <w:trHeight w:val="255"/>
          <w:jc w:val="center"/>
        </w:trPr>
        <w:tc>
          <w:tcPr>
            <w:tcW w:w="3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067F19" w:rsidRPr="004F571B" w:rsidRDefault="00067F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lastRenderedPageBreak/>
              <w:t>ПОКАЗАТЕЛИТЕ ЗА ИЗПЪЛНЕНИЕ</w:t>
            </w:r>
          </w:p>
        </w:tc>
        <w:tc>
          <w:tcPr>
            <w:tcW w:w="49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Целева стойност</w:t>
            </w:r>
          </w:p>
        </w:tc>
      </w:tr>
      <w:tr w:rsidR="00067F19" w:rsidRPr="004F571B" w:rsidTr="00067F19">
        <w:trPr>
          <w:trHeight w:val="990"/>
          <w:jc w:val="center"/>
        </w:trPr>
        <w:tc>
          <w:tcPr>
            <w:tcW w:w="3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067F19" w:rsidRPr="004F571B" w:rsidRDefault="00067F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Бюджетна програма - 2200.03.01 - "Специализирани дейности в горските територии"</w:t>
            </w:r>
          </w:p>
        </w:tc>
        <w:tc>
          <w:tcPr>
            <w:tcW w:w="49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F19" w:rsidRPr="004F571B" w:rsidRDefault="00067F1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67F19" w:rsidRPr="004F571B" w:rsidTr="00067F19">
        <w:trPr>
          <w:trHeight w:val="255"/>
          <w:jc w:val="center"/>
        </w:trPr>
        <w:tc>
          <w:tcPr>
            <w:tcW w:w="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67F19" w:rsidRPr="004F571B" w:rsidRDefault="00067F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Показатели за изпълнение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67F19" w:rsidRPr="004F571B" w:rsidRDefault="00067F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Мерна единица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67F19" w:rsidRPr="004F571B" w:rsidRDefault="00067F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Проект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67F19" w:rsidRPr="004F571B" w:rsidRDefault="00067F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 xml:space="preserve">Прогноза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67F19" w:rsidRPr="004F571B" w:rsidRDefault="00067F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 xml:space="preserve">Прогноза  </w:t>
            </w:r>
          </w:p>
        </w:tc>
      </w:tr>
      <w:tr w:rsidR="00067F19" w:rsidRPr="004F571B" w:rsidTr="00067F19">
        <w:trPr>
          <w:trHeight w:val="255"/>
          <w:jc w:val="center"/>
        </w:trPr>
        <w:tc>
          <w:tcPr>
            <w:tcW w:w="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F19" w:rsidRPr="004F571B" w:rsidRDefault="00067F1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F19" w:rsidRPr="004F571B" w:rsidRDefault="00067F1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F19" w:rsidRPr="004F571B" w:rsidRDefault="00067F1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67F19" w:rsidRPr="004F571B" w:rsidRDefault="00067F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2026 г.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67F19" w:rsidRPr="004F571B" w:rsidRDefault="00067F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2027 г.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067F19" w:rsidRPr="004F571B" w:rsidRDefault="00067F1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2028 г.</w:t>
            </w:r>
          </w:p>
        </w:tc>
      </w:tr>
      <w:tr w:rsidR="00067F19" w:rsidRPr="004F571B" w:rsidTr="00067F19">
        <w:trPr>
          <w:trHeight w:val="76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9" w:rsidRPr="004F571B" w:rsidRDefault="00067F19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Издадена на български език Национална стратегия за развитие на горския сектор в Република България за периода до 2030 г.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0</w:t>
            </w:r>
          </w:p>
        </w:tc>
      </w:tr>
      <w:tr w:rsidR="00067F19" w:rsidRPr="004F571B" w:rsidTr="00067F19">
        <w:trPr>
          <w:trHeight w:val="45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9" w:rsidRPr="004F571B" w:rsidRDefault="00067F19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Разработени нормативни актове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</w:tr>
      <w:tr w:rsidR="00067F19" w:rsidRPr="004F571B" w:rsidTr="00067F19">
        <w:trPr>
          <w:trHeight w:val="102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9" w:rsidRPr="004F571B" w:rsidRDefault="00067F19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Обработени преписки за промяна на предназначението, продажба и учредяване на вещни права в поземлени имоти в горските територии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250</w:t>
            </w:r>
          </w:p>
        </w:tc>
      </w:tr>
      <w:tr w:rsidR="00067F19" w:rsidRPr="004F571B" w:rsidTr="00067F19">
        <w:trPr>
          <w:trHeight w:val="76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9" w:rsidRPr="004F571B" w:rsidRDefault="00067F19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Извършени проверки, свързани с контролната дейност в горите по Закона за горите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170 000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180 000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180 000</w:t>
            </w:r>
          </w:p>
        </w:tc>
      </w:tr>
      <w:tr w:rsidR="00067F19" w:rsidRPr="004F571B" w:rsidTr="00067F19">
        <w:trPr>
          <w:trHeight w:val="76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9" w:rsidRPr="004F571B" w:rsidRDefault="00067F19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Извършени проверки, свързани с контролната дейност в горите по Закона за лова и опазване на дивеча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23 000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24 000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24 000</w:t>
            </w:r>
          </w:p>
        </w:tc>
      </w:tr>
      <w:tr w:rsidR="00067F19" w:rsidRPr="004F571B" w:rsidTr="00067F19">
        <w:trPr>
          <w:trHeight w:val="51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9" w:rsidRPr="004F571B" w:rsidRDefault="00067F19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Други проверки, свързани с контролните функции на агенцията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400</w:t>
            </w:r>
          </w:p>
        </w:tc>
      </w:tr>
      <w:tr w:rsidR="00067F19" w:rsidRPr="004F571B" w:rsidTr="00067F19">
        <w:trPr>
          <w:trHeight w:val="51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9" w:rsidRPr="004F571B" w:rsidRDefault="00067F19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Приключили процедури по издаване на удостоверения  по ЗГ и ЗЛОД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3 500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3 500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3 500</w:t>
            </w:r>
          </w:p>
        </w:tc>
      </w:tr>
      <w:tr w:rsidR="00067F19" w:rsidRPr="004F571B" w:rsidTr="003C54D4">
        <w:trPr>
          <w:trHeight w:val="839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9" w:rsidRPr="004F571B" w:rsidRDefault="00067F19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Организирани информационни кампании, свързани с устойчивото стопанисване на горите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</w:t>
            </w:r>
          </w:p>
        </w:tc>
      </w:tr>
      <w:tr w:rsidR="00067F19" w:rsidRPr="004F571B" w:rsidTr="00067F19">
        <w:trPr>
          <w:trHeight w:val="114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9" w:rsidRPr="004F571B" w:rsidRDefault="00067F19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Изпълнени международни проекти и проекти по структурните и кохезионния фонд, свързани с горското стопанство и климатичните промени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</w:tr>
      <w:tr w:rsidR="00067F19" w:rsidRPr="004F571B" w:rsidTr="00067F19">
        <w:trPr>
          <w:trHeight w:val="76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9" w:rsidRPr="004F571B" w:rsidRDefault="00067F19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Одобрени и регистрирани базови източници за производство на семена и други горски репродуктивни материали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</w:t>
            </w:r>
          </w:p>
        </w:tc>
      </w:tr>
      <w:tr w:rsidR="00067F19" w:rsidRPr="004F571B" w:rsidTr="00067F19">
        <w:trPr>
          <w:trHeight w:val="51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9" w:rsidRPr="004F571B" w:rsidRDefault="00067F19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Издадени сертификати за идентификация на ГРМ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067F19" w:rsidRPr="004F571B" w:rsidTr="00067F19">
        <w:trPr>
          <w:trHeight w:val="25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9" w:rsidRPr="004F571B" w:rsidRDefault="00067F19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Окачествени партиди семена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200</w:t>
            </w:r>
          </w:p>
        </w:tc>
      </w:tr>
      <w:tr w:rsidR="00067F19" w:rsidRPr="004F571B" w:rsidTr="00067F19">
        <w:trPr>
          <w:trHeight w:val="25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9" w:rsidRPr="004F571B" w:rsidRDefault="00067F19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Регистрирани доставчици на ГРМ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</w:tr>
      <w:tr w:rsidR="00067F19" w:rsidRPr="004F571B" w:rsidTr="00067F19">
        <w:trPr>
          <w:trHeight w:val="76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9" w:rsidRPr="004F571B" w:rsidRDefault="00067F19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Осъществени  проверки по състоянието на регистрираните източници на горски репродуктивни материали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170</w:t>
            </w:r>
          </w:p>
        </w:tc>
      </w:tr>
      <w:tr w:rsidR="00067F19" w:rsidRPr="004F571B" w:rsidTr="00067F19">
        <w:trPr>
          <w:trHeight w:val="510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9" w:rsidRPr="004F571B" w:rsidRDefault="00067F19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Извършено лесопатологично обследване в стационарни обекти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300</w:t>
            </w:r>
          </w:p>
        </w:tc>
      </w:tr>
      <w:tr w:rsidR="00067F19" w:rsidRPr="004F571B" w:rsidTr="00067F19">
        <w:trPr>
          <w:trHeight w:val="76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9" w:rsidRPr="004F571B" w:rsidRDefault="00067F19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Извършено обследване на фитосанитарното състояние на горски разсадници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067F19" w:rsidRPr="004F571B" w:rsidTr="00067F19">
        <w:trPr>
          <w:trHeight w:val="25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9" w:rsidRPr="004F571B" w:rsidRDefault="00067F19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Издания на списание „Гора”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10</w:t>
            </w:r>
          </w:p>
        </w:tc>
      </w:tr>
      <w:tr w:rsidR="00067F19" w:rsidRPr="004F571B" w:rsidTr="00067F19">
        <w:trPr>
          <w:trHeight w:val="76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9" w:rsidRPr="004F571B" w:rsidRDefault="00067F19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Обработени сигнали за нарушения в горите, подадени в постоянния център към телефон 112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6 000</w:t>
            </w:r>
          </w:p>
        </w:tc>
      </w:tr>
      <w:tr w:rsidR="00067F19" w:rsidRPr="004F571B" w:rsidTr="00067F19">
        <w:trPr>
          <w:trHeight w:val="127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lastRenderedPageBreak/>
              <w:t>19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9" w:rsidRPr="004F571B" w:rsidRDefault="00067F19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Поддържан и актуализиран национален списък на регистрираните източници на горски репродуктивни материали във връзка с изпълнение на Директива 105/ 1999 на ЕС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</w:tr>
      <w:tr w:rsidR="00067F19" w:rsidRPr="004F571B" w:rsidTr="00067F19">
        <w:trPr>
          <w:trHeight w:val="280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9" w:rsidRPr="004F571B" w:rsidRDefault="00067F19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Извършени проверки във връзка с прилагането на Регламент 995/2010 г. на ЕС за дървения материал и изделията от дървен материал / Извършване на проверки във връзка с прилагането на Регламент (ЕС) 2023/1115 на Европейския парламент и на Съвета от 31 май 2023 година за предоставянето на пазара на Съюза и за износа от Съюза на определени стоки и продукти, свързани с обезлесяване и деградация на горите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1 000</w:t>
            </w:r>
          </w:p>
        </w:tc>
      </w:tr>
      <w:tr w:rsidR="00067F19" w:rsidRPr="004F571B" w:rsidTr="00067F19">
        <w:trPr>
          <w:trHeight w:val="1005"/>
          <w:jc w:val="center"/>
        </w:trPr>
        <w:tc>
          <w:tcPr>
            <w:tcW w:w="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9" w:rsidRPr="004F571B" w:rsidRDefault="00067F19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Извършени лабораторни анализи на събрани материали от лесопатологично обследване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F19" w:rsidRPr="004F571B" w:rsidRDefault="00067F19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500</w:t>
            </w:r>
          </w:p>
        </w:tc>
      </w:tr>
    </w:tbl>
    <w:p w:rsidR="008E3CB8" w:rsidRPr="004F571B" w:rsidRDefault="008E3CB8" w:rsidP="00761559">
      <w:pPr>
        <w:spacing w:before="120" w:after="120"/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E568B8" w:rsidRPr="004F571B" w:rsidRDefault="00E568B8" w:rsidP="00761559">
      <w:pPr>
        <w:spacing w:before="120" w:after="120"/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Външни фактори, които могат да окажат въздействие върху постигането на целите на програмата:</w:t>
      </w:r>
    </w:p>
    <w:p w:rsidR="00E568B8" w:rsidRPr="004F571B" w:rsidRDefault="00E568B8" w:rsidP="00E568B8">
      <w:pPr>
        <w:spacing w:before="120" w:after="120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Кадрова и финансова обезпеченост.</w:t>
      </w:r>
    </w:p>
    <w:p w:rsidR="00026F83" w:rsidRPr="004F571B" w:rsidRDefault="00026F83" w:rsidP="00761559">
      <w:pPr>
        <w:spacing w:before="120" w:after="120"/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Предоставяни </w:t>
      </w:r>
      <w:r w:rsidR="0082145D" w:rsidRPr="004F571B">
        <w:rPr>
          <w:b/>
          <w:i/>
          <w:noProof/>
          <w:sz w:val="20"/>
          <w:szCs w:val="20"/>
          <w:u w:val="single"/>
          <w:lang w:val="bg-BG"/>
        </w:rPr>
        <w:t xml:space="preserve">по програмата </w:t>
      </w: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продукти/услуги </w:t>
      </w:r>
    </w:p>
    <w:p w:rsidR="0046017E" w:rsidRPr="004F571B" w:rsidRDefault="0046017E" w:rsidP="0046017E">
      <w:pPr>
        <w:autoSpaceDE w:val="0"/>
        <w:autoSpaceDN w:val="0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Подпомагане на министъра </w:t>
      </w:r>
      <w:ins w:id="27" w:author="Yuliya Pashova" w:date="2025-07-03T13:20:00Z">
        <w:r w:rsidRPr="004F571B">
          <w:rPr>
            <w:noProof/>
            <w:sz w:val="20"/>
            <w:szCs w:val="20"/>
            <w:lang w:val="bg-BG"/>
          </w:rPr>
          <w:t xml:space="preserve">на земеделието и храните </w:t>
        </w:r>
      </w:ins>
      <w:r w:rsidRPr="004F571B">
        <w:rPr>
          <w:noProof/>
          <w:sz w:val="20"/>
          <w:szCs w:val="20"/>
          <w:lang w:val="bg-BG"/>
        </w:rPr>
        <w:t>при определяне на държавната политика в областта на горското и ловното стопанство;</w:t>
      </w:r>
    </w:p>
    <w:p w:rsidR="0046017E" w:rsidRPr="004F571B" w:rsidRDefault="0046017E" w:rsidP="0046017E">
      <w:pPr>
        <w:autoSpaceDE w:val="0"/>
        <w:autoSpaceDN w:val="0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Разработване, актуализиране и осъществяване на контрол на изпълнението на Националната стратегия за развитие на горския сектор;</w:t>
      </w:r>
    </w:p>
    <w:p w:rsidR="0046017E" w:rsidRPr="004F571B" w:rsidRDefault="0046017E" w:rsidP="0046017E">
      <w:pPr>
        <w:autoSpaceDE w:val="0"/>
        <w:autoSpaceDN w:val="0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Подпомагане на координацията и мониторинга на изпълнението на Стратегическия план за развитие на горския сектор, годишни програми за изпълнение на приоритети и други документи, които са свързани с държавната политика в областта на горското стопанство и ловното стопанство;</w:t>
      </w:r>
    </w:p>
    <w:p w:rsidR="0046017E" w:rsidRPr="004F571B" w:rsidRDefault="0046017E" w:rsidP="0046017E">
      <w:pPr>
        <w:autoSpaceDE w:val="0"/>
        <w:autoSpaceDN w:val="0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Организиране на създаването, координирането и подпомагането на работата по Националния съвет по горите; </w:t>
      </w:r>
    </w:p>
    <w:p w:rsidR="0046017E" w:rsidRPr="004F571B" w:rsidRDefault="0046017E" w:rsidP="0046017E">
      <w:pPr>
        <w:autoSpaceDE w:val="0"/>
        <w:autoSpaceDN w:val="0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Участие в разработването и съгласуване на проекти на нормативни актове в областта на горското и ловното стопанство;</w:t>
      </w:r>
    </w:p>
    <w:p w:rsidR="00EA10AF" w:rsidRPr="004F571B" w:rsidRDefault="0046017E" w:rsidP="0046017E">
      <w:pPr>
        <w:autoSpaceDE w:val="0"/>
        <w:autoSpaceDN w:val="0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Участие в приемането на резултатите от инвентаризацията на горските територии, както и на горскостопанските планове за горските територии – държавна собственост</w:t>
      </w:r>
      <w:r w:rsidR="00EA10AF" w:rsidRPr="004F571B">
        <w:rPr>
          <w:noProof/>
          <w:sz w:val="20"/>
          <w:szCs w:val="20"/>
          <w:lang w:val="bg-BG"/>
        </w:rPr>
        <w:t>;</w:t>
      </w:r>
    </w:p>
    <w:p w:rsidR="00EA10AF" w:rsidRPr="004F571B" w:rsidRDefault="00EA10AF" w:rsidP="00791937">
      <w:pPr>
        <w:autoSpaceDE w:val="0"/>
        <w:autoSpaceDN w:val="0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Подпомагане на министъра на земеделието</w:t>
      </w:r>
      <w:r w:rsidR="00CC7928" w:rsidRPr="004F571B">
        <w:rPr>
          <w:noProof/>
          <w:sz w:val="20"/>
          <w:szCs w:val="20"/>
          <w:lang w:val="bg-BG"/>
        </w:rPr>
        <w:t xml:space="preserve"> и храните</w:t>
      </w:r>
      <w:r w:rsidRPr="004F571B">
        <w:rPr>
          <w:noProof/>
          <w:sz w:val="20"/>
          <w:szCs w:val="20"/>
          <w:lang w:val="bg-BG"/>
        </w:rPr>
        <w:t xml:space="preserve"> при:</w:t>
      </w:r>
    </w:p>
    <w:p w:rsidR="00EA10AF" w:rsidRPr="004F571B" w:rsidRDefault="00EA10AF" w:rsidP="00791937">
      <w:pPr>
        <w:autoSpaceDE w:val="0"/>
        <w:autoSpaceDN w:val="0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- упражняване на правата му като орган на управление на държавните предприятия по Закона за горите;</w:t>
      </w:r>
    </w:p>
    <w:p w:rsidR="00EA10AF" w:rsidRPr="004F571B" w:rsidRDefault="00EA10AF" w:rsidP="00791937">
      <w:pPr>
        <w:autoSpaceDE w:val="0"/>
        <w:autoSpaceDN w:val="0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- упражняване на правата на собственост на държавата в държавните предприятия по Закона за горите;</w:t>
      </w:r>
    </w:p>
    <w:p w:rsidR="00EA10AF" w:rsidRPr="004F571B" w:rsidRDefault="00EA10AF" w:rsidP="00791937">
      <w:pPr>
        <w:autoSpaceDE w:val="0"/>
        <w:autoSpaceDN w:val="0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- упражняване на контрол върху дейността на държавните предприятия;</w:t>
      </w:r>
    </w:p>
    <w:p w:rsidR="00EA10AF" w:rsidRPr="004F571B" w:rsidRDefault="00EA10AF" w:rsidP="00791937">
      <w:pPr>
        <w:autoSpaceDE w:val="0"/>
        <w:autoSpaceDN w:val="0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- вземане на решения за разпореждане с имоти, които не са горски територии, собственост на държавните предприятия или предоставени им за управление, както и при съгласуване на искания за отдаването им под наем;</w:t>
      </w:r>
    </w:p>
    <w:p w:rsidR="00EA10AF" w:rsidRPr="004F571B" w:rsidRDefault="00EA10AF" w:rsidP="00791937">
      <w:pPr>
        <w:autoSpaceDE w:val="0"/>
        <w:autoSpaceDN w:val="0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- вземане на решение за отдаване под наем или под аренда на горски територии – държавна собственост, предоставени за управление на държавните предприятия по ЗГ;</w:t>
      </w:r>
    </w:p>
    <w:p w:rsidR="00EA10AF" w:rsidRPr="004F571B" w:rsidRDefault="00EA10AF" w:rsidP="00791937">
      <w:pPr>
        <w:autoSpaceDE w:val="0"/>
        <w:autoSpaceDN w:val="0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- упражняване на правомощията му за провеждане на конкурси за съвместно извършване на дейностите по чл. 9, ал. 9, т. 1 – 6 от Закона за лова и опазване на дивеча на територията на държавните ловни стопанства, както и при провеждане на конкурси за предоставяне на стопанисването и ползването на дивеча в дивечовъдните участъци; </w:t>
      </w:r>
    </w:p>
    <w:p w:rsidR="00EA10AF" w:rsidRPr="004F571B" w:rsidRDefault="00EA10AF" w:rsidP="00791937">
      <w:pPr>
        <w:autoSpaceDE w:val="0"/>
        <w:autoSpaceDN w:val="0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- упражняване на правомощията му по Закона за горите и Закона за лова и опазване на дивеча, свързани с държавните предприятия;</w:t>
      </w:r>
    </w:p>
    <w:p w:rsidR="00EA10AF" w:rsidRPr="004F571B" w:rsidRDefault="00EA10AF" w:rsidP="00791937">
      <w:pPr>
        <w:autoSpaceDE w:val="0"/>
        <w:autoSpaceDN w:val="0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Осъществяване на контрол по изпълнение на наредбата по чл. 95, ал. 1 от Закона за горите -  за горските територии, които са държавна собственост, както и изготвяне на указания по прилагането й;</w:t>
      </w:r>
    </w:p>
    <w:p w:rsidR="00EA10AF" w:rsidRPr="004F571B" w:rsidRDefault="00EA10AF" w:rsidP="00791937">
      <w:pPr>
        <w:autoSpaceDE w:val="0"/>
        <w:autoSpaceDN w:val="0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Координиране и анализиране на дейността на държавните предприятия по Закона за горите, свързана с дългосрочното договаряне на добива и продажбата на дървесина;</w:t>
      </w:r>
    </w:p>
    <w:p w:rsidR="00EA10AF" w:rsidRPr="004F571B" w:rsidRDefault="00EA10AF" w:rsidP="00791937">
      <w:pPr>
        <w:autoSpaceDE w:val="0"/>
        <w:autoSpaceDN w:val="0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lastRenderedPageBreak/>
        <w:t>Събиране, обобщаване и анализиране на информация, получена от държавните предприятия, свързана с цялостната им дейност, вкл. за осъществяваните от тях дейности по залесяване, ползване на дървесина, защита и опазване на горските територии;</w:t>
      </w:r>
    </w:p>
    <w:p w:rsidR="00EA10AF" w:rsidRPr="004F571B" w:rsidRDefault="00EA10AF" w:rsidP="00791937">
      <w:pPr>
        <w:autoSpaceDE w:val="0"/>
        <w:autoSpaceDN w:val="0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Извършване на анализ на годишните финансови отчети и на годишните доклади за дейността на държавните предприятия по Закона за горите;</w:t>
      </w:r>
    </w:p>
    <w:p w:rsidR="001478FF" w:rsidRPr="004F571B" w:rsidRDefault="00EA10AF" w:rsidP="00791937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Координиране изготвянето на годишните финансови планове на държавните предприятия по Закона за горите и анализиране на отчетеното им изпълнение;</w:t>
      </w:r>
    </w:p>
    <w:p w:rsidR="00EA10AF" w:rsidRPr="004F571B" w:rsidRDefault="00EA10AF" w:rsidP="00EA10AF">
      <w:pPr>
        <w:ind w:firstLine="709"/>
        <w:jc w:val="both"/>
        <w:rPr>
          <w:strike/>
          <w:noProof/>
          <w:sz w:val="20"/>
          <w:szCs w:val="20"/>
          <w:lang w:val="bg-BG"/>
        </w:rPr>
      </w:pPr>
    </w:p>
    <w:p w:rsidR="0046017E" w:rsidRPr="004F571B" w:rsidRDefault="00EA10AF" w:rsidP="0015149D">
      <w:pPr>
        <w:spacing w:line="276" w:lineRule="auto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i/>
          <w:noProof/>
          <w:sz w:val="20"/>
          <w:szCs w:val="20"/>
          <w:lang w:val="bg-BG"/>
        </w:rPr>
        <w:t>Разработване на политиката:</w:t>
      </w:r>
      <w:r w:rsidR="0015149D" w:rsidRPr="004F571B">
        <w:rPr>
          <w:noProof/>
          <w:sz w:val="20"/>
          <w:szCs w:val="20"/>
          <w:lang w:val="bg-BG"/>
        </w:rPr>
        <w:t>Национална горска стратегия и стратегически план за развитие на горския сектор</w:t>
      </w:r>
      <w:r w:rsidR="0046017E" w:rsidRPr="004F571B">
        <w:rPr>
          <w:noProof/>
          <w:sz w:val="20"/>
          <w:szCs w:val="20"/>
        </w:rPr>
        <w:t xml:space="preserve">; </w:t>
      </w:r>
      <w:r w:rsidR="0015149D" w:rsidRPr="004F571B">
        <w:rPr>
          <w:noProof/>
          <w:sz w:val="20"/>
          <w:szCs w:val="20"/>
          <w:lang w:val="bg-BG"/>
        </w:rPr>
        <w:t>Разработване на нормативни актове;</w:t>
      </w:r>
      <w:r w:rsidR="0046017E" w:rsidRPr="004F571B">
        <w:rPr>
          <w:noProof/>
          <w:sz w:val="20"/>
          <w:szCs w:val="20"/>
        </w:rPr>
        <w:t xml:space="preserve"> </w:t>
      </w:r>
      <w:r w:rsidR="0015149D" w:rsidRPr="004F571B">
        <w:rPr>
          <w:noProof/>
          <w:sz w:val="20"/>
          <w:szCs w:val="20"/>
          <w:lang w:val="bg-BG"/>
        </w:rPr>
        <w:t>Участие в реализирането на международни проекти и програми;Обслужване и консултиране на недържавни собственици за управление и стопанисване на горите им.</w:t>
      </w:r>
    </w:p>
    <w:p w:rsidR="00EA10AF" w:rsidRPr="004F571B" w:rsidRDefault="00EA10AF" w:rsidP="0015149D">
      <w:pPr>
        <w:spacing w:line="276" w:lineRule="auto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i/>
          <w:noProof/>
          <w:sz w:val="20"/>
          <w:szCs w:val="20"/>
          <w:lang w:val="bg-BG"/>
        </w:rPr>
        <w:t xml:space="preserve">Контрол върху възпроизводството, ползването и опазването на горите и дивеча: </w:t>
      </w:r>
      <w:r w:rsidRPr="004F571B">
        <w:rPr>
          <w:noProof/>
          <w:sz w:val="20"/>
          <w:szCs w:val="20"/>
          <w:lang w:val="bg-BG"/>
        </w:rPr>
        <w:t>Извършване на проверки върху всички дейности в горите и държавните предприятия.</w:t>
      </w:r>
    </w:p>
    <w:p w:rsidR="00EA10AF" w:rsidRPr="004F571B" w:rsidRDefault="00EA10AF" w:rsidP="0015149D">
      <w:pPr>
        <w:spacing w:line="276" w:lineRule="auto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i/>
          <w:noProof/>
          <w:sz w:val="20"/>
          <w:szCs w:val="20"/>
          <w:lang w:val="bg-BG"/>
        </w:rPr>
        <w:t>Регистрационен режим:</w:t>
      </w:r>
      <w:r w:rsidRPr="004F571B">
        <w:rPr>
          <w:noProof/>
          <w:sz w:val="20"/>
          <w:szCs w:val="20"/>
          <w:lang w:val="bg-BG"/>
        </w:rPr>
        <w:t>Регистриране на физически и юридически лица за и</w:t>
      </w:r>
      <w:r w:rsidR="0015149D" w:rsidRPr="004F571B">
        <w:rPr>
          <w:noProof/>
          <w:sz w:val="20"/>
          <w:szCs w:val="20"/>
          <w:lang w:val="bg-BG"/>
        </w:rPr>
        <w:t>звършване на дейности в горите;</w:t>
      </w:r>
      <w:r w:rsidR="0046017E" w:rsidRPr="004F571B">
        <w:rPr>
          <w:noProof/>
          <w:sz w:val="20"/>
          <w:szCs w:val="20"/>
        </w:rPr>
        <w:t xml:space="preserve"> </w:t>
      </w:r>
      <w:r w:rsidRPr="004F571B">
        <w:rPr>
          <w:noProof/>
          <w:sz w:val="20"/>
          <w:szCs w:val="20"/>
          <w:lang w:val="bg-BG"/>
        </w:rPr>
        <w:t>Регистрация на доставчици на</w:t>
      </w:r>
      <w:r w:rsidR="0046017E" w:rsidRPr="004F571B">
        <w:rPr>
          <w:noProof/>
          <w:sz w:val="20"/>
          <w:szCs w:val="20"/>
          <w:lang w:val="bg-BG"/>
        </w:rPr>
        <w:t xml:space="preserve"> горски репродуктивни материали.</w:t>
      </w:r>
    </w:p>
    <w:p w:rsidR="00EA10AF" w:rsidRPr="004F571B" w:rsidRDefault="00EA10AF" w:rsidP="00376BB3">
      <w:pPr>
        <w:spacing w:line="276" w:lineRule="auto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i/>
          <w:noProof/>
          <w:sz w:val="20"/>
          <w:szCs w:val="20"/>
          <w:lang w:val="bg-BG"/>
        </w:rPr>
        <w:t>Повишаване на обществена</w:t>
      </w:r>
      <w:r w:rsidR="00001D74" w:rsidRPr="004F571B">
        <w:rPr>
          <w:i/>
          <w:noProof/>
          <w:sz w:val="20"/>
          <w:szCs w:val="20"/>
          <w:lang w:val="bg-BG"/>
        </w:rPr>
        <w:t>та информираност и съзнание по</w:t>
      </w:r>
      <w:r w:rsidRPr="004F571B">
        <w:rPr>
          <w:i/>
          <w:noProof/>
          <w:sz w:val="20"/>
          <w:szCs w:val="20"/>
          <w:lang w:val="bg-BG"/>
        </w:rPr>
        <w:t xml:space="preserve"> въпросите на горите и дивеча: </w:t>
      </w:r>
      <w:r w:rsidRPr="004F571B">
        <w:rPr>
          <w:noProof/>
          <w:sz w:val="20"/>
          <w:szCs w:val="20"/>
          <w:lang w:val="bg-BG"/>
        </w:rPr>
        <w:t>Организиране на информационни кампании, свързани с устой</w:t>
      </w:r>
      <w:r w:rsidR="0015149D" w:rsidRPr="004F571B">
        <w:rPr>
          <w:noProof/>
          <w:sz w:val="20"/>
          <w:szCs w:val="20"/>
          <w:lang w:val="bg-BG"/>
        </w:rPr>
        <w:t xml:space="preserve">чивото стопанисване на горите; </w:t>
      </w:r>
      <w:r w:rsidRPr="004F571B">
        <w:rPr>
          <w:noProof/>
          <w:sz w:val="20"/>
          <w:szCs w:val="20"/>
          <w:lang w:val="bg-BG"/>
        </w:rPr>
        <w:t>Изграждане на съвременни информационни системи и комуникационна структура;</w:t>
      </w:r>
      <w:r w:rsidR="0046017E" w:rsidRPr="004F571B">
        <w:rPr>
          <w:noProof/>
          <w:sz w:val="20"/>
          <w:szCs w:val="20"/>
        </w:rPr>
        <w:t xml:space="preserve"> </w:t>
      </w:r>
      <w:r w:rsidRPr="004F571B">
        <w:rPr>
          <w:noProof/>
          <w:sz w:val="20"/>
          <w:szCs w:val="20"/>
          <w:lang w:val="bg-BG"/>
        </w:rPr>
        <w:t>Развитие на система за осигуряване достъп на обществото д</w:t>
      </w:r>
      <w:r w:rsidR="00376BB3" w:rsidRPr="004F571B">
        <w:rPr>
          <w:noProof/>
          <w:sz w:val="20"/>
          <w:szCs w:val="20"/>
          <w:lang w:val="bg-BG"/>
        </w:rPr>
        <w:t xml:space="preserve">о актуална информация в горския </w:t>
      </w:r>
      <w:r w:rsidRPr="004F571B">
        <w:rPr>
          <w:noProof/>
          <w:sz w:val="20"/>
          <w:szCs w:val="20"/>
          <w:lang w:val="bg-BG"/>
        </w:rPr>
        <w:t>сектор.</w:t>
      </w:r>
    </w:p>
    <w:p w:rsidR="00EA10AF" w:rsidRPr="004F571B" w:rsidRDefault="00EA10AF" w:rsidP="00376BB3">
      <w:pPr>
        <w:spacing w:line="276" w:lineRule="auto"/>
        <w:ind w:firstLine="567"/>
        <w:jc w:val="both"/>
        <w:rPr>
          <w:i/>
          <w:noProof/>
          <w:sz w:val="20"/>
          <w:szCs w:val="20"/>
          <w:lang w:val="bg-BG"/>
        </w:rPr>
      </w:pPr>
      <w:r w:rsidRPr="004F571B">
        <w:rPr>
          <w:i/>
          <w:noProof/>
          <w:sz w:val="20"/>
          <w:szCs w:val="20"/>
          <w:lang w:val="bg-BG"/>
        </w:rPr>
        <w:t xml:space="preserve">Опазване и контрол по дивечовите и рибни ресурси: </w:t>
      </w:r>
      <w:r w:rsidRPr="004F571B">
        <w:rPr>
          <w:noProof/>
          <w:sz w:val="20"/>
          <w:szCs w:val="20"/>
          <w:lang w:val="bg-BG"/>
        </w:rPr>
        <w:t>Опазване на горите от пожари;</w:t>
      </w:r>
      <w:r w:rsidR="0046017E" w:rsidRPr="004F571B">
        <w:rPr>
          <w:noProof/>
          <w:sz w:val="20"/>
          <w:szCs w:val="20"/>
        </w:rPr>
        <w:t xml:space="preserve"> </w:t>
      </w:r>
      <w:r w:rsidRPr="004F571B">
        <w:rPr>
          <w:noProof/>
          <w:sz w:val="20"/>
          <w:szCs w:val="20"/>
          <w:lang w:val="bg-BG"/>
        </w:rPr>
        <w:t>Контрол по дейностите, свързани с ползването на горските, дивечовите и рибни ресурси и с преработката и търговията с дървесина</w:t>
      </w:r>
      <w:r w:rsidR="00376BB3" w:rsidRPr="004F571B">
        <w:rPr>
          <w:noProof/>
          <w:sz w:val="20"/>
          <w:szCs w:val="20"/>
          <w:lang w:val="bg-BG"/>
        </w:rPr>
        <w:t>.</w:t>
      </w:r>
    </w:p>
    <w:p w:rsidR="00EA10AF" w:rsidRPr="004F571B" w:rsidRDefault="00EA10AF" w:rsidP="00376BB3">
      <w:pPr>
        <w:spacing w:line="276" w:lineRule="auto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i/>
          <w:noProof/>
          <w:sz w:val="20"/>
          <w:szCs w:val="20"/>
          <w:lang w:val="bg-BG"/>
        </w:rPr>
        <w:t>Контрол по производството и търговията на</w:t>
      </w:r>
      <w:r w:rsidR="00376BB3" w:rsidRPr="004F571B">
        <w:rPr>
          <w:i/>
          <w:noProof/>
          <w:sz w:val="20"/>
          <w:szCs w:val="20"/>
          <w:lang w:val="bg-BG"/>
        </w:rPr>
        <w:t xml:space="preserve"> горски репродуктивни материали</w:t>
      </w:r>
      <w:r w:rsidR="00376BB3" w:rsidRPr="004F571B">
        <w:rPr>
          <w:i/>
          <w:noProof/>
          <w:sz w:val="20"/>
          <w:szCs w:val="20"/>
        </w:rPr>
        <w:t>:</w:t>
      </w:r>
      <w:r w:rsidRPr="004F571B">
        <w:rPr>
          <w:noProof/>
          <w:sz w:val="20"/>
          <w:szCs w:val="20"/>
          <w:lang w:val="bg-BG"/>
        </w:rPr>
        <w:t>Издаване на сертификати за идентификация на ГРМ;</w:t>
      </w:r>
      <w:r w:rsidR="0046017E" w:rsidRPr="004F571B">
        <w:rPr>
          <w:noProof/>
          <w:sz w:val="20"/>
          <w:szCs w:val="20"/>
        </w:rPr>
        <w:t xml:space="preserve"> </w:t>
      </w:r>
      <w:r w:rsidRPr="004F571B">
        <w:rPr>
          <w:noProof/>
          <w:sz w:val="20"/>
          <w:szCs w:val="20"/>
          <w:lang w:val="bg-BG"/>
        </w:rPr>
        <w:t>Извършване на проверки на производители и доставчици на ГРМ;</w:t>
      </w:r>
      <w:r w:rsidR="0046017E" w:rsidRPr="004F571B">
        <w:rPr>
          <w:noProof/>
          <w:sz w:val="20"/>
          <w:szCs w:val="20"/>
        </w:rPr>
        <w:t xml:space="preserve"> </w:t>
      </w:r>
      <w:r w:rsidRPr="004F571B">
        <w:rPr>
          <w:noProof/>
          <w:sz w:val="20"/>
          <w:szCs w:val="20"/>
          <w:lang w:val="bg-BG"/>
        </w:rPr>
        <w:t>Окачествени партиди семена.</w:t>
      </w:r>
    </w:p>
    <w:p w:rsidR="00EA10AF" w:rsidRPr="004F571B" w:rsidRDefault="00EA10AF" w:rsidP="00376BB3">
      <w:pPr>
        <w:spacing w:line="276" w:lineRule="auto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i/>
          <w:noProof/>
          <w:sz w:val="20"/>
          <w:szCs w:val="20"/>
          <w:lang w:val="bg-BG"/>
        </w:rPr>
        <w:t xml:space="preserve">Лесозащита: </w:t>
      </w:r>
      <w:r w:rsidRPr="004F571B">
        <w:rPr>
          <w:noProof/>
          <w:sz w:val="20"/>
          <w:szCs w:val="20"/>
          <w:lang w:val="bg-BG"/>
        </w:rPr>
        <w:t>Извършване на лабораторни анализи; Изготвяне на прогнози за нападения от вредители, развитие на болести и други повреди в горите и горските разсадници; Извършване на контролни проверки на годишното обследване на горските територии; Отчитане на ефекта от проведена борба срещу болести и вредители; Провеждане на обучения на служителите по горите, отговарящи за лесозащита, както и консултации на собственици на гори.</w:t>
      </w:r>
    </w:p>
    <w:p w:rsidR="00EA10AF" w:rsidRPr="004F571B" w:rsidRDefault="00EA10AF" w:rsidP="00376BB3">
      <w:pPr>
        <w:spacing w:line="276" w:lineRule="auto"/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i/>
          <w:noProof/>
          <w:sz w:val="20"/>
          <w:szCs w:val="20"/>
          <w:lang w:val="bg-BG"/>
        </w:rPr>
        <w:t xml:space="preserve">Защитени територии: </w:t>
      </w:r>
      <w:r w:rsidRPr="004F571B">
        <w:rPr>
          <w:noProof/>
          <w:sz w:val="20"/>
          <w:szCs w:val="20"/>
          <w:lang w:val="bg-BG"/>
        </w:rPr>
        <w:t>Изграждане на специализирана инфраструктура в защитените територии; Опазване, възстановяване и мониторинг на биологичното разнообразие в защитените територии и защитените зони; Екологично образование; Поддържащи дейности на видове значими за флората и фауната; Разработване на проектни предложения за опазване на биологичното разнообразие; Подпомагане на обществени инициативи; Поддържане на местообитанията на ценни животински и растителни видове.</w:t>
      </w:r>
    </w:p>
    <w:p w:rsidR="00EA10AF" w:rsidRPr="004F571B" w:rsidRDefault="00EA10AF" w:rsidP="00EA10AF">
      <w:pPr>
        <w:spacing w:line="276" w:lineRule="auto"/>
        <w:ind w:firstLine="709"/>
        <w:jc w:val="both"/>
        <w:rPr>
          <w:noProof/>
          <w:sz w:val="20"/>
          <w:szCs w:val="20"/>
          <w:lang w:val="bg-BG"/>
        </w:rPr>
      </w:pPr>
      <w:r w:rsidRPr="004F571B">
        <w:rPr>
          <w:i/>
          <w:noProof/>
          <w:sz w:val="20"/>
          <w:szCs w:val="20"/>
          <w:lang w:val="bg-BG"/>
        </w:rPr>
        <w:t xml:space="preserve">Списание „Гора”: </w:t>
      </w:r>
      <w:r w:rsidRPr="004F571B">
        <w:rPr>
          <w:noProof/>
          <w:sz w:val="20"/>
          <w:szCs w:val="20"/>
          <w:lang w:val="bg-BG"/>
        </w:rPr>
        <w:t>Периодичен и непериодичен горски печат; Годишен отчет за дейността на ИАГ; Информационно-справочна база.</w:t>
      </w:r>
    </w:p>
    <w:p w:rsidR="00F54A16" w:rsidRPr="004F571B" w:rsidRDefault="00F54A16" w:rsidP="00EA10AF">
      <w:pPr>
        <w:spacing w:before="120" w:after="120"/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Организационни структури, участващи в програмата</w:t>
      </w:r>
    </w:p>
    <w:p w:rsidR="00DD6118" w:rsidRPr="004F571B" w:rsidRDefault="00B87904" w:rsidP="00DD6118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Дирекция „Търговски дружества и държавни предприятия“</w:t>
      </w:r>
      <w:r w:rsidR="00F54A16" w:rsidRPr="004F571B">
        <w:rPr>
          <w:noProof/>
          <w:sz w:val="20"/>
          <w:szCs w:val="20"/>
          <w:lang w:val="bg-BG"/>
        </w:rPr>
        <w:t xml:space="preserve"> </w:t>
      </w:r>
      <w:r w:rsidR="004237D3" w:rsidRPr="004F571B">
        <w:rPr>
          <w:noProof/>
          <w:sz w:val="20"/>
          <w:szCs w:val="20"/>
          <w:lang w:val="bg-BG"/>
        </w:rPr>
        <w:t>и ИАГ.</w:t>
      </w:r>
    </w:p>
    <w:p w:rsidR="00B87904" w:rsidRPr="004F571B" w:rsidRDefault="00B87904" w:rsidP="002E5E70">
      <w:pPr>
        <w:ind w:firstLine="567"/>
        <w:jc w:val="both"/>
        <w:rPr>
          <w:noProof/>
          <w:sz w:val="20"/>
          <w:szCs w:val="20"/>
          <w:lang w:val="bg-BG"/>
        </w:rPr>
      </w:pPr>
    </w:p>
    <w:p w:rsidR="00F54A16" w:rsidRPr="004F571B" w:rsidRDefault="00F54A16" w:rsidP="00DC11A1">
      <w:pPr>
        <w:spacing w:before="120" w:after="120"/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Отговорност за изпълнението на програмата</w:t>
      </w:r>
    </w:p>
    <w:p w:rsidR="0020740A" w:rsidRDefault="0020740A" w:rsidP="001E6C58">
      <w:pPr>
        <w:tabs>
          <w:tab w:val="left" w:pos="7088"/>
          <w:tab w:val="left" w:pos="8364"/>
        </w:tabs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Изпълнението на програмата се ръководи от ресорен заместник-министър. Отговорност за изпълнение на програмата носят ръководителите на структурите, участващи в нея.</w:t>
      </w:r>
    </w:p>
    <w:p w:rsidR="00D7545D" w:rsidRPr="004F571B" w:rsidRDefault="00D7545D" w:rsidP="001E6C58">
      <w:pPr>
        <w:tabs>
          <w:tab w:val="left" w:pos="7088"/>
          <w:tab w:val="left" w:pos="8364"/>
        </w:tabs>
        <w:ind w:firstLine="540"/>
        <w:jc w:val="both"/>
        <w:rPr>
          <w:noProof/>
          <w:sz w:val="20"/>
          <w:szCs w:val="20"/>
          <w:lang w:val="bg-BG"/>
        </w:rPr>
      </w:pPr>
    </w:p>
    <w:p w:rsidR="00D779C0" w:rsidRPr="004F571B" w:rsidRDefault="00D779C0" w:rsidP="00D779C0">
      <w:pPr>
        <w:tabs>
          <w:tab w:val="left" w:pos="709"/>
        </w:tabs>
        <w:ind w:firstLine="540"/>
        <w:jc w:val="both"/>
        <w:rPr>
          <w:b/>
          <w:bCs/>
          <w:noProof/>
          <w:sz w:val="20"/>
          <w:szCs w:val="20"/>
          <w:highlight w:val="yellow"/>
        </w:rPr>
      </w:pPr>
    </w:p>
    <w:p w:rsidR="00D779C0" w:rsidRPr="00D7545D" w:rsidRDefault="00D779C0" w:rsidP="00D779C0">
      <w:pPr>
        <w:tabs>
          <w:tab w:val="left" w:pos="709"/>
        </w:tabs>
        <w:ind w:firstLine="540"/>
        <w:jc w:val="both"/>
        <w:rPr>
          <w:b/>
          <w:bCs/>
          <w:i/>
          <w:noProof/>
          <w:sz w:val="20"/>
          <w:szCs w:val="20"/>
        </w:rPr>
      </w:pPr>
      <w:r w:rsidRPr="00D7545D">
        <w:rPr>
          <w:b/>
          <w:bCs/>
          <w:i/>
          <w:noProof/>
          <w:sz w:val="20"/>
          <w:szCs w:val="20"/>
        </w:rPr>
        <w:t xml:space="preserve">Бюджетна прогноза по ведомствени и администрирани разходни параграфи на програмата   (в хил. </w:t>
      </w:r>
      <w:r w:rsidR="00D7545D" w:rsidRPr="00D7545D">
        <w:rPr>
          <w:b/>
          <w:bCs/>
          <w:i/>
          <w:noProof/>
          <w:sz w:val="20"/>
          <w:szCs w:val="20"/>
          <w:lang w:val="bg-BG"/>
        </w:rPr>
        <w:t>евро</w:t>
      </w:r>
      <w:r w:rsidRPr="00D7545D">
        <w:rPr>
          <w:b/>
          <w:bCs/>
          <w:i/>
          <w:noProof/>
          <w:sz w:val="20"/>
          <w:szCs w:val="20"/>
        </w:rPr>
        <w:t>)</w:t>
      </w:r>
    </w:p>
    <w:p w:rsidR="0064770A" w:rsidRPr="004F571B" w:rsidRDefault="0064770A" w:rsidP="0099457E">
      <w:pPr>
        <w:ind w:hanging="180"/>
        <w:rPr>
          <w:noProof/>
          <w:sz w:val="20"/>
          <w:szCs w:val="20"/>
          <w:highlight w:val="yellow"/>
          <w:lang w:val="bg-BG"/>
        </w:rPr>
      </w:pPr>
    </w:p>
    <w:tbl>
      <w:tblPr>
        <w:tblW w:w="10240" w:type="dxa"/>
        <w:jc w:val="center"/>
        <w:tblLook w:val="04A0" w:firstRow="1" w:lastRow="0" w:firstColumn="1" w:lastColumn="0" w:noHBand="0" w:noVBand="1"/>
      </w:tblPr>
      <w:tblGrid>
        <w:gridCol w:w="444"/>
        <w:gridCol w:w="3094"/>
        <w:gridCol w:w="1053"/>
        <w:gridCol w:w="1053"/>
        <w:gridCol w:w="1053"/>
        <w:gridCol w:w="1173"/>
        <w:gridCol w:w="1195"/>
        <w:gridCol w:w="1175"/>
      </w:tblGrid>
      <w:tr w:rsidR="00D73370" w:rsidTr="00D73370">
        <w:trPr>
          <w:trHeight w:val="630"/>
          <w:jc w:val="center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3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2200.03.01 Бюджетна програма „Специализирани дейности в горските територии”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Отчет 2023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Отчет 2024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Закон  2025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Проект 2026 г.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Прогноза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Прогноза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2027 г.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2028 г.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ведомствени разходи: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18 016,6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20 963,6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21 572,5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24 433,4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24 440,4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24 370,8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13 890,1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17 124,5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17 968,8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20 836,5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20 819,5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20 819,5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Издръжка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3 623,9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3 766,4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3 199,8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3 581,8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3 620,9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3 551,3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502,6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72,7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403,9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15,1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Ведомствени разходи по бюджета на ПРБ: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17 501,2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20 741,8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21 207,3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24 295,4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24 295,4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24 295,4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13 812,1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17 029,3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17 854,1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20 800,1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20 800,1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20 800,1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Издръжка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3 502,7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3 675,2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2 995,3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3 495,3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3 495,3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3 495,3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186,4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37,3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357,9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Ведомствени разходи по други бюджети и сметки за средства от ЕС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515,4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221,8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365,2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138,0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145,0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75,4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78,0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95,2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114,7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36,4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19,4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Издръжка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121,2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91,2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204,5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86,5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125,6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56,0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316,2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35,4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46,0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15,1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От тях за: *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46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Програма LIFE18 NAT/BG/001051 Изпълнителна агенция по горите ЦА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177,0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46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"Pelican Way of Life" - Животът на пеликана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29,1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"Wildisland"-Диви острови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83,7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62,6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80,2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46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Програма за LIFE22-NAT-BG-Bearded Vulture LIFE ДПП Сините камъни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75,4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75,4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64,8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75,4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Отчет СЕС - КСФ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372,4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13,1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Отчет СЕС - ДЕС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143,0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208,7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45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Администрирани разходни параграфи по бюджета на ПРБ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**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5,2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5,2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5,2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5,2 </w:t>
            </w:r>
          </w:p>
        </w:tc>
      </w:tr>
      <w:tr w:rsidR="00D73370" w:rsidTr="00D73370">
        <w:trPr>
          <w:trHeight w:val="46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Разходи за членски внос и участие в нетърговски организации и дейности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5,2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5,2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5,2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5,2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 тях за: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9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Разходи за членски внос  в Организацията за икономическо   сътрудничество и развитие (OECD) (§46-00)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1,7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1,7 </w:t>
            </w:r>
          </w:p>
        </w:tc>
      </w:tr>
      <w:tr w:rsidR="00D73370" w:rsidTr="00D73370">
        <w:trPr>
          <w:trHeight w:val="69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Разходи за членски внос в Международен съвет по лова и опазване на дивеча (§46-00)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3,5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3,5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66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ІІІ.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Администрирани разходни параграфи по други бюджети и сметки за средства от ЕС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**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16,8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29,5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319,0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46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Субсидии на организации с нестопанска цел </w:t>
            </w:r>
            <w:r>
              <w:rPr>
                <w:b/>
                <w:bCs/>
                <w:color w:val="000000"/>
                <w:sz w:val="16"/>
                <w:szCs w:val="16"/>
              </w:rPr>
              <w:t>(45-00)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319,0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46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Предоставени текущи и капиталови трансфери за чужбина </w:t>
            </w:r>
            <w:r>
              <w:rPr>
                <w:b/>
                <w:bCs/>
                <w:color w:val="000000"/>
                <w:sz w:val="16"/>
                <w:szCs w:val="16"/>
              </w:rPr>
              <w:t>(49-00)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16,8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29,5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администрирани разходи (ІІ.+ІІІ.):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18,2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31,2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324,2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5,2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5,2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5,2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разходи по бюджета (І.1+ІІ.):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17 502,6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20 743,5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21 212,5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24 300,6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24 300,6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24 300,6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разходи (І.+ІІ.+ІІІ.):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18 034,8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20 994,8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21 896,7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24 438,6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24 445,6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24 376,0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Численост на щатния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1 277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1 277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1 277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1 277</w:t>
            </w:r>
          </w:p>
        </w:tc>
      </w:tr>
    </w:tbl>
    <w:p w:rsidR="0064770A" w:rsidRPr="004F571B" w:rsidRDefault="0064770A" w:rsidP="0099457E">
      <w:pPr>
        <w:ind w:hanging="180"/>
        <w:rPr>
          <w:noProof/>
          <w:sz w:val="20"/>
          <w:szCs w:val="20"/>
          <w:lang w:val="bg-BG"/>
        </w:rPr>
      </w:pPr>
    </w:p>
    <w:p w:rsidR="000F2E4D" w:rsidRDefault="000F2E4D" w:rsidP="0099457E">
      <w:pPr>
        <w:ind w:hanging="180"/>
        <w:rPr>
          <w:noProof/>
          <w:sz w:val="20"/>
          <w:szCs w:val="20"/>
          <w:lang w:val="bg-BG"/>
        </w:rPr>
      </w:pPr>
    </w:p>
    <w:p w:rsidR="00D5452C" w:rsidRPr="004F571B" w:rsidRDefault="00D5452C" w:rsidP="0099457E">
      <w:pPr>
        <w:ind w:hanging="180"/>
        <w:rPr>
          <w:noProof/>
          <w:sz w:val="20"/>
          <w:szCs w:val="20"/>
          <w:lang w:val="bg-BG"/>
        </w:rPr>
      </w:pPr>
    </w:p>
    <w:p w:rsidR="00730310" w:rsidRPr="004F571B" w:rsidRDefault="007632DD" w:rsidP="00CD00E2">
      <w:pPr>
        <w:pStyle w:val="Heading1"/>
        <w:numPr>
          <w:ilvl w:val="1"/>
          <w:numId w:val="6"/>
        </w:numPr>
        <w:tabs>
          <w:tab w:val="left" w:pos="567"/>
        </w:tabs>
        <w:ind w:left="0" w:firstLine="0"/>
        <w:rPr>
          <w:noProof/>
          <w:sz w:val="20"/>
          <w:lang w:val="bg-BG"/>
        </w:rPr>
      </w:pPr>
      <w:bookmarkStart w:id="28" w:name="_Toc212813971"/>
      <w:r w:rsidRPr="004F571B">
        <w:rPr>
          <w:noProof/>
          <w:sz w:val="20"/>
          <w:lang w:val="bg-BG"/>
        </w:rPr>
        <w:t xml:space="preserve">2200.03.02 - </w:t>
      </w:r>
      <w:r w:rsidR="00730310" w:rsidRPr="004F571B">
        <w:rPr>
          <w:noProof/>
          <w:sz w:val="20"/>
          <w:lang w:val="bg-BG"/>
        </w:rPr>
        <w:t>БЮД</w:t>
      </w:r>
      <w:r w:rsidRPr="004F571B">
        <w:rPr>
          <w:noProof/>
          <w:sz w:val="20"/>
          <w:lang w:val="bg-BG"/>
        </w:rPr>
        <w:t xml:space="preserve">ЖЕТНА ПРОГРАМА </w:t>
      </w:r>
      <w:r w:rsidR="00730310" w:rsidRPr="004F571B">
        <w:rPr>
          <w:noProof/>
          <w:sz w:val="20"/>
          <w:lang w:val="bg-BG"/>
        </w:rPr>
        <w:t>"ПЛАНИРАНЕ, ОПАЗВАНЕ ОТ ПОСЕГАТЕЛСТВА, ПОЖАРИ И ЛЕСОЗАЩИТА"</w:t>
      </w:r>
      <w:bookmarkEnd w:id="28"/>
    </w:p>
    <w:p w:rsidR="0099457E" w:rsidRDefault="0099457E" w:rsidP="0099457E">
      <w:pPr>
        <w:rPr>
          <w:noProof/>
          <w:sz w:val="20"/>
          <w:szCs w:val="20"/>
          <w:lang w:val="bg-BG"/>
        </w:rPr>
      </w:pPr>
    </w:p>
    <w:p w:rsidR="00D73370" w:rsidRPr="004F571B" w:rsidRDefault="00D73370" w:rsidP="0099457E">
      <w:pPr>
        <w:rPr>
          <w:noProof/>
          <w:sz w:val="20"/>
          <w:szCs w:val="20"/>
          <w:lang w:val="bg-BG"/>
        </w:rPr>
      </w:pPr>
    </w:p>
    <w:p w:rsidR="00FF2ABE" w:rsidRPr="004F571B" w:rsidRDefault="00FF2ABE" w:rsidP="00DC11A1">
      <w:pPr>
        <w:spacing w:before="120" w:after="120"/>
        <w:ind w:firstLine="567"/>
        <w:jc w:val="both"/>
        <w:rPr>
          <w:b/>
          <w:i/>
          <w:noProof/>
          <w:sz w:val="20"/>
          <w:szCs w:val="20"/>
          <w:u w:val="single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Цели на </w:t>
      </w:r>
      <w:r w:rsidR="00072180" w:rsidRPr="004F571B">
        <w:rPr>
          <w:b/>
          <w:i/>
          <w:noProof/>
          <w:sz w:val="20"/>
          <w:szCs w:val="20"/>
          <w:u w:val="single"/>
          <w:lang w:val="bg-BG"/>
        </w:rPr>
        <w:t xml:space="preserve">бюджетната </w:t>
      </w:r>
      <w:r w:rsidRPr="004F571B">
        <w:rPr>
          <w:b/>
          <w:i/>
          <w:noProof/>
          <w:sz w:val="20"/>
          <w:szCs w:val="20"/>
          <w:u w:val="single"/>
          <w:lang w:val="bg-BG"/>
        </w:rPr>
        <w:t>програма</w:t>
      </w:r>
    </w:p>
    <w:p w:rsidR="00B5150C" w:rsidRPr="004F571B" w:rsidRDefault="00B5150C" w:rsidP="00B5150C">
      <w:pPr>
        <w:ind w:firstLine="540"/>
        <w:jc w:val="both"/>
        <w:textAlignment w:val="center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Основна цел на бюджетната програма е „Укрепване на ролята на горите за осигуряване на икономически растеж на страната, чрез подобряване планирането на регионално и местно ниво на дейностите в горските територии и подобряване устойчивостта и здравословното състояние на горите“.</w:t>
      </w:r>
    </w:p>
    <w:p w:rsidR="00B5150C" w:rsidRPr="004F571B" w:rsidRDefault="00B5150C" w:rsidP="00B5150C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Инвентаризацията на горските територии, изработването на горскостопанските карти, ловностопански планове и плановете за дейностите по опазване на горските територии от пожари по Закона за горите се явява основен приоритет на бюджетната програма.</w:t>
      </w:r>
    </w:p>
    <w:p w:rsidR="003F6214" w:rsidRPr="004F571B" w:rsidRDefault="00B5150C" w:rsidP="00B5150C">
      <w:pPr>
        <w:ind w:firstLine="540"/>
        <w:jc w:val="both"/>
        <w:textAlignment w:val="center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 xml:space="preserve">Гарантирането на териториалното социално-икономическо развитие и участието на всички основни заинтересовани страни е пряко свързано с регионалното развитие на горския сектор и опазването на горските територии от пожари. </w:t>
      </w:r>
    </w:p>
    <w:p w:rsidR="00B5150C" w:rsidRPr="004F571B" w:rsidRDefault="00B5150C" w:rsidP="00B5150C">
      <w:pPr>
        <w:ind w:firstLine="540"/>
        <w:jc w:val="both"/>
        <w:textAlignment w:val="center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Изпълнението на тези цели и приоритети е обвързано със следните функции:</w:t>
      </w:r>
    </w:p>
    <w:p w:rsidR="00B5150C" w:rsidRPr="004F571B" w:rsidRDefault="00B5150C" w:rsidP="00C12E73">
      <w:pPr>
        <w:ind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Инвентаризация в горските територии. </w:t>
      </w:r>
    </w:p>
    <w:p w:rsidR="00B5150C" w:rsidRPr="004F571B" w:rsidRDefault="00B5150C" w:rsidP="00B5150C">
      <w:pPr>
        <w:ind w:firstLine="540"/>
        <w:jc w:val="both"/>
        <w:textAlignment w:val="center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Областно планиране за развитие на горските територии.</w:t>
      </w:r>
    </w:p>
    <w:p w:rsidR="00B5150C" w:rsidRPr="004F571B" w:rsidRDefault="00B5150C" w:rsidP="00B5150C">
      <w:pPr>
        <w:ind w:firstLine="540"/>
        <w:jc w:val="both"/>
        <w:textAlignment w:val="center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Ловностопанско планиране.</w:t>
      </w:r>
    </w:p>
    <w:p w:rsidR="00B5150C" w:rsidRPr="004F571B" w:rsidRDefault="00B5150C" w:rsidP="00B5150C">
      <w:pPr>
        <w:ind w:firstLine="540"/>
        <w:jc w:val="both"/>
        <w:textAlignment w:val="center"/>
        <w:rPr>
          <w:noProof/>
          <w:sz w:val="20"/>
          <w:szCs w:val="20"/>
        </w:rPr>
      </w:pPr>
      <w:r w:rsidRPr="004F571B">
        <w:rPr>
          <w:noProof/>
          <w:sz w:val="20"/>
          <w:szCs w:val="20"/>
          <w:lang w:val="bg-BG"/>
        </w:rPr>
        <w:t>Изготвяне на Планове за дейностите по опазване на горските територии от пожари</w:t>
      </w:r>
      <w:r w:rsidR="00EC0938" w:rsidRPr="004F571B">
        <w:rPr>
          <w:noProof/>
          <w:sz w:val="20"/>
          <w:szCs w:val="20"/>
        </w:rPr>
        <w:t>.</w:t>
      </w:r>
    </w:p>
    <w:p w:rsidR="00EC0938" w:rsidRPr="004F571B" w:rsidRDefault="00EC0938" w:rsidP="00E568B8">
      <w:pPr>
        <w:spacing w:before="120" w:after="120"/>
        <w:jc w:val="both"/>
        <w:rPr>
          <w:b/>
          <w:i/>
          <w:noProof/>
          <w:sz w:val="20"/>
          <w:szCs w:val="20"/>
          <w:u w:val="single"/>
        </w:rPr>
      </w:pPr>
    </w:p>
    <w:p w:rsidR="00E568B8" w:rsidRPr="004F571B" w:rsidRDefault="005F003D" w:rsidP="00DC11A1">
      <w:pPr>
        <w:spacing w:before="120" w:after="120"/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Целеви стойности по показателите за изпълнение</w:t>
      </w:r>
    </w:p>
    <w:p w:rsidR="003742AE" w:rsidRPr="004F571B" w:rsidRDefault="003742AE" w:rsidP="00DC11A1">
      <w:pPr>
        <w:spacing w:before="120" w:after="120"/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tbl>
      <w:tblPr>
        <w:tblW w:w="8660" w:type="dxa"/>
        <w:jc w:val="center"/>
        <w:tblLook w:val="04A0" w:firstRow="1" w:lastRow="0" w:firstColumn="1" w:lastColumn="0" w:noHBand="0" w:noVBand="1"/>
      </w:tblPr>
      <w:tblGrid>
        <w:gridCol w:w="407"/>
        <w:gridCol w:w="3353"/>
        <w:gridCol w:w="1440"/>
        <w:gridCol w:w="1120"/>
        <w:gridCol w:w="1200"/>
        <w:gridCol w:w="1140"/>
      </w:tblGrid>
      <w:tr w:rsidR="00EC04AE" w:rsidRPr="004F571B" w:rsidTr="00EC04AE">
        <w:trPr>
          <w:trHeight w:val="255"/>
          <w:jc w:val="center"/>
        </w:trPr>
        <w:tc>
          <w:tcPr>
            <w:tcW w:w="3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EC04AE" w:rsidRPr="004F571B" w:rsidRDefault="00EC04A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ПОКАЗАТЕЛИТЕ ЗА ИЗПЪЛНЕНИЕ</w:t>
            </w:r>
          </w:p>
        </w:tc>
        <w:tc>
          <w:tcPr>
            <w:tcW w:w="49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EC04AE" w:rsidRPr="004F571B" w:rsidRDefault="00EC04A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Целева стойност</w:t>
            </w:r>
          </w:p>
        </w:tc>
      </w:tr>
      <w:tr w:rsidR="00EC04AE" w:rsidRPr="004F571B" w:rsidTr="00EC04AE">
        <w:trPr>
          <w:trHeight w:val="1095"/>
          <w:jc w:val="center"/>
        </w:trPr>
        <w:tc>
          <w:tcPr>
            <w:tcW w:w="3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EC04AE" w:rsidRPr="004F571B" w:rsidRDefault="00EC04A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Бюджетна програма - 2200.03.02 - "Планиране, опазване от посегателства, пожари и лесозащита"</w:t>
            </w:r>
          </w:p>
        </w:tc>
        <w:tc>
          <w:tcPr>
            <w:tcW w:w="49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AE" w:rsidRPr="004F571B" w:rsidRDefault="00EC04A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EC04AE" w:rsidRPr="004F571B" w:rsidTr="00EC04AE">
        <w:trPr>
          <w:trHeight w:val="255"/>
          <w:jc w:val="center"/>
        </w:trPr>
        <w:tc>
          <w:tcPr>
            <w:tcW w:w="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EC04AE" w:rsidRPr="004F571B" w:rsidRDefault="00EC04AE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35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C04AE" w:rsidRPr="004F571B" w:rsidRDefault="00EC04AE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Показатели за изпълнение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C04AE" w:rsidRPr="004F571B" w:rsidRDefault="00EC04A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Мерна единица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C04AE" w:rsidRPr="004F571B" w:rsidRDefault="00EC04A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Проект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C04AE" w:rsidRPr="004F571B" w:rsidRDefault="00EC04A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 xml:space="preserve">Прогноза 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C04AE" w:rsidRPr="004F571B" w:rsidRDefault="00EC04A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 xml:space="preserve">Прогноза  </w:t>
            </w:r>
          </w:p>
        </w:tc>
      </w:tr>
      <w:tr w:rsidR="00EC04AE" w:rsidRPr="004F571B" w:rsidTr="00EC04AE">
        <w:trPr>
          <w:trHeight w:val="255"/>
          <w:jc w:val="center"/>
        </w:trPr>
        <w:tc>
          <w:tcPr>
            <w:tcW w:w="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AE" w:rsidRPr="004F571B" w:rsidRDefault="00EC04A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AE" w:rsidRPr="004F571B" w:rsidRDefault="00EC04A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AE" w:rsidRPr="004F571B" w:rsidRDefault="00EC04A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C04AE" w:rsidRPr="004F571B" w:rsidRDefault="00EC04A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2026 г.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C04AE" w:rsidRPr="004F571B" w:rsidRDefault="00EC04A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2027 г.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C04AE" w:rsidRPr="004F571B" w:rsidRDefault="00EC04A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2028 г.</w:t>
            </w:r>
          </w:p>
        </w:tc>
      </w:tr>
      <w:tr w:rsidR="00EC04AE" w:rsidRPr="004F571B" w:rsidTr="00EC04AE">
        <w:trPr>
          <w:trHeight w:val="750"/>
          <w:jc w:val="center"/>
        </w:trPr>
        <w:tc>
          <w:tcPr>
            <w:tcW w:w="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4AE" w:rsidRPr="004F571B" w:rsidRDefault="00EC04AE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4AE" w:rsidRPr="004F571B" w:rsidRDefault="00EC04AE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Изготвени областни планове за развитие на горските територии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4AE" w:rsidRPr="004F571B" w:rsidRDefault="00EC04AE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4AE" w:rsidRPr="004F571B" w:rsidRDefault="00EC04AE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4AE" w:rsidRPr="004F571B" w:rsidRDefault="00EC04AE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4AE" w:rsidRPr="004F571B" w:rsidRDefault="00EC04AE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0</w:t>
            </w:r>
          </w:p>
        </w:tc>
      </w:tr>
      <w:tr w:rsidR="00EC04AE" w:rsidRPr="004F571B" w:rsidTr="00EC04AE">
        <w:trPr>
          <w:trHeight w:val="1470"/>
          <w:jc w:val="center"/>
        </w:trPr>
        <w:tc>
          <w:tcPr>
            <w:tcW w:w="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4AE" w:rsidRPr="004F571B" w:rsidRDefault="00EC04AE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4AE" w:rsidRPr="004F571B" w:rsidRDefault="00EC04AE">
            <w:pPr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Инвентаризирани горски територии и изработване на изготвени планове за ловностопански дейности и дейности по опазване на горските територии от пожари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4AE" w:rsidRPr="004F571B" w:rsidRDefault="00EC04AE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хха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4AE" w:rsidRPr="004F571B" w:rsidRDefault="00EC04AE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4AE" w:rsidRPr="004F571B" w:rsidRDefault="00EC04AE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4AE" w:rsidRPr="004F571B" w:rsidRDefault="00EC04AE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380</w:t>
            </w:r>
          </w:p>
        </w:tc>
      </w:tr>
    </w:tbl>
    <w:p w:rsidR="00072180" w:rsidRPr="004F571B" w:rsidRDefault="00072180" w:rsidP="00DC11A1">
      <w:pPr>
        <w:spacing w:before="120" w:after="120"/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</w:p>
    <w:p w:rsidR="00E568B8" w:rsidRPr="004F571B" w:rsidRDefault="00E568B8" w:rsidP="00DC11A1">
      <w:pPr>
        <w:spacing w:before="120" w:after="120"/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Външни фактори, които могат да окажат въздействие върху постигането на целите на програмата </w:t>
      </w:r>
    </w:p>
    <w:p w:rsidR="00E568B8" w:rsidRPr="004F571B" w:rsidRDefault="00E568B8" w:rsidP="00E568B8">
      <w:pPr>
        <w:ind w:firstLine="540"/>
        <w:jc w:val="both"/>
        <w:textAlignment w:val="center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Климатични фактори, кадрова и финансова обезпеченост на дейностите в горите.</w:t>
      </w:r>
    </w:p>
    <w:p w:rsidR="00DC7869" w:rsidRPr="004F571B" w:rsidRDefault="00DC7869" w:rsidP="00DC11A1">
      <w:pPr>
        <w:spacing w:before="120" w:after="120"/>
        <w:ind w:firstLine="567"/>
        <w:jc w:val="both"/>
        <w:rPr>
          <w:b/>
          <w:i/>
          <w:noProof/>
          <w:sz w:val="20"/>
          <w:szCs w:val="20"/>
          <w:u w:val="single"/>
        </w:rPr>
      </w:pPr>
    </w:p>
    <w:p w:rsidR="00E568B8" w:rsidRPr="004F571B" w:rsidRDefault="00E568B8" w:rsidP="00DC11A1">
      <w:pPr>
        <w:spacing w:before="120" w:after="120"/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Предоставяни по програмата продукти/услуги </w:t>
      </w:r>
    </w:p>
    <w:p w:rsidR="00E568B8" w:rsidRPr="004F571B" w:rsidRDefault="00E568B8" w:rsidP="00794C5D">
      <w:pPr>
        <w:ind w:firstLine="567"/>
        <w:jc w:val="both"/>
        <w:rPr>
          <w:b/>
          <w:i/>
          <w:noProof/>
          <w:sz w:val="20"/>
          <w:szCs w:val="20"/>
          <w:lang w:val="bg-BG" w:eastAsia="bg-BG"/>
        </w:rPr>
      </w:pPr>
      <w:r w:rsidRPr="004F571B">
        <w:rPr>
          <w:i/>
          <w:noProof/>
          <w:sz w:val="20"/>
          <w:szCs w:val="20"/>
          <w:lang w:val="bg-BG" w:eastAsia="bg-BG"/>
        </w:rPr>
        <w:t>Изработване на областни планове за развитие на горските територии</w:t>
      </w:r>
    </w:p>
    <w:p w:rsidR="00E568B8" w:rsidRPr="004F571B" w:rsidRDefault="00E568B8" w:rsidP="00E568B8">
      <w:pPr>
        <w:ind w:firstLine="540"/>
        <w:jc w:val="both"/>
        <w:textAlignment w:val="center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Инвентаризация на горски територии</w:t>
      </w:r>
      <w:r w:rsidR="00EB66E2" w:rsidRPr="004F571B">
        <w:rPr>
          <w:noProof/>
          <w:sz w:val="20"/>
          <w:szCs w:val="20"/>
          <w:lang w:val="bg-BG"/>
        </w:rPr>
        <w:t>;</w:t>
      </w:r>
    </w:p>
    <w:p w:rsidR="00E568B8" w:rsidRPr="004F571B" w:rsidRDefault="00E568B8" w:rsidP="00E568B8">
      <w:pPr>
        <w:ind w:firstLine="540"/>
        <w:jc w:val="both"/>
        <w:textAlignment w:val="center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Областни планове за развитие на горски територии;</w:t>
      </w:r>
    </w:p>
    <w:p w:rsidR="00E568B8" w:rsidRPr="004F571B" w:rsidRDefault="00EB66E2" w:rsidP="00E568B8">
      <w:pPr>
        <w:ind w:firstLine="540"/>
        <w:jc w:val="both"/>
        <w:textAlignment w:val="center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Ловностопански планове;</w:t>
      </w:r>
    </w:p>
    <w:p w:rsidR="00E568B8" w:rsidRPr="004F571B" w:rsidRDefault="00E568B8" w:rsidP="00E568B8">
      <w:pPr>
        <w:ind w:firstLine="540"/>
        <w:jc w:val="both"/>
        <w:textAlignment w:val="center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Проектиране на мерките и мероприятията за защита на горските територии от пожари</w:t>
      </w:r>
      <w:r w:rsidR="00EB66E2" w:rsidRPr="004F571B">
        <w:rPr>
          <w:noProof/>
          <w:sz w:val="20"/>
          <w:szCs w:val="20"/>
          <w:lang w:val="bg-BG"/>
        </w:rPr>
        <w:t>.</w:t>
      </w:r>
    </w:p>
    <w:p w:rsidR="00E568B8" w:rsidRPr="004F571B" w:rsidRDefault="00E568B8" w:rsidP="00E568B8">
      <w:pPr>
        <w:jc w:val="both"/>
        <w:rPr>
          <w:noProof/>
          <w:sz w:val="20"/>
          <w:szCs w:val="20"/>
          <w:lang w:val="bg-BG" w:eastAsia="bg-BG"/>
        </w:rPr>
      </w:pPr>
    </w:p>
    <w:p w:rsidR="00E568B8" w:rsidRPr="004F571B" w:rsidRDefault="00E568B8" w:rsidP="002E355C">
      <w:pPr>
        <w:ind w:firstLine="567"/>
        <w:jc w:val="both"/>
        <w:rPr>
          <w:b/>
          <w:i/>
          <w:noProof/>
          <w:sz w:val="20"/>
          <w:szCs w:val="20"/>
          <w:lang w:val="bg-BG"/>
        </w:rPr>
      </w:pPr>
      <w:r w:rsidRPr="004F571B">
        <w:rPr>
          <w:i/>
          <w:noProof/>
          <w:sz w:val="20"/>
          <w:szCs w:val="20"/>
          <w:lang w:val="bg-BG"/>
        </w:rPr>
        <w:t>Опазване на горите, дивечовите и рибни ресурси</w:t>
      </w:r>
    </w:p>
    <w:p w:rsidR="00E568B8" w:rsidRPr="004F571B" w:rsidRDefault="00E568B8" w:rsidP="00AA0402">
      <w:pPr>
        <w:tabs>
          <w:tab w:val="left" w:pos="567"/>
        </w:tabs>
        <w:ind w:firstLine="540"/>
        <w:jc w:val="both"/>
        <w:textAlignment w:val="center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Недопускане на незаконни ползвания на горските, дивечовите и рибни ресурси и разкриване на извършителите на нарушения.</w:t>
      </w:r>
    </w:p>
    <w:p w:rsidR="00E568B8" w:rsidRPr="004F571B" w:rsidRDefault="00E568B8" w:rsidP="00AA0402">
      <w:pPr>
        <w:tabs>
          <w:tab w:val="left" w:pos="567"/>
        </w:tabs>
        <w:ind w:firstLine="540"/>
        <w:jc w:val="both"/>
        <w:textAlignment w:val="center"/>
        <w:rPr>
          <w:b/>
          <w:i/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Изграждане на системи за наблюдения и автоматично откриване на пожари в горските територии.</w:t>
      </w:r>
    </w:p>
    <w:p w:rsidR="00E568B8" w:rsidRPr="004F571B" w:rsidRDefault="00E568B8" w:rsidP="00DC11A1">
      <w:pPr>
        <w:spacing w:before="120" w:after="120"/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lastRenderedPageBreak/>
        <w:t>Организационни структури, участващи в програмата</w:t>
      </w:r>
    </w:p>
    <w:p w:rsidR="00E568B8" w:rsidRPr="004F571B" w:rsidRDefault="00E568B8" w:rsidP="00AA0402">
      <w:pPr>
        <w:tabs>
          <w:tab w:val="left" w:pos="567"/>
        </w:tabs>
        <w:ind w:firstLine="540"/>
        <w:jc w:val="both"/>
        <w:textAlignment w:val="center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ab/>
        <w:t>Изпълнителна агенция по горите и Регионалните дирекции по горите</w:t>
      </w:r>
    </w:p>
    <w:p w:rsidR="00E568B8" w:rsidRPr="004F571B" w:rsidRDefault="00E568B8" w:rsidP="00FF2ABE">
      <w:pPr>
        <w:spacing w:before="120" w:after="120"/>
        <w:ind w:firstLine="284"/>
        <w:jc w:val="both"/>
        <w:rPr>
          <w:b/>
          <w:noProof/>
          <w:sz w:val="20"/>
          <w:szCs w:val="20"/>
          <w:lang w:val="bg-BG"/>
        </w:rPr>
      </w:pPr>
    </w:p>
    <w:p w:rsidR="00460A29" w:rsidRPr="004F571B" w:rsidRDefault="00460A29" w:rsidP="00DC11A1">
      <w:pPr>
        <w:spacing w:before="120" w:after="120"/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Отговорност за изпълнението на програмата </w:t>
      </w:r>
    </w:p>
    <w:p w:rsidR="00460A29" w:rsidRPr="004F571B" w:rsidRDefault="00460A29" w:rsidP="00460A29">
      <w:pPr>
        <w:tabs>
          <w:tab w:val="left" w:pos="567"/>
        </w:tabs>
        <w:ind w:firstLine="540"/>
        <w:jc w:val="both"/>
        <w:textAlignment w:val="center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Изпълнението на програмата се ръководи от изпълнителния директор. Отговорност за изпълнение на програмата носят ръководителите на структурите, участващи в нея.</w:t>
      </w:r>
    </w:p>
    <w:p w:rsidR="00D779C0" w:rsidRPr="004F571B" w:rsidRDefault="00D779C0" w:rsidP="00D779C0">
      <w:pPr>
        <w:tabs>
          <w:tab w:val="left" w:pos="709"/>
        </w:tabs>
        <w:ind w:firstLine="540"/>
        <w:jc w:val="both"/>
        <w:rPr>
          <w:b/>
          <w:bCs/>
          <w:noProof/>
          <w:sz w:val="20"/>
          <w:szCs w:val="20"/>
          <w:highlight w:val="cyan"/>
        </w:rPr>
      </w:pPr>
    </w:p>
    <w:p w:rsidR="00D73370" w:rsidRDefault="00D73370" w:rsidP="00D779C0">
      <w:pPr>
        <w:tabs>
          <w:tab w:val="left" w:pos="709"/>
        </w:tabs>
        <w:ind w:firstLine="540"/>
        <w:jc w:val="both"/>
        <w:rPr>
          <w:b/>
          <w:bCs/>
          <w:i/>
          <w:noProof/>
          <w:sz w:val="20"/>
          <w:szCs w:val="20"/>
          <w:lang w:val="bg-BG"/>
        </w:rPr>
      </w:pPr>
    </w:p>
    <w:p w:rsidR="00D779C0" w:rsidRPr="00D5452C" w:rsidRDefault="00D779C0" w:rsidP="00D779C0">
      <w:pPr>
        <w:tabs>
          <w:tab w:val="left" w:pos="709"/>
        </w:tabs>
        <w:ind w:firstLine="540"/>
        <w:jc w:val="both"/>
        <w:rPr>
          <w:b/>
          <w:bCs/>
          <w:i/>
          <w:noProof/>
          <w:sz w:val="20"/>
          <w:szCs w:val="20"/>
          <w:lang w:val="bg-BG"/>
        </w:rPr>
      </w:pPr>
      <w:r w:rsidRPr="00D5452C">
        <w:rPr>
          <w:b/>
          <w:bCs/>
          <w:i/>
          <w:noProof/>
          <w:sz w:val="20"/>
          <w:szCs w:val="20"/>
        </w:rPr>
        <w:t xml:space="preserve">Бюджетна прогноза по ведомствени и администрирани разходни параграфи на програмата   (в хил. </w:t>
      </w:r>
      <w:r w:rsidR="00D5452C" w:rsidRPr="00D5452C">
        <w:rPr>
          <w:b/>
          <w:bCs/>
          <w:i/>
          <w:noProof/>
          <w:sz w:val="20"/>
          <w:szCs w:val="20"/>
          <w:lang w:val="bg-BG"/>
        </w:rPr>
        <w:t>евро</w:t>
      </w:r>
      <w:r w:rsidRPr="00D5452C">
        <w:rPr>
          <w:b/>
          <w:bCs/>
          <w:i/>
          <w:noProof/>
          <w:sz w:val="20"/>
          <w:szCs w:val="20"/>
        </w:rPr>
        <w:t>)</w:t>
      </w:r>
    </w:p>
    <w:p w:rsidR="000C705F" w:rsidRPr="004F571B" w:rsidRDefault="000C705F" w:rsidP="00D779C0">
      <w:pPr>
        <w:tabs>
          <w:tab w:val="left" w:pos="709"/>
        </w:tabs>
        <w:ind w:firstLine="540"/>
        <w:jc w:val="both"/>
        <w:rPr>
          <w:b/>
          <w:bCs/>
          <w:noProof/>
          <w:sz w:val="20"/>
          <w:szCs w:val="20"/>
          <w:lang w:val="bg-BG"/>
        </w:rPr>
      </w:pPr>
    </w:p>
    <w:p w:rsidR="00D53D4A" w:rsidRPr="004F571B" w:rsidRDefault="00D53D4A" w:rsidP="00D779C0">
      <w:pPr>
        <w:tabs>
          <w:tab w:val="left" w:pos="709"/>
        </w:tabs>
        <w:ind w:firstLine="540"/>
        <w:jc w:val="both"/>
        <w:rPr>
          <w:b/>
          <w:bCs/>
          <w:noProof/>
          <w:sz w:val="20"/>
          <w:szCs w:val="20"/>
          <w:lang w:val="bg-BG"/>
        </w:rPr>
      </w:pPr>
    </w:p>
    <w:tbl>
      <w:tblPr>
        <w:tblW w:w="10240" w:type="dxa"/>
        <w:jc w:val="center"/>
        <w:tblLook w:val="04A0" w:firstRow="1" w:lastRow="0" w:firstColumn="1" w:lastColumn="0" w:noHBand="0" w:noVBand="1"/>
      </w:tblPr>
      <w:tblGrid>
        <w:gridCol w:w="444"/>
        <w:gridCol w:w="3094"/>
        <w:gridCol w:w="1053"/>
        <w:gridCol w:w="1053"/>
        <w:gridCol w:w="1053"/>
        <w:gridCol w:w="1173"/>
        <w:gridCol w:w="1195"/>
        <w:gridCol w:w="1175"/>
      </w:tblGrid>
      <w:tr w:rsidR="00D73370" w:rsidTr="00D73370">
        <w:trPr>
          <w:trHeight w:val="840"/>
          <w:jc w:val="center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3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2200.03.02 Бюджетна програма „Планиране, опазване от посегателства, пожари и лесозащита”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Отчет 2023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Отчет 2024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Закон  2025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Проект 2026 г.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Прогноза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Прогноза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2027 г.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2028 г.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ведомствени разходи: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2 559,7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3 770,7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2 556,5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2 556,5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2 556,5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2 556,5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Издръжка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2 559,7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3 770,7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2 556,5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2 556,5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2 556,5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2 556,5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Ведомствени разходи по бюджета на ПРБ: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2 559,7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3 770,7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2 556,5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2 556,5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2 556,5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2 556,5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Издръжка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2 559,7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3 770,7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2 556,5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2 556,5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2 556,5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2 556,5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Ведомствени разходи по други бюджети и сметки за средства от ЕС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45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Администрирани разходни параграфи по бюджета на ПРБ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**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140,4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46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Субсидии и други текущи трансфери за нефинансови предприятия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140,4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114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ПМС № 63 от 26 април 2018 г. Осигуряване на средства на Югозападното държавно предприятие Благоевград във връзка с гасене на горски пожари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140,4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66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ІІІ.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Администрирани разходни параграфи по други бюджети и сметки за средства от ЕС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**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администрирани разходи (ІІ.+ІІІ.):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140,4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разходи по бюджета (І.1+ІІ.):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2 559,7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3 911,1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2 556,5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2 556,5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2 556,5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2 556,5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разходи (І.+ІІ.+ІІІ.):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2 559,7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3 911,1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2 556,5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2 556,5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2 556,5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2 556,5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</w:tbl>
    <w:p w:rsidR="001F062E" w:rsidRDefault="001F062E" w:rsidP="002A5D03">
      <w:pPr>
        <w:spacing w:before="120" w:after="120"/>
        <w:ind w:firstLine="284"/>
        <w:jc w:val="both"/>
        <w:rPr>
          <w:b/>
          <w:noProof/>
          <w:sz w:val="20"/>
          <w:szCs w:val="20"/>
          <w:lang w:val="bg-BG"/>
        </w:rPr>
      </w:pPr>
    </w:p>
    <w:p w:rsidR="00E82B69" w:rsidRDefault="00E82B69" w:rsidP="002A5D03">
      <w:pPr>
        <w:spacing w:before="120" w:after="120"/>
        <w:ind w:firstLine="284"/>
        <w:jc w:val="both"/>
        <w:rPr>
          <w:b/>
          <w:noProof/>
          <w:sz w:val="20"/>
          <w:szCs w:val="20"/>
          <w:lang w:val="bg-BG"/>
        </w:rPr>
      </w:pPr>
    </w:p>
    <w:p w:rsidR="00E82B69" w:rsidRDefault="00E82B69" w:rsidP="002A5D03">
      <w:pPr>
        <w:spacing w:before="120" w:after="120"/>
        <w:ind w:firstLine="284"/>
        <w:jc w:val="both"/>
        <w:rPr>
          <w:b/>
          <w:noProof/>
          <w:sz w:val="20"/>
          <w:szCs w:val="20"/>
          <w:lang w:val="bg-BG"/>
        </w:rPr>
      </w:pPr>
    </w:p>
    <w:p w:rsidR="00E82B69" w:rsidRDefault="00E82B69" w:rsidP="002A5D03">
      <w:pPr>
        <w:spacing w:before="120" w:after="120"/>
        <w:ind w:firstLine="284"/>
        <w:jc w:val="both"/>
        <w:rPr>
          <w:b/>
          <w:noProof/>
          <w:sz w:val="20"/>
          <w:szCs w:val="20"/>
          <w:lang w:val="bg-BG"/>
        </w:rPr>
      </w:pPr>
    </w:p>
    <w:p w:rsidR="00E82B69" w:rsidRPr="004F571B" w:rsidRDefault="00E82B69" w:rsidP="002A5D03">
      <w:pPr>
        <w:spacing w:before="120" w:after="120"/>
        <w:ind w:firstLine="284"/>
        <w:jc w:val="both"/>
        <w:rPr>
          <w:b/>
          <w:noProof/>
          <w:sz w:val="20"/>
          <w:szCs w:val="20"/>
          <w:lang w:val="bg-BG"/>
        </w:rPr>
      </w:pPr>
    </w:p>
    <w:p w:rsidR="008D01D8" w:rsidRPr="004F571B" w:rsidRDefault="007632DD" w:rsidP="0031534F">
      <w:pPr>
        <w:pStyle w:val="Heading1"/>
        <w:numPr>
          <w:ilvl w:val="1"/>
          <w:numId w:val="6"/>
        </w:numPr>
        <w:tabs>
          <w:tab w:val="left" w:pos="426"/>
        </w:tabs>
        <w:rPr>
          <w:noProof/>
          <w:sz w:val="20"/>
          <w:lang w:val="bg-BG"/>
        </w:rPr>
      </w:pPr>
      <w:bookmarkStart w:id="29" w:name="_Toc212813972"/>
      <w:r w:rsidRPr="004F571B">
        <w:rPr>
          <w:noProof/>
          <w:sz w:val="20"/>
          <w:lang w:val="bg-BG"/>
        </w:rPr>
        <w:lastRenderedPageBreak/>
        <w:t xml:space="preserve">2200.04.00 - </w:t>
      </w:r>
      <w:r w:rsidR="00233DE9" w:rsidRPr="004F571B">
        <w:rPr>
          <w:noProof/>
          <w:sz w:val="20"/>
          <w:lang w:val="bg-BG"/>
        </w:rPr>
        <w:t>БЮДЖЕТНА ПРОГРАМА „АДМИНИСТРАЦИЯ”</w:t>
      </w:r>
      <w:bookmarkEnd w:id="29"/>
    </w:p>
    <w:p w:rsidR="00E66FF5" w:rsidRPr="004F571B" w:rsidRDefault="00E66FF5" w:rsidP="00E66FF5">
      <w:pPr>
        <w:rPr>
          <w:noProof/>
          <w:sz w:val="20"/>
          <w:szCs w:val="20"/>
          <w:lang w:val="bg-BG"/>
        </w:rPr>
      </w:pPr>
    </w:p>
    <w:p w:rsidR="008D01D8" w:rsidRPr="004F571B" w:rsidRDefault="008D01D8" w:rsidP="0031534F">
      <w:pPr>
        <w:spacing w:before="120" w:after="120"/>
        <w:ind w:firstLine="567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 xml:space="preserve">Цели на </w:t>
      </w:r>
      <w:r w:rsidR="0031534F" w:rsidRPr="004F571B">
        <w:rPr>
          <w:b/>
          <w:i/>
          <w:noProof/>
          <w:sz w:val="20"/>
          <w:szCs w:val="20"/>
          <w:u w:val="single"/>
          <w:lang w:val="bg-BG"/>
        </w:rPr>
        <w:t xml:space="preserve">бюджетната </w:t>
      </w:r>
      <w:r w:rsidRPr="004F571B">
        <w:rPr>
          <w:b/>
          <w:i/>
          <w:noProof/>
          <w:sz w:val="20"/>
          <w:szCs w:val="20"/>
          <w:u w:val="single"/>
          <w:lang w:val="bg-BG"/>
        </w:rPr>
        <w:t>програмата</w:t>
      </w:r>
    </w:p>
    <w:p w:rsidR="006E20AC" w:rsidRPr="004F571B" w:rsidRDefault="006E20AC" w:rsidP="008D01D8">
      <w:pPr>
        <w:ind w:firstLine="540"/>
        <w:jc w:val="both"/>
        <w:textAlignment w:val="center"/>
        <w:rPr>
          <w:noProof/>
          <w:sz w:val="20"/>
          <w:szCs w:val="20"/>
          <w:lang w:val="bg-BG"/>
        </w:rPr>
      </w:pPr>
    </w:p>
    <w:p w:rsidR="008D01D8" w:rsidRPr="004F571B" w:rsidRDefault="00CD00E2" w:rsidP="00CD00E2">
      <w:pPr>
        <w:ind w:firstLine="540"/>
        <w:jc w:val="both"/>
        <w:textAlignment w:val="center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Обезпечаване на дейности, които подпомагат изпълнението на всички останали програми, изграждащи структурата на бюджета, както дейността на звената на пряко подчинение на министъра, които: </w:t>
      </w:r>
      <w:r w:rsidR="008D01D8" w:rsidRPr="004F571B">
        <w:rPr>
          <w:noProof/>
          <w:sz w:val="20"/>
          <w:szCs w:val="20"/>
          <w:lang w:val="bg-BG"/>
        </w:rPr>
        <w:t xml:space="preserve"> </w:t>
      </w:r>
    </w:p>
    <w:p w:rsidR="00CD00E2" w:rsidRPr="004F571B" w:rsidRDefault="00CD00E2" w:rsidP="00CD00E2">
      <w:pPr>
        <w:pStyle w:val="ListParagraph"/>
        <w:numPr>
          <w:ilvl w:val="0"/>
          <w:numId w:val="1"/>
        </w:numPr>
        <w:ind w:left="709" w:hanging="169"/>
        <w:jc w:val="both"/>
        <w:textAlignment w:val="center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осигуряват изпълнението на контролните му функции върху дейността на администрацията и на второстепенните разпоредители с бюджети кредити към министъра; </w:t>
      </w:r>
    </w:p>
    <w:p w:rsidR="00CD00E2" w:rsidRPr="004F571B" w:rsidRDefault="00CD00E2" w:rsidP="00CD00E2">
      <w:pPr>
        <w:pStyle w:val="ListParagraph"/>
        <w:numPr>
          <w:ilvl w:val="0"/>
          <w:numId w:val="1"/>
        </w:numPr>
        <w:ind w:left="709" w:hanging="169"/>
        <w:jc w:val="both"/>
        <w:textAlignment w:val="center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осъществяват предварителен контрол за законосъобразност на всички документи и действия, свързани с цялостната дейност на министерството;</w:t>
      </w:r>
    </w:p>
    <w:p w:rsidR="00CD00E2" w:rsidRPr="004F571B" w:rsidRDefault="00CD00E2" w:rsidP="00CD00E2">
      <w:pPr>
        <w:pStyle w:val="ListParagraph"/>
        <w:numPr>
          <w:ilvl w:val="0"/>
          <w:numId w:val="1"/>
        </w:numPr>
        <w:ind w:left="709" w:hanging="169"/>
        <w:jc w:val="both"/>
        <w:textAlignment w:val="center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осъществяват дейността по вътрешен одит на всички структури, програми, дейности и процеси</w:t>
      </w:r>
    </w:p>
    <w:p w:rsidR="00CD00E2" w:rsidRPr="004F571B" w:rsidRDefault="00CD00E2" w:rsidP="00CD00E2">
      <w:pPr>
        <w:jc w:val="both"/>
        <w:textAlignment w:val="center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в министерството, включително на разпоредителите със средства на ЕС и на разпоредителите с бюджетни кредити от по-ниска степен към министъра, в съответствие с </w:t>
      </w:r>
      <w:r w:rsidRPr="004F571B">
        <w:rPr>
          <w:rStyle w:val="newdocreference1"/>
          <w:noProof/>
          <w:color w:val="auto"/>
          <w:sz w:val="20"/>
          <w:szCs w:val="20"/>
          <w:u w:val="none"/>
          <w:lang w:val="bg-BG"/>
        </w:rPr>
        <w:t>чл. 13</w:t>
      </w:r>
      <w:r w:rsidRPr="004F571B">
        <w:rPr>
          <w:rStyle w:val="newdocreference1"/>
          <w:noProof/>
          <w:sz w:val="20"/>
          <w:szCs w:val="20"/>
          <w:u w:val="none"/>
          <w:lang w:val="bg-BG"/>
        </w:rPr>
        <w:t xml:space="preserve"> </w:t>
      </w:r>
      <w:r w:rsidRPr="004F571B">
        <w:rPr>
          <w:noProof/>
          <w:sz w:val="20"/>
          <w:szCs w:val="20"/>
          <w:lang w:val="bg-BG"/>
        </w:rPr>
        <w:t>от Закона за вътрешния одит в публичния сектор чрез оценка на адекватността и ефикасността на системите за вътрешен контрол;</w:t>
      </w:r>
    </w:p>
    <w:p w:rsidR="00CD00E2" w:rsidRPr="004F571B" w:rsidRDefault="00CD00E2" w:rsidP="00CD00E2">
      <w:pPr>
        <w:pStyle w:val="ListParagraph"/>
        <w:numPr>
          <w:ilvl w:val="0"/>
          <w:numId w:val="1"/>
        </w:numPr>
        <w:ind w:left="709" w:hanging="169"/>
        <w:jc w:val="both"/>
        <w:textAlignment w:val="center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подпомагат министъра по осигуряване на готовността за работа в условия на кризи от военен и </w:t>
      </w:r>
    </w:p>
    <w:p w:rsidR="00CD00E2" w:rsidRPr="004F571B" w:rsidRDefault="00CD00E2" w:rsidP="00CD00E2">
      <w:pPr>
        <w:jc w:val="both"/>
        <w:textAlignment w:val="center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невоенен характер и защита на класифицираната информация;</w:t>
      </w:r>
    </w:p>
    <w:p w:rsidR="00CD00E2" w:rsidRPr="004F571B" w:rsidRDefault="00CD00E2" w:rsidP="00CD00E2">
      <w:pPr>
        <w:pStyle w:val="ListParagraph"/>
        <w:numPr>
          <w:ilvl w:val="0"/>
          <w:numId w:val="1"/>
        </w:numPr>
        <w:ind w:left="709" w:hanging="169"/>
        <w:jc w:val="both"/>
        <w:textAlignment w:val="center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подготвят процесите на акредитация и сертификация на Разплащателната агенция; упражнява </w:t>
      </w:r>
    </w:p>
    <w:p w:rsidR="00CD00E2" w:rsidRPr="004F571B" w:rsidRDefault="00CD00E2" w:rsidP="00CD00E2">
      <w:pPr>
        <w:jc w:val="both"/>
        <w:textAlignment w:val="center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контрол и мониторинг на Разплащателната агенция за изпълнение на критериите за акредитация;</w:t>
      </w:r>
    </w:p>
    <w:p w:rsidR="00CD00E2" w:rsidRPr="004F571B" w:rsidRDefault="00CD00E2" w:rsidP="00CD00E2">
      <w:pPr>
        <w:pStyle w:val="ListParagraph"/>
        <w:numPr>
          <w:ilvl w:val="0"/>
          <w:numId w:val="1"/>
        </w:numPr>
        <w:ind w:left="709" w:hanging="169"/>
        <w:jc w:val="both"/>
        <w:textAlignment w:val="center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осъществяват развитието на инфор</w:t>
      </w:r>
      <w:r w:rsidR="00957A79" w:rsidRPr="004F571B">
        <w:rPr>
          <w:noProof/>
          <w:sz w:val="20"/>
          <w:szCs w:val="20"/>
          <w:lang w:val="bg-BG"/>
        </w:rPr>
        <w:t>мационната инфраструктура на МЗХ</w:t>
      </w:r>
      <w:r w:rsidRPr="004F571B">
        <w:rPr>
          <w:noProof/>
          <w:sz w:val="20"/>
          <w:szCs w:val="20"/>
          <w:lang w:val="bg-BG"/>
        </w:rPr>
        <w:t>;</w:t>
      </w:r>
    </w:p>
    <w:p w:rsidR="00CD00E2" w:rsidRPr="004F571B" w:rsidRDefault="00CD00E2" w:rsidP="00CD00E2">
      <w:pPr>
        <w:pStyle w:val="ListParagraph"/>
        <w:numPr>
          <w:ilvl w:val="0"/>
          <w:numId w:val="1"/>
        </w:numPr>
        <w:ind w:left="709" w:hanging="169"/>
        <w:jc w:val="both"/>
        <w:textAlignment w:val="center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осигуряват в правно-нормативно отношение дейността на министерството.</w:t>
      </w:r>
    </w:p>
    <w:p w:rsidR="00CD00E2" w:rsidRPr="004F571B" w:rsidRDefault="00CD00E2" w:rsidP="00CD00E2">
      <w:pPr>
        <w:ind w:firstLine="540"/>
        <w:jc w:val="both"/>
        <w:textAlignment w:val="center"/>
        <w:rPr>
          <w:noProof/>
          <w:sz w:val="20"/>
          <w:szCs w:val="20"/>
          <w:lang w:val="bg-BG"/>
        </w:rPr>
      </w:pPr>
    </w:p>
    <w:p w:rsidR="008D01D8" w:rsidRPr="004F571B" w:rsidRDefault="008D01D8" w:rsidP="008D01D8">
      <w:pPr>
        <w:rPr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Организационни структури, участващи в програмата</w:t>
      </w:r>
    </w:p>
    <w:p w:rsidR="008D01D8" w:rsidRPr="004F571B" w:rsidRDefault="00C76370" w:rsidP="008D01D8">
      <w:pPr>
        <w:ind w:firstLine="540"/>
        <w:jc w:val="both"/>
        <w:textAlignment w:val="center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Обща администрация на </w:t>
      </w:r>
      <w:r w:rsidR="008469C0" w:rsidRPr="004F571B">
        <w:rPr>
          <w:noProof/>
          <w:sz w:val="20"/>
          <w:szCs w:val="20"/>
          <w:lang w:val="bg-BG"/>
        </w:rPr>
        <w:t>МЗ</w:t>
      </w:r>
      <w:r w:rsidR="00CD73B6" w:rsidRPr="004F571B">
        <w:rPr>
          <w:noProof/>
          <w:sz w:val="20"/>
          <w:szCs w:val="20"/>
          <w:lang w:val="bg-BG"/>
        </w:rPr>
        <w:t>Х</w:t>
      </w:r>
      <w:r w:rsidRPr="004F571B">
        <w:rPr>
          <w:noProof/>
          <w:sz w:val="20"/>
          <w:szCs w:val="20"/>
          <w:lang w:val="bg-BG"/>
        </w:rPr>
        <w:t xml:space="preserve"> и ВРБ</w:t>
      </w:r>
      <w:r w:rsidR="008D01D8" w:rsidRPr="004F571B">
        <w:rPr>
          <w:noProof/>
          <w:sz w:val="20"/>
          <w:szCs w:val="20"/>
          <w:lang w:val="bg-BG"/>
        </w:rPr>
        <w:t>, както и звената на пряко подчинение на министъра.</w:t>
      </w:r>
    </w:p>
    <w:p w:rsidR="008D01D8" w:rsidRPr="004F571B" w:rsidRDefault="008D01D8" w:rsidP="008D01D8">
      <w:pPr>
        <w:rPr>
          <w:noProof/>
          <w:sz w:val="20"/>
          <w:szCs w:val="20"/>
          <w:lang w:val="bg-BG"/>
        </w:rPr>
      </w:pPr>
    </w:p>
    <w:p w:rsidR="008D01D8" w:rsidRPr="004F571B" w:rsidRDefault="008D01D8" w:rsidP="00DB6D0F">
      <w:pPr>
        <w:spacing w:before="120" w:after="120"/>
        <w:jc w:val="both"/>
        <w:rPr>
          <w:b/>
          <w:i/>
          <w:noProof/>
          <w:sz w:val="20"/>
          <w:szCs w:val="20"/>
          <w:u w:val="single"/>
          <w:lang w:val="bg-BG"/>
        </w:rPr>
      </w:pPr>
      <w:r w:rsidRPr="004F571B">
        <w:rPr>
          <w:b/>
          <w:i/>
          <w:noProof/>
          <w:sz w:val="20"/>
          <w:szCs w:val="20"/>
          <w:u w:val="single"/>
          <w:lang w:val="bg-BG"/>
        </w:rPr>
        <w:t>Отговорност за изпълнението на програмата</w:t>
      </w:r>
    </w:p>
    <w:p w:rsidR="00D623D7" w:rsidRPr="004F571B" w:rsidRDefault="008D01D8" w:rsidP="005207C5">
      <w:pPr>
        <w:ind w:left="26" w:firstLine="514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За изпълнението на програмата отговарят главния секретар на</w:t>
      </w:r>
      <w:r w:rsidR="00C76370" w:rsidRPr="004F571B">
        <w:rPr>
          <w:noProof/>
          <w:sz w:val="20"/>
          <w:szCs w:val="20"/>
          <w:lang w:val="bg-BG"/>
        </w:rPr>
        <w:t xml:space="preserve"> </w:t>
      </w:r>
      <w:r w:rsidR="008469C0" w:rsidRPr="004F571B">
        <w:rPr>
          <w:noProof/>
          <w:sz w:val="20"/>
          <w:szCs w:val="20"/>
          <w:lang w:val="bg-BG"/>
        </w:rPr>
        <w:t>МЗ</w:t>
      </w:r>
      <w:r w:rsidR="00EB0E87" w:rsidRPr="004F571B">
        <w:rPr>
          <w:noProof/>
          <w:sz w:val="20"/>
          <w:szCs w:val="20"/>
          <w:lang w:val="bg-BG"/>
        </w:rPr>
        <w:t>Х</w:t>
      </w:r>
      <w:r w:rsidR="00C76370" w:rsidRPr="004F571B">
        <w:rPr>
          <w:noProof/>
          <w:sz w:val="20"/>
          <w:szCs w:val="20"/>
          <w:lang w:val="bg-BG"/>
        </w:rPr>
        <w:t>, главните секретари на ВРБ</w:t>
      </w:r>
      <w:r w:rsidRPr="004F571B">
        <w:rPr>
          <w:noProof/>
          <w:sz w:val="20"/>
          <w:szCs w:val="20"/>
          <w:lang w:val="bg-BG"/>
        </w:rPr>
        <w:t xml:space="preserve"> и ръководителите на дирекциите, работещи по нея, както и ръководителите на звената на пряко подчинение на министъра.</w:t>
      </w:r>
    </w:p>
    <w:p w:rsidR="00B32D8B" w:rsidRPr="004F571B" w:rsidRDefault="00B32D8B" w:rsidP="005207C5">
      <w:pPr>
        <w:ind w:left="26" w:firstLine="514"/>
        <w:jc w:val="both"/>
        <w:rPr>
          <w:noProof/>
          <w:sz w:val="20"/>
          <w:szCs w:val="20"/>
          <w:lang w:val="bg-BG"/>
        </w:rPr>
      </w:pPr>
    </w:p>
    <w:p w:rsidR="00761BBF" w:rsidRPr="00D5452C" w:rsidRDefault="00D779C0" w:rsidP="00761BBF">
      <w:pPr>
        <w:tabs>
          <w:tab w:val="left" w:pos="709"/>
        </w:tabs>
        <w:ind w:firstLine="540"/>
        <w:jc w:val="both"/>
        <w:rPr>
          <w:rFonts w:ascii="Calibri" w:hAnsi="Calibri"/>
          <w:b/>
          <w:bCs/>
          <w:i/>
          <w:noProof/>
          <w:color w:val="000000"/>
          <w:sz w:val="20"/>
          <w:szCs w:val="20"/>
        </w:rPr>
      </w:pPr>
      <w:r w:rsidRPr="00D5452C">
        <w:rPr>
          <w:b/>
          <w:bCs/>
          <w:i/>
          <w:noProof/>
          <w:sz w:val="20"/>
          <w:szCs w:val="20"/>
        </w:rPr>
        <w:t xml:space="preserve">Бюджетна прогноза по ведомствени и администрирани разходни параграфи на програмата   (в хил. </w:t>
      </w:r>
      <w:r w:rsidR="00D5452C" w:rsidRPr="00D5452C">
        <w:rPr>
          <w:b/>
          <w:bCs/>
          <w:i/>
          <w:noProof/>
          <w:sz w:val="20"/>
          <w:szCs w:val="20"/>
          <w:lang w:val="bg-BG"/>
        </w:rPr>
        <w:t>евро</w:t>
      </w:r>
      <w:r w:rsidRPr="00D5452C">
        <w:rPr>
          <w:b/>
          <w:bCs/>
          <w:i/>
          <w:noProof/>
          <w:sz w:val="20"/>
          <w:szCs w:val="20"/>
        </w:rPr>
        <w:t>)</w:t>
      </w:r>
      <w:bookmarkStart w:id="30" w:name="_Toc99112198"/>
    </w:p>
    <w:p w:rsidR="00156115" w:rsidRPr="004F571B" w:rsidRDefault="00156115" w:rsidP="00761BBF">
      <w:pPr>
        <w:tabs>
          <w:tab w:val="left" w:pos="709"/>
        </w:tabs>
        <w:ind w:firstLine="540"/>
        <w:jc w:val="both"/>
        <w:rPr>
          <w:rFonts w:ascii="Calibri" w:hAnsi="Calibri"/>
          <w:b/>
          <w:bCs/>
          <w:noProof/>
          <w:color w:val="000000"/>
          <w:sz w:val="20"/>
          <w:szCs w:val="20"/>
          <w:lang w:val="bg-BG"/>
        </w:rPr>
      </w:pPr>
    </w:p>
    <w:tbl>
      <w:tblPr>
        <w:tblW w:w="10240" w:type="dxa"/>
        <w:jc w:val="center"/>
        <w:tblLook w:val="04A0" w:firstRow="1" w:lastRow="0" w:firstColumn="1" w:lastColumn="0" w:noHBand="0" w:noVBand="1"/>
      </w:tblPr>
      <w:tblGrid>
        <w:gridCol w:w="444"/>
        <w:gridCol w:w="3094"/>
        <w:gridCol w:w="1053"/>
        <w:gridCol w:w="1053"/>
        <w:gridCol w:w="1053"/>
        <w:gridCol w:w="1173"/>
        <w:gridCol w:w="1195"/>
        <w:gridCol w:w="1175"/>
      </w:tblGrid>
      <w:tr w:rsidR="00D73370" w:rsidTr="00D73370">
        <w:trPr>
          <w:trHeight w:val="420"/>
          <w:jc w:val="center"/>
        </w:trPr>
        <w:tc>
          <w:tcPr>
            <w:tcW w:w="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31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2200.04.00 Бюджетна програма „Администрация” 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Отчет 2023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Отчет 2024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Закон  2025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Проект 2026 г.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Прогноза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Прогноза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2027 г.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2028 г.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ведомствени разходи: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12 846,6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13 105,7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19 010,0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16 454,8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18 398,9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15 659,4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7 520,6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8 502,1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8 298,6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10 677,2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10 677,2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10 677,2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Издръжка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4 244,1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4 429,6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3 777,0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3 777,0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6 231,1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3 777,0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1 081,9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174,0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6 934,4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2 000,6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1 490,6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1 205,2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Ведомствени разходи по бюджета на ПРБ: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12 238,1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13 047,6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19 010,0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16 454,8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18 398,9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15 659,4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6 951,7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8 488,9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8 298,6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10 677,2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10 677,2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10 677,2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Издръжка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4 204,5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4 384,7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3 777,0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3 777,0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6 231,1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3 777,0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Капиталови разходи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1 081,9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174,0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6 934,4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2 000,6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1 490,6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1 205,2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Ведомствени разходи по други бюджети и сметки за средства от ЕС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608,5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58,1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568,9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13,2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  Издръжка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39,6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44,9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От тях за: *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Отчет СЕС - РА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198,2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58,1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Отчет СЕС - КСФ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410,3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45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Администрирани разходни параграфи по бюджета на ПРБ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**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19,0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17,9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Лихви по външни заеми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 тях за: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69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Държавен инвестиционен заемпо Проект за изграждане пазари на едро в Република България.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19,0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17,9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660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ІІІ.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Администрирани разходни параграфи по други бюджети и сметки за средства от ЕС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**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43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администрирани разходи (ІІ.+ІІІ.):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19,0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17,9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0,0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разходи по бюджета (І.1+ІІ.):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12 257,1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13 065,5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19 010,0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16 454,8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18 398,9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15 659,4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Общо разходи (І.+ІІ.+ІІІ.):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12 865,6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13 123,6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19 010,0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16 454,8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18 398,9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vAlign w:val="center"/>
            <w:hideMark/>
          </w:tcPr>
          <w:p w:rsidR="00D73370" w:rsidRDefault="00D7337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15 659,4 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D73370" w:rsidTr="00D73370">
        <w:trPr>
          <w:trHeight w:val="315"/>
          <w:jc w:val="center"/>
        </w:trPr>
        <w:tc>
          <w:tcPr>
            <w:tcW w:w="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73370" w:rsidRDefault="00D73370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Численост на щатния персонал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3370" w:rsidRDefault="00D7337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303</w:t>
            </w:r>
          </w:p>
        </w:tc>
      </w:tr>
    </w:tbl>
    <w:p w:rsidR="00554E9A" w:rsidRPr="004F571B" w:rsidRDefault="00554E9A">
      <w:pPr>
        <w:rPr>
          <w:rFonts w:ascii="Calibri" w:hAnsi="Calibri"/>
          <w:b/>
          <w:bCs/>
          <w:noProof/>
          <w:color w:val="000000"/>
          <w:sz w:val="20"/>
          <w:szCs w:val="20"/>
          <w:lang w:val="bg-BG"/>
        </w:rPr>
      </w:pPr>
      <w:r w:rsidRPr="004F571B">
        <w:rPr>
          <w:rFonts w:ascii="Calibri" w:hAnsi="Calibri"/>
          <w:b/>
          <w:bCs/>
          <w:noProof/>
          <w:color w:val="000000"/>
          <w:sz w:val="20"/>
          <w:szCs w:val="20"/>
          <w:lang w:val="bg-BG"/>
        </w:rPr>
        <w:br w:type="page"/>
      </w:r>
    </w:p>
    <w:p w:rsidR="009137DF" w:rsidRPr="004F571B" w:rsidRDefault="009137DF" w:rsidP="00761BBF">
      <w:pPr>
        <w:tabs>
          <w:tab w:val="left" w:pos="709"/>
        </w:tabs>
        <w:ind w:firstLine="540"/>
        <w:jc w:val="both"/>
        <w:rPr>
          <w:rFonts w:ascii="Calibri" w:hAnsi="Calibri"/>
          <w:b/>
          <w:bCs/>
          <w:noProof/>
          <w:color w:val="000000"/>
          <w:sz w:val="20"/>
          <w:szCs w:val="20"/>
          <w:lang w:val="bg-BG"/>
        </w:rPr>
      </w:pPr>
    </w:p>
    <w:p w:rsidR="001B27E2" w:rsidRPr="004F571B" w:rsidRDefault="001B27E2" w:rsidP="001B27E2">
      <w:pPr>
        <w:keepNext/>
        <w:tabs>
          <w:tab w:val="left" w:pos="567"/>
        </w:tabs>
        <w:ind w:firstLine="720"/>
        <w:jc w:val="center"/>
        <w:outlineLvl w:val="0"/>
        <w:rPr>
          <w:rFonts w:ascii="Calibri" w:hAnsi="Calibri"/>
          <w:b/>
          <w:bCs/>
          <w:caps/>
          <w:noProof/>
          <w:color w:val="000000"/>
          <w:sz w:val="20"/>
          <w:szCs w:val="20"/>
          <w:lang w:val="bg-BG"/>
        </w:rPr>
      </w:pPr>
      <w:bookmarkStart w:id="31" w:name="_Toc212813973"/>
      <w:bookmarkEnd w:id="30"/>
      <w:r w:rsidRPr="004F571B">
        <w:rPr>
          <w:b/>
          <w:noProof/>
          <w:sz w:val="20"/>
          <w:szCs w:val="20"/>
          <w:lang w:val="bg-BG"/>
        </w:rPr>
        <w:t>КЛЮЧОВИ</w:t>
      </w:r>
      <w:r w:rsidRPr="004F571B">
        <w:rPr>
          <w:b/>
          <w:sz w:val="20"/>
          <w:szCs w:val="20"/>
          <w:lang w:val="bg-BG"/>
        </w:rPr>
        <w:t xml:space="preserve"> ИНДИКАТОРИ ЗА ИЗПЪЛНЕНИЕ НА ПОЛИТИКИТЕ И ЦЕЛЕВИ СТОЙНОСТИ ЗА ПЕРИОДА 202</w:t>
      </w:r>
      <w:r w:rsidR="005C06CB" w:rsidRPr="004F571B">
        <w:rPr>
          <w:b/>
          <w:sz w:val="20"/>
          <w:szCs w:val="20"/>
        </w:rPr>
        <w:t>6</w:t>
      </w:r>
      <w:r w:rsidRPr="004F571B">
        <w:rPr>
          <w:b/>
          <w:sz w:val="20"/>
          <w:szCs w:val="20"/>
          <w:lang w:val="bg-BG"/>
        </w:rPr>
        <w:t>-202</w:t>
      </w:r>
      <w:r w:rsidR="00BA6703">
        <w:rPr>
          <w:b/>
          <w:sz w:val="20"/>
          <w:szCs w:val="20"/>
          <w:lang w:val="bg-BG"/>
        </w:rPr>
        <w:t>8</w:t>
      </w:r>
      <w:r w:rsidRPr="004F571B">
        <w:rPr>
          <w:b/>
          <w:sz w:val="20"/>
          <w:szCs w:val="20"/>
          <w:lang w:val="bg-BG"/>
        </w:rPr>
        <w:t xml:space="preserve"> Г.</w:t>
      </w:r>
      <w:bookmarkEnd w:id="31"/>
    </w:p>
    <w:p w:rsidR="001B27E2" w:rsidRPr="004F571B" w:rsidRDefault="001B27E2" w:rsidP="001B27E2">
      <w:pPr>
        <w:jc w:val="center"/>
        <w:rPr>
          <w:b/>
          <w:sz w:val="20"/>
          <w:szCs w:val="20"/>
          <w:lang w:val="bg-BG"/>
        </w:rPr>
      </w:pPr>
      <w:r w:rsidRPr="004F571B">
        <w:rPr>
          <w:b/>
          <w:sz w:val="20"/>
          <w:szCs w:val="20"/>
          <w:lang w:val="bg-BG" w:eastAsia="bg-BG"/>
        </w:rPr>
        <w:t>НА МИНИСТЕРСТВОТО НА ЗЕМЕДЕЛИЕТО И ХРАНИТЕ</w:t>
      </w:r>
    </w:p>
    <w:p w:rsidR="001B27E2" w:rsidRPr="004F571B" w:rsidRDefault="001B27E2" w:rsidP="001B27E2">
      <w:pPr>
        <w:spacing w:after="200" w:line="276" w:lineRule="auto"/>
        <w:ind w:firstLine="708"/>
        <w:jc w:val="center"/>
        <w:rPr>
          <w:rFonts w:eastAsiaTheme="minorHAnsi"/>
          <w:b/>
          <w:sz w:val="20"/>
          <w:szCs w:val="20"/>
          <w:lang w:val="bg-BG"/>
        </w:rPr>
      </w:pPr>
    </w:p>
    <w:p w:rsidR="00440981" w:rsidRPr="004F571B" w:rsidRDefault="00440981" w:rsidP="001B27E2">
      <w:pPr>
        <w:spacing w:after="200" w:line="276" w:lineRule="auto"/>
        <w:ind w:firstLine="708"/>
        <w:jc w:val="center"/>
        <w:rPr>
          <w:rFonts w:eastAsiaTheme="minorHAnsi"/>
          <w:b/>
          <w:sz w:val="20"/>
          <w:szCs w:val="20"/>
          <w:lang w:val="bg-BG"/>
        </w:rPr>
      </w:pPr>
    </w:p>
    <w:p w:rsidR="001B27E2" w:rsidRPr="004F571B" w:rsidRDefault="001B27E2" w:rsidP="001B27E2">
      <w:pPr>
        <w:spacing w:before="120" w:after="120" w:line="276" w:lineRule="auto"/>
        <w:jc w:val="both"/>
        <w:rPr>
          <w:rFonts w:eastAsiaTheme="minorHAnsi"/>
          <w:b/>
          <w:i/>
          <w:sz w:val="20"/>
          <w:szCs w:val="20"/>
          <w:lang w:val="bg-BG"/>
        </w:rPr>
      </w:pPr>
      <w:r w:rsidRPr="004F571B">
        <w:rPr>
          <w:rFonts w:eastAsiaTheme="minorHAnsi"/>
          <w:b/>
          <w:i/>
          <w:sz w:val="20"/>
          <w:szCs w:val="20"/>
          <w:lang w:val="bg-BG"/>
        </w:rPr>
        <w:t>Област на политика: ПОЛИТИКА В ОБЛАСТТА НА ЗЕМЕДЕЛИЕТО И СЕЛСКИТЕ РАЙОНИ</w:t>
      </w:r>
    </w:p>
    <w:p w:rsidR="001B27E2" w:rsidRPr="004F571B" w:rsidRDefault="001B27E2" w:rsidP="001B27E2">
      <w:pPr>
        <w:numPr>
          <w:ilvl w:val="0"/>
          <w:numId w:val="11"/>
        </w:numPr>
        <w:spacing w:before="120" w:after="120" w:line="276" w:lineRule="auto"/>
        <w:contextualSpacing/>
        <w:jc w:val="both"/>
        <w:rPr>
          <w:rFonts w:eastAsiaTheme="minorHAnsi"/>
          <w:b/>
          <w:i/>
          <w:sz w:val="20"/>
          <w:szCs w:val="20"/>
          <w:lang w:val="bg-BG"/>
        </w:rPr>
      </w:pPr>
      <w:r w:rsidRPr="004F571B">
        <w:rPr>
          <w:rFonts w:eastAsiaTheme="minorHAnsi"/>
          <w:b/>
          <w:i/>
          <w:sz w:val="20"/>
          <w:szCs w:val="20"/>
          <w:lang w:val="bg-BG"/>
        </w:rPr>
        <w:t>Кратко описание на обхвата на областта на политиката, за която ПРБ отговаря</w:t>
      </w:r>
    </w:p>
    <w:p w:rsidR="005C06CB" w:rsidRPr="004F571B" w:rsidRDefault="005C06CB" w:rsidP="005C06CB">
      <w:pPr>
        <w:spacing w:before="120" w:after="120" w:line="276" w:lineRule="auto"/>
        <w:ind w:firstLine="567"/>
        <w:contextualSpacing/>
        <w:jc w:val="both"/>
        <w:rPr>
          <w:rFonts w:eastAsiaTheme="minorHAnsi"/>
          <w:sz w:val="20"/>
          <w:szCs w:val="20"/>
          <w:lang w:val="bg-BG"/>
        </w:rPr>
      </w:pPr>
      <w:r w:rsidRPr="004F571B">
        <w:rPr>
          <w:rFonts w:eastAsiaTheme="minorHAnsi"/>
          <w:sz w:val="20"/>
          <w:szCs w:val="20"/>
          <w:lang w:val="bg-BG"/>
        </w:rPr>
        <w:t>Политиката в областта на земеделието и селските райони е насочена към развитие на балансирано, конкурентоспособно, устойчиво и адаптирано към климатичните промени селско стопанство, ефективно използване и управление на природните ресурси, осигуряване на стабилни и справедливи доходи на заетите в отрасъла, запазване на жизнеността и предотвратяване на обезлюдяването на селските райони, гарантиране на безопасност на храните и високо ниво на защита на човешкото здраве.</w:t>
      </w:r>
    </w:p>
    <w:p w:rsidR="005C06CB" w:rsidRPr="004F571B" w:rsidRDefault="005C06CB" w:rsidP="005C06CB">
      <w:pPr>
        <w:spacing w:before="120" w:after="120" w:line="276" w:lineRule="auto"/>
        <w:ind w:firstLine="567"/>
        <w:contextualSpacing/>
        <w:jc w:val="both"/>
        <w:rPr>
          <w:rFonts w:eastAsiaTheme="minorHAnsi"/>
          <w:sz w:val="20"/>
          <w:szCs w:val="20"/>
          <w:lang w:val="bg-BG"/>
        </w:rPr>
      </w:pPr>
      <w:r w:rsidRPr="004F571B">
        <w:rPr>
          <w:rFonts w:eastAsiaTheme="minorHAnsi"/>
          <w:sz w:val="20"/>
          <w:szCs w:val="20"/>
          <w:lang w:val="bg-BG"/>
        </w:rPr>
        <w:t xml:space="preserve">Стратегическите и оперативните цели по тази бюджетна политика са в съответствие със целите и приоритетите за аграрния отрасъл, заложени в основните национални стратегически документи. </w:t>
      </w:r>
    </w:p>
    <w:p w:rsidR="001B27E2" w:rsidRPr="004F571B" w:rsidRDefault="005C06CB" w:rsidP="005C06CB">
      <w:pPr>
        <w:spacing w:before="120" w:after="120" w:line="276" w:lineRule="auto"/>
        <w:ind w:firstLine="567"/>
        <w:contextualSpacing/>
        <w:jc w:val="both"/>
        <w:rPr>
          <w:rFonts w:eastAsiaTheme="minorHAnsi"/>
          <w:color w:val="000000" w:themeColor="text1"/>
          <w:sz w:val="20"/>
          <w:szCs w:val="20"/>
          <w:lang w:val="bg-BG"/>
        </w:rPr>
      </w:pPr>
      <w:r w:rsidRPr="004F571B">
        <w:rPr>
          <w:rFonts w:eastAsiaTheme="minorHAnsi"/>
          <w:sz w:val="20"/>
          <w:szCs w:val="20"/>
          <w:lang w:val="bg-BG"/>
        </w:rPr>
        <w:t>Прилагат се и мерки на политиката, произтичащи от разпоредби на закондателството, регулиращо обществените отношения в аграрния отрасъл</w:t>
      </w:r>
    </w:p>
    <w:p w:rsidR="001B27E2" w:rsidRPr="004F571B" w:rsidRDefault="001B27E2" w:rsidP="001B27E2">
      <w:pPr>
        <w:spacing w:before="120" w:after="120" w:line="276" w:lineRule="auto"/>
        <w:ind w:firstLine="720"/>
        <w:contextualSpacing/>
        <w:jc w:val="both"/>
        <w:rPr>
          <w:rFonts w:eastAsiaTheme="minorHAnsi"/>
          <w:sz w:val="20"/>
          <w:szCs w:val="20"/>
        </w:rPr>
      </w:pPr>
    </w:p>
    <w:p w:rsidR="001B27E2" w:rsidRPr="004F571B" w:rsidRDefault="001B27E2" w:rsidP="001B27E2">
      <w:pPr>
        <w:numPr>
          <w:ilvl w:val="0"/>
          <w:numId w:val="11"/>
        </w:numPr>
        <w:spacing w:before="120" w:after="120" w:line="276" w:lineRule="auto"/>
        <w:contextualSpacing/>
        <w:jc w:val="both"/>
        <w:rPr>
          <w:rFonts w:eastAsiaTheme="minorHAnsi"/>
          <w:b/>
          <w:i/>
          <w:sz w:val="20"/>
          <w:szCs w:val="20"/>
          <w:lang w:val="bg-BG"/>
        </w:rPr>
      </w:pPr>
      <w:r w:rsidRPr="004F571B">
        <w:rPr>
          <w:rFonts w:eastAsiaTheme="minorHAnsi"/>
          <w:b/>
          <w:i/>
          <w:sz w:val="20"/>
          <w:szCs w:val="20"/>
          <w:lang w:val="bg-BG"/>
        </w:rPr>
        <w:t>Отговорност за разпределението на публичните разходи за политиката</w:t>
      </w:r>
    </w:p>
    <w:p w:rsidR="001B27E2" w:rsidRPr="004F571B" w:rsidRDefault="001B27E2" w:rsidP="001B27E2">
      <w:pPr>
        <w:numPr>
          <w:ilvl w:val="1"/>
          <w:numId w:val="11"/>
        </w:numPr>
        <w:spacing w:before="120" w:after="120" w:line="276" w:lineRule="auto"/>
        <w:contextualSpacing/>
        <w:jc w:val="both"/>
        <w:rPr>
          <w:rFonts w:eastAsiaTheme="minorHAnsi"/>
          <w:i/>
          <w:sz w:val="20"/>
          <w:szCs w:val="20"/>
          <w:lang w:val="bg-BG"/>
        </w:rPr>
      </w:pPr>
      <w:r w:rsidRPr="004F571B">
        <w:rPr>
          <w:rFonts w:eastAsiaTheme="minorHAnsi"/>
          <w:i/>
          <w:sz w:val="20"/>
          <w:szCs w:val="20"/>
          <w:lang w:val="bg-BG"/>
        </w:rPr>
        <w:t>Консолидирани разходи по политиката, които ПРБ разходва пряко чрез бюджета и отговаря за разпределението/разчитането на разходи по други бюджети и ССЕС;</w:t>
      </w:r>
    </w:p>
    <w:p w:rsidR="001B27E2" w:rsidRPr="004F571B" w:rsidRDefault="001B27E2" w:rsidP="001B27E2">
      <w:pPr>
        <w:numPr>
          <w:ilvl w:val="1"/>
          <w:numId w:val="11"/>
        </w:numPr>
        <w:spacing w:before="120" w:after="120" w:line="276" w:lineRule="auto"/>
        <w:contextualSpacing/>
        <w:jc w:val="both"/>
        <w:rPr>
          <w:rFonts w:eastAsiaTheme="minorHAnsi"/>
          <w:i/>
          <w:sz w:val="20"/>
          <w:szCs w:val="20"/>
          <w:lang w:val="bg-BG"/>
        </w:rPr>
      </w:pPr>
    </w:p>
    <w:p w:rsidR="001B27E2" w:rsidRPr="004F571B" w:rsidRDefault="001B27E2" w:rsidP="001B27E2">
      <w:pPr>
        <w:spacing w:before="120" w:after="120" w:line="276" w:lineRule="auto"/>
        <w:ind w:firstLine="720"/>
        <w:contextualSpacing/>
        <w:jc w:val="both"/>
        <w:rPr>
          <w:rFonts w:eastAsiaTheme="minorHAnsi"/>
          <w:sz w:val="20"/>
          <w:szCs w:val="20"/>
          <w:lang w:val="bg-BG"/>
        </w:rPr>
      </w:pPr>
      <w:r w:rsidRPr="004F571B">
        <w:rPr>
          <w:rFonts w:eastAsiaTheme="minorHAnsi"/>
          <w:sz w:val="20"/>
          <w:szCs w:val="20"/>
          <w:lang w:val="bg-BG"/>
        </w:rPr>
        <w:t>Отговорността за разпределението на публичните разходи за политиката в областта на земеделието и селските райони е на Министерството на земеделието и храните и се осъществява чрез бюджета на министерството, бюджета на ДФЗ и сметките за средства от Европейския съюз.</w:t>
      </w:r>
    </w:p>
    <w:p w:rsidR="001B27E2" w:rsidRPr="004F571B" w:rsidRDefault="001B27E2" w:rsidP="001B27E2">
      <w:pPr>
        <w:spacing w:before="120" w:after="120" w:line="276" w:lineRule="auto"/>
        <w:ind w:firstLine="720"/>
        <w:contextualSpacing/>
        <w:jc w:val="both"/>
        <w:rPr>
          <w:rFonts w:eastAsiaTheme="minorHAnsi"/>
          <w:sz w:val="20"/>
          <w:szCs w:val="20"/>
          <w:lang w:val="bg-BG"/>
        </w:rPr>
      </w:pPr>
    </w:p>
    <w:p w:rsidR="001B27E2" w:rsidRPr="004F571B" w:rsidRDefault="001B27E2" w:rsidP="001B27E2">
      <w:pPr>
        <w:numPr>
          <w:ilvl w:val="1"/>
          <w:numId w:val="11"/>
        </w:numPr>
        <w:spacing w:before="120" w:after="120" w:line="276" w:lineRule="auto"/>
        <w:contextualSpacing/>
        <w:jc w:val="both"/>
        <w:rPr>
          <w:rFonts w:eastAsiaTheme="minorHAnsi"/>
          <w:i/>
          <w:sz w:val="20"/>
          <w:szCs w:val="20"/>
          <w:lang w:val="bg-BG"/>
        </w:rPr>
      </w:pPr>
      <w:r w:rsidRPr="004F571B">
        <w:rPr>
          <w:rFonts w:eastAsiaTheme="minorHAnsi"/>
          <w:i/>
          <w:sz w:val="20"/>
          <w:szCs w:val="20"/>
          <w:lang w:val="bg-BG"/>
        </w:rPr>
        <w:t>Информация за финансиране на дейности, услуги и други форми на въздействие за сметка на средства, които се планират и разходват по други бюджети и ССЕС в рамките на КФП, но не са от отговорност на ПРБ.</w:t>
      </w:r>
    </w:p>
    <w:p w:rsidR="001B27E2" w:rsidRPr="004F571B" w:rsidRDefault="001B27E2" w:rsidP="001B27E2">
      <w:pPr>
        <w:spacing w:before="120" w:after="120" w:line="276" w:lineRule="auto"/>
        <w:ind w:firstLine="567"/>
        <w:contextualSpacing/>
        <w:jc w:val="both"/>
        <w:rPr>
          <w:rFonts w:eastAsiaTheme="minorHAnsi"/>
          <w:i/>
          <w:sz w:val="20"/>
          <w:szCs w:val="20"/>
          <w:lang w:val="bg-BG"/>
        </w:rPr>
      </w:pPr>
    </w:p>
    <w:p w:rsidR="001B27E2" w:rsidRPr="004F571B" w:rsidRDefault="001B27E2" w:rsidP="001B27E2">
      <w:pPr>
        <w:spacing w:before="120" w:after="120" w:line="276" w:lineRule="auto"/>
        <w:ind w:firstLine="567"/>
        <w:contextualSpacing/>
        <w:jc w:val="both"/>
        <w:rPr>
          <w:rFonts w:eastAsiaTheme="minorHAnsi"/>
          <w:sz w:val="20"/>
          <w:szCs w:val="20"/>
          <w:lang w:val="bg-BG"/>
        </w:rPr>
      </w:pPr>
      <w:r w:rsidRPr="004F571B">
        <w:rPr>
          <w:rFonts w:eastAsiaTheme="minorHAnsi"/>
          <w:sz w:val="20"/>
          <w:szCs w:val="20"/>
          <w:lang w:val="bg-BG"/>
        </w:rPr>
        <w:t>Чрез бюджета на МЗХ се финансира дейността на Селскостопанската академия - национална автономна бюджетна организация към министъра на земеделието и храните за научни изследвания, за научно-приложна, иновативна и образователна дейност в областта на земеделието и храните</w:t>
      </w:r>
      <w:r w:rsidRPr="004F571B">
        <w:rPr>
          <w:rFonts w:eastAsiaTheme="minorHAnsi"/>
          <w:sz w:val="20"/>
          <w:szCs w:val="20"/>
        </w:rPr>
        <w:t xml:space="preserve">. </w:t>
      </w:r>
      <w:r w:rsidRPr="004F571B">
        <w:rPr>
          <w:rFonts w:eastAsiaTheme="minorHAnsi"/>
          <w:sz w:val="20"/>
          <w:szCs w:val="20"/>
          <w:lang w:val="bg-BG"/>
        </w:rPr>
        <w:t>Академията съставя, изпълнява и отчита бюджет като част от консолидираната фискална програма по чл. 13, ал. 4 от Закона за публичните финанси.</w:t>
      </w:r>
    </w:p>
    <w:p w:rsidR="001B27E2" w:rsidRPr="004F571B" w:rsidRDefault="001B27E2" w:rsidP="001B27E2">
      <w:pPr>
        <w:spacing w:before="120" w:after="120" w:line="276" w:lineRule="auto"/>
        <w:ind w:firstLine="567"/>
        <w:contextualSpacing/>
        <w:jc w:val="both"/>
        <w:rPr>
          <w:rFonts w:eastAsiaTheme="minorHAnsi"/>
          <w:sz w:val="20"/>
          <w:szCs w:val="20"/>
          <w:lang w:val="bg-BG"/>
        </w:rPr>
      </w:pPr>
      <w:r w:rsidRPr="004F571B">
        <w:rPr>
          <w:rFonts w:eastAsiaTheme="minorHAnsi"/>
          <w:sz w:val="20"/>
          <w:szCs w:val="20"/>
          <w:lang w:val="bg-BG"/>
        </w:rPr>
        <w:t>За периода 202</w:t>
      </w:r>
      <w:r w:rsidR="005C06CB" w:rsidRPr="004F571B">
        <w:rPr>
          <w:rFonts w:eastAsiaTheme="minorHAnsi"/>
          <w:sz w:val="20"/>
          <w:szCs w:val="20"/>
          <w:lang w:val="bg-BG"/>
        </w:rPr>
        <w:t>6</w:t>
      </w:r>
      <w:r w:rsidRPr="004F571B">
        <w:rPr>
          <w:rFonts w:eastAsiaTheme="minorHAnsi"/>
          <w:sz w:val="20"/>
          <w:szCs w:val="20"/>
          <w:lang w:val="bg-BG"/>
        </w:rPr>
        <w:t>-202</w:t>
      </w:r>
      <w:r w:rsidR="005C06CB" w:rsidRPr="004F571B">
        <w:rPr>
          <w:rFonts w:eastAsiaTheme="minorHAnsi"/>
          <w:sz w:val="20"/>
          <w:szCs w:val="20"/>
          <w:lang w:val="bg-BG"/>
        </w:rPr>
        <w:t>9</w:t>
      </w:r>
      <w:r w:rsidRPr="004F571B">
        <w:rPr>
          <w:rFonts w:eastAsiaTheme="minorHAnsi"/>
          <w:sz w:val="20"/>
          <w:szCs w:val="20"/>
          <w:lang w:val="bg-BG"/>
        </w:rPr>
        <w:t xml:space="preserve"> г. по бюджета на МЗХ са предвидени средства за извършване на обществената услуга за защита от вредното въздействие на водите, възложена на „Напоителни системи“ ЕАД</w:t>
      </w:r>
      <w:r w:rsidR="00872C99" w:rsidRPr="004F571B">
        <w:rPr>
          <w:rFonts w:eastAsiaTheme="minorHAnsi"/>
          <w:sz w:val="20"/>
          <w:szCs w:val="20"/>
          <w:lang w:val="bg-BG"/>
        </w:rPr>
        <w:t>.</w:t>
      </w:r>
    </w:p>
    <w:p w:rsidR="001B27E2" w:rsidRPr="004F571B" w:rsidRDefault="001B27E2" w:rsidP="001B27E2">
      <w:pPr>
        <w:spacing w:before="120" w:after="120" w:line="276" w:lineRule="auto"/>
        <w:ind w:firstLine="720"/>
        <w:contextualSpacing/>
        <w:jc w:val="both"/>
        <w:rPr>
          <w:rFonts w:eastAsiaTheme="minorHAnsi"/>
          <w:sz w:val="20"/>
          <w:szCs w:val="20"/>
        </w:rPr>
      </w:pPr>
    </w:p>
    <w:p w:rsidR="001B27E2" w:rsidRPr="004F571B" w:rsidRDefault="001B27E2" w:rsidP="00B976DB">
      <w:pPr>
        <w:numPr>
          <w:ilvl w:val="0"/>
          <w:numId w:val="11"/>
        </w:numPr>
        <w:spacing w:before="120" w:after="120" w:line="276" w:lineRule="auto"/>
        <w:ind w:left="0" w:firstLine="567"/>
        <w:contextualSpacing/>
        <w:jc w:val="both"/>
        <w:rPr>
          <w:rFonts w:eastAsiaTheme="minorHAnsi"/>
          <w:b/>
          <w:i/>
          <w:sz w:val="20"/>
          <w:szCs w:val="20"/>
          <w:lang w:val="bg-BG"/>
        </w:rPr>
      </w:pPr>
      <w:r w:rsidRPr="004F571B">
        <w:rPr>
          <w:rFonts w:eastAsiaTheme="minorHAnsi"/>
          <w:b/>
          <w:i/>
          <w:sz w:val="20"/>
          <w:szCs w:val="20"/>
          <w:lang w:val="bg-BG"/>
        </w:rPr>
        <w:t>Ключови индикатори и целеви стойности (попълва се за всяка област на политика)</w:t>
      </w:r>
    </w:p>
    <w:p w:rsidR="001B27E2" w:rsidRPr="004F571B" w:rsidRDefault="001B27E2" w:rsidP="001B27E2">
      <w:pPr>
        <w:spacing w:before="120" w:after="120" w:line="276" w:lineRule="auto"/>
        <w:contextualSpacing/>
        <w:jc w:val="both"/>
        <w:rPr>
          <w:rFonts w:eastAsiaTheme="minorHAnsi"/>
          <w:b/>
          <w:i/>
          <w:sz w:val="20"/>
          <w:szCs w:val="20"/>
          <w:lang w:val="bg-BG"/>
        </w:rPr>
      </w:pPr>
    </w:p>
    <w:p w:rsidR="003C54D4" w:rsidRDefault="003C54D4" w:rsidP="00872C99">
      <w:pPr>
        <w:spacing w:after="200" w:line="276" w:lineRule="auto"/>
        <w:ind w:firstLine="567"/>
        <w:rPr>
          <w:rFonts w:eastAsiaTheme="minorHAnsi"/>
          <w:b/>
          <w:bCs/>
          <w:sz w:val="20"/>
          <w:szCs w:val="20"/>
          <w:lang w:val="bg-BG"/>
        </w:rPr>
      </w:pPr>
    </w:p>
    <w:p w:rsidR="001B27E2" w:rsidRPr="004F571B" w:rsidRDefault="001B27E2" w:rsidP="00872C99">
      <w:pPr>
        <w:spacing w:after="200" w:line="276" w:lineRule="auto"/>
        <w:ind w:firstLine="567"/>
        <w:rPr>
          <w:rFonts w:eastAsiaTheme="minorHAnsi"/>
          <w:b/>
          <w:bCs/>
          <w:sz w:val="20"/>
          <w:szCs w:val="20"/>
          <w:lang w:val="bg-BG"/>
        </w:rPr>
      </w:pPr>
      <w:r w:rsidRPr="004F571B">
        <w:rPr>
          <w:rFonts w:eastAsiaTheme="minorHAnsi"/>
          <w:b/>
          <w:bCs/>
          <w:sz w:val="20"/>
          <w:szCs w:val="20"/>
          <w:lang w:val="bg-BG"/>
        </w:rPr>
        <w:t>КЛЮЧОВИ ИНДИКАТОРИ ЗА ИЗПЪЛНЕНИЕ И ЦЕЛЕВИ СТОЙНОСТИ</w:t>
      </w:r>
    </w:p>
    <w:p w:rsidR="001B27E2" w:rsidRPr="004F571B" w:rsidRDefault="001B27E2" w:rsidP="001B27E2">
      <w:pPr>
        <w:spacing w:before="120" w:after="120" w:line="276" w:lineRule="auto"/>
        <w:contextualSpacing/>
        <w:jc w:val="both"/>
        <w:rPr>
          <w:rFonts w:eastAsiaTheme="minorHAnsi"/>
          <w:b/>
          <w:i/>
          <w:sz w:val="20"/>
          <w:szCs w:val="20"/>
          <w:lang w:val="bg-BG"/>
        </w:rPr>
      </w:pPr>
    </w:p>
    <w:tbl>
      <w:tblPr>
        <w:tblW w:w="7780" w:type="dxa"/>
        <w:jc w:val="center"/>
        <w:tblLook w:val="04A0" w:firstRow="1" w:lastRow="0" w:firstColumn="1" w:lastColumn="0" w:noHBand="0" w:noVBand="1"/>
      </w:tblPr>
      <w:tblGrid>
        <w:gridCol w:w="3734"/>
        <w:gridCol w:w="1019"/>
        <w:gridCol w:w="957"/>
        <w:gridCol w:w="1035"/>
        <w:gridCol w:w="1035"/>
      </w:tblGrid>
      <w:tr w:rsidR="00887216" w:rsidRPr="004F571B" w:rsidTr="00887216">
        <w:trPr>
          <w:trHeight w:val="315"/>
          <w:jc w:val="center"/>
        </w:trPr>
        <w:tc>
          <w:tcPr>
            <w:tcW w:w="3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87216" w:rsidRPr="004F571B" w:rsidRDefault="00887216">
            <w:pPr>
              <w:jc w:val="center"/>
              <w:rPr>
                <w:b/>
                <w:i/>
                <w:iCs/>
                <w:color w:val="000000"/>
                <w:sz w:val="20"/>
                <w:szCs w:val="20"/>
              </w:rPr>
            </w:pPr>
            <w:r w:rsidRPr="004F571B">
              <w:rPr>
                <w:b/>
                <w:i/>
                <w:iCs/>
                <w:color w:val="000000"/>
                <w:sz w:val="20"/>
                <w:szCs w:val="20"/>
              </w:rPr>
              <w:t>Област на политика: 2200.01.00 Политика в областта на  земеделието и селските райони</w:t>
            </w:r>
          </w:p>
        </w:tc>
        <w:tc>
          <w:tcPr>
            <w:tcW w:w="3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87216" w:rsidRPr="004F571B" w:rsidRDefault="008872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Целева стойност</w:t>
            </w:r>
          </w:p>
        </w:tc>
      </w:tr>
      <w:tr w:rsidR="00887216" w:rsidRPr="004F571B" w:rsidTr="00887216">
        <w:trPr>
          <w:trHeight w:val="300"/>
          <w:jc w:val="center"/>
        </w:trPr>
        <w:tc>
          <w:tcPr>
            <w:tcW w:w="3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7216" w:rsidRPr="004F571B" w:rsidRDefault="00887216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87216" w:rsidRPr="004F571B" w:rsidRDefault="008872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Мерна единица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87216" w:rsidRPr="004F571B" w:rsidRDefault="0088721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Проект 2026 г.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87216" w:rsidRPr="004F571B" w:rsidRDefault="0088721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Прогноза 2027 г.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87216" w:rsidRPr="004F571B" w:rsidRDefault="0088721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Прогноза 2028 г.</w:t>
            </w:r>
          </w:p>
        </w:tc>
      </w:tr>
      <w:tr w:rsidR="00887216" w:rsidRPr="004F571B" w:rsidTr="00887216">
        <w:trPr>
          <w:trHeight w:val="255"/>
          <w:jc w:val="center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87216" w:rsidRPr="004F571B" w:rsidRDefault="008872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Наименование на индикатора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16" w:rsidRPr="004F571B" w:rsidRDefault="0088721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7216" w:rsidRPr="004F571B" w:rsidRDefault="0088721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7216" w:rsidRPr="004F571B" w:rsidRDefault="0088721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7216" w:rsidRPr="004F571B" w:rsidRDefault="0088721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887216" w:rsidRPr="004F571B" w:rsidTr="00887216">
        <w:trPr>
          <w:trHeight w:val="600"/>
          <w:jc w:val="center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16" w:rsidRPr="004F571B" w:rsidRDefault="0088721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1. Минимален размер на Използваната земеделска площ (ИЗП)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16" w:rsidRPr="004F571B" w:rsidRDefault="0088721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Млн. ха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16" w:rsidRPr="004F571B" w:rsidRDefault="0088721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16" w:rsidRPr="004F571B" w:rsidRDefault="0088721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16" w:rsidRPr="004F571B" w:rsidRDefault="0088721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5</w:t>
            </w:r>
          </w:p>
        </w:tc>
      </w:tr>
      <w:tr w:rsidR="00887216" w:rsidRPr="004F571B" w:rsidTr="00887216">
        <w:trPr>
          <w:trHeight w:val="600"/>
          <w:jc w:val="center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16" w:rsidRPr="004F571B" w:rsidRDefault="0088721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2. Брутна добавена стойност от отрасъл Селско стопанство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16" w:rsidRPr="004F571B" w:rsidRDefault="0088721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Млн. евро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16" w:rsidRPr="004F571B" w:rsidRDefault="0088721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2 249,7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16" w:rsidRPr="004F571B" w:rsidRDefault="0088721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2 300,8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16" w:rsidRPr="004F571B" w:rsidRDefault="0088721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2 351,9</w:t>
            </w:r>
          </w:p>
        </w:tc>
      </w:tr>
      <w:tr w:rsidR="00887216" w:rsidRPr="004F571B" w:rsidTr="00887216">
        <w:trPr>
          <w:trHeight w:val="900"/>
          <w:jc w:val="center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16" w:rsidRPr="004F571B" w:rsidRDefault="0088721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lastRenderedPageBreak/>
              <w:t>3. Производителност на труда в отрасъл Селско стопанство – БДС/ГРЕ*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16" w:rsidRPr="004F571B" w:rsidRDefault="0088721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Хил. евро/ГРЕ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16" w:rsidRPr="004F571B" w:rsidRDefault="0088721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16" w:rsidRPr="004F571B" w:rsidRDefault="0088721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16" w:rsidRPr="004F571B" w:rsidRDefault="0088721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14,1</w:t>
            </w:r>
          </w:p>
        </w:tc>
      </w:tr>
      <w:tr w:rsidR="00887216" w:rsidRPr="004F571B" w:rsidTr="00887216">
        <w:trPr>
          <w:trHeight w:val="600"/>
          <w:jc w:val="center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16" w:rsidRPr="004F571B" w:rsidRDefault="0088721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4. Предприемачески доход  в отрасъл Селско стопанство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16" w:rsidRPr="004F571B" w:rsidRDefault="0088721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Млн. евро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16" w:rsidRPr="004F571B" w:rsidRDefault="0088721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1 585,0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16" w:rsidRPr="004F571B" w:rsidRDefault="0088721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1 610,6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16" w:rsidRPr="004F571B" w:rsidRDefault="0088721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1 636,1</w:t>
            </w:r>
          </w:p>
        </w:tc>
      </w:tr>
    </w:tbl>
    <w:p w:rsidR="001B27E2" w:rsidRPr="004F571B" w:rsidRDefault="001B27E2" w:rsidP="001B27E2">
      <w:pPr>
        <w:spacing w:before="120" w:after="120"/>
        <w:jc w:val="both"/>
        <w:rPr>
          <w:i/>
          <w:sz w:val="20"/>
          <w:szCs w:val="20"/>
          <w:lang w:val="bg-BG" w:eastAsia="bg-BG"/>
        </w:rPr>
      </w:pPr>
      <w:r w:rsidRPr="004F571B">
        <w:rPr>
          <w:sz w:val="20"/>
          <w:szCs w:val="20"/>
          <w:lang w:val="bg-BG" w:eastAsia="bg-BG"/>
        </w:rPr>
        <w:t>*</w:t>
      </w:r>
      <w:r w:rsidRPr="004F571B">
        <w:rPr>
          <w:i/>
          <w:sz w:val="20"/>
          <w:szCs w:val="20"/>
          <w:lang w:val="bg-BG" w:eastAsia="bg-BG"/>
        </w:rPr>
        <w:t>БДС/ГРЕ – Брутната добавена стойност/Годишни работни единици (еквивалент на пълна годишна заетост в селското стопанство)</w:t>
      </w:r>
    </w:p>
    <w:p w:rsidR="001B27E2" w:rsidRPr="004F571B" w:rsidRDefault="001B27E2" w:rsidP="001B27E2">
      <w:pPr>
        <w:spacing w:before="120" w:after="120"/>
        <w:jc w:val="both"/>
        <w:rPr>
          <w:sz w:val="20"/>
          <w:szCs w:val="20"/>
          <w:lang w:val="bg-BG" w:eastAsia="bg-BG"/>
        </w:rPr>
      </w:pPr>
    </w:p>
    <w:p w:rsidR="001B27E2" w:rsidRPr="004F571B" w:rsidRDefault="001B27E2" w:rsidP="001B27E2">
      <w:pPr>
        <w:spacing w:before="120" w:after="120" w:line="276" w:lineRule="auto"/>
        <w:jc w:val="both"/>
        <w:rPr>
          <w:rFonts w:eastAsiaTheme="minorHAnsi"/>
          <w:b/>
          <w:i/>
          <w:sz w:val="20"/>
          <w:szCs w:val="20"/>
          <w:lang w:val="bg-BG"/>
        </w:rPr>
      </w:pPr>
      <w:r w:rsidRPr="004F571B">
        <w:rPr>
          <w:rFonts w:eastAsiaTheme="minorHAnsi"/>
          <w:b/>
          <w:i/>
          <w:sz w:val="20"/>
          <w:szCs w:val="20"/>
          <w:lang w:val="bg-BG"/>
        </w:rPr>
        <w:t xml:space="preserve">Област на политика: ПОЛИТИКА В ОБЛАСТТА НА РИБАРСТВОТО И АКВАКУЛТУРИТЕ </w:t>
      </w:r>
    </w:p>
    <w:p w:rsidR="001B27E2" w:rsidRPr="004F571B" w:rsidRDefault="001B27E2" w:rsidP="001B27E2">
      <w:pPr>
        <w:numPr>
          <w:ilvl w:val="0"/>
          <w:numId w:val="11"/>
        </w:numPr>
        <w:spacing w:before="120" w:after="120" w:line="276" w:lineRule="auto"/>
        <w:contextualSpacing/>
        <w:jc w:val="both"/>
        <w:rPr>
          <w:rFonts w:eastAsiaTheme="minorHAnsi"/>
          <w:b/>
          <w:i/>
          <w:sz w:val="20"/>
          <w:szCs w:val="20"/>
          <w:lang w:val="bg-BG"/>
        </w:rPr>
      </w:pPr>
      <w:r w:rsidRPr="004F571B">
        <w:rPr>
          <w:rFonts w:eastAsiaTheme="minorHAnsi"/>
          <w:b/>
          <w:i/>
          <w:sz w:val="20"/>
          <w:szCs w:val="20"/>
          <w:lang w:val="bg-BG"/>
        </w:rPr>
        <w:t>Кратко описание на обхвата на областта на политиката, за която ПРБ отговаря</w:t>
      </w:r>
    </w:p>
    <w:p w:rsidR="001B27E2" w:rsidRPr="004F571B" w:rsidRDefault="001B27E2" w:rsidP="001B27E2">
      <w:pPr>
        <w:spacing w:before="120" w:after="120" w:line="276" w:lineRule="auto"/>
        <w:contextualSpacing/>
        <w:jc w:val="both"/>
        <w:rPr>
          <w:rFonts w:eastAsiaTheme="minorHAnsi"/>
          <w:b/>
          <w:i/>
          <w:sz w:val="20"/>
          <w:szCs w:val="20"/>
          <w:lang w:val="bg-BG"/>
        </w:rPr>
      </w:pPr>
    </w:p>
    <w:p w:rsidR="001B27E2" w:rsidRPr="004F571B" w:rsidRDefault="001B27E2" w:rsidP="001B27E2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Политиката в сектор „Рибарство” (сектор „Рибарство” включва дейностите, свързани с риболов с цел търговия, любителски риболов, аквакултури и рибопреработвателната промишленост) допринася за:</w:t>
      </w:r>
    </w:p>
    <w:p w:rsidR="001B27E2" w:rsidRPr="004F571B" w:rsidRDefault="001B27E2" w:rsidP="001B27E2">
      <w:pPr>
        <w:numPr>
          <w:ilvl w:val="0"/>
          <w:numId w:val="2"/>
        </w:numPr>
        <w:ind w:left="0" w:firstLine="567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поддържане и възстановяване на биоразнообразието във водните екосистеми, чрез прилагане на екосистемен подход към управлението на рибарството и аквакултурите;</w:t>
      </w:r>
    </w:p>
    <w:p w:rsidR="001B27E2" w:rsidRPr="004F571B" w:rsidRDefault="001B27E2" w:rsidP="001B27E2">
      <w:pPr>
        <w:numPr>
          <w:ilvl w:val="0"/>
          <w:numId w:val="1"/>
        </w:numPr>
        <w:ind w:left="0"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осигуряване на условия за устойчива експлоатация на морските биологични ресурси, основаваща се на подхода на предпазливост;</w:t>
      </w:r>
    </w:p>
    <w:p w:rsidR="001B27E2" w:rsidRPr="004F571B" w:rsidRDefault="001B27E2" w:rsidP="001B27E2">
      <w:pPr>
        <w:numPr>
          <w:ilvl w:val="0"/>
          <w:numId w:val="1"/>
        </w:numPr>
        <w:ind w:left="0"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създаване на достъпна храна за населението, популяризираща здравословен модел на хранене;</w:t>
      </w:r>
    </w:p>
    <w:p w:rsidR="001B27E2" w:rsidRPr="004F571B" w:rsidRDefault="001B27E2" w:rsidP="001B27E2">
      <w:pPr>
        <w:numPr>
          <w:ilvl w:val="0"/>
          <w:numId w:val="1"/>
        </w:numPr>
        <w:ind w:left="0"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прилагане на европейските стандарти по отношение на производство, преработка и маркетинг на риба от стопански риболов и аквакултури;</w:t>
      </w:r>
    </w:p>
    <w:p w:rsidR="001B27E2" w:rsidRPr="004F571B" w:rsidRDefault="001B27E2" w:rsidP="001B27E2">
      <w:pPr>
        <w:numPr>
          <w:ilvl w:val="0"/>
          <w:numId w:val="1"/>
        </w:numPr>
        <w:ind w:left="0"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превръщане на сектор „Рибарство” в модерен и конкурентоспособен сектор, с помощта на прилагането на иновационни дейности, подпомогнати от научни разработки;</w:t>
      </w:r>
    </w:p>
    <w:p w:rsidR="001B27E2" w:rsidRPr="004F571B" w:rsidRDefault="001B27E2" w:rsidP="001B27E2">
      <w:pPr>
        <w:numPr>
          <w:ilvl w:val="0"/>
          <w:numId w:val="1"/>
        </w:numPr>
        <w:ind w:left="0"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превръщане в гъвкав, саморегулиращ се икономически сектор, в резултат на изградено партньорство и съвместни дейности между частните предприятия, организации и съответните национални институции и европейски структури;</w:t>
      </w:r>
    </w:p>
    <w:p w:rsidR="001B27E2" w:rsidRPr="004F571B" w:rsidRDefault="001B27E2" w:rsidP="001B27E2">
      <w:pPr>
        <w:numPr>
          <w:ilvl w:val="0"/>
          <w:numId w:val="1"/>
        </w:numPr>
        <w:ind w:left="0"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превръщане на сектор „Рибарство” в икономически стабилен сектор, посредством повишаване на асортимента, качеството и количеството на произведената продукция от риба, носеща значителни приходи на лицата, ангажирани с риболова и аквакултурите;</w:t>
      </w:r>
    </w:p>
    <w:p w:rsidR="001B27E2" w:rsidRPr="004F571B" w:rsidRDefault="001B27E2" w:rsidP="001B27E2">
      <w:pPr>
        <w:numPr>
          <w:ilvl w:val="0"/>
          <w:numId w:val="1"/>
        </w:numPr>
        <w:ind w:left="0"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по-добро интегриране с другите сектори на икономиката (туризъм, услуги и др.).</w:t>
      </w:r>
    </w:p>
    <w:p w:rsidR="001B27E2" w:rsidRPr="004F571B" w:rsidRDefault="001B27E2" w:rsidP="001B27E2">
      <w:pPr>
        <w:ind w:firstLine="540"/>
        <w:jc w:val="both"/>
        <w:rPr>
          <w:noProof/>
          <w:sz w:val="20"/>
          <w:szCs w:val="20"/>
          <w:lang w:val="bg-BG"/>
        </w:rPr>
      </w:pPr>
    </w:p>
    <w:p w:rsidR="00E64517" w:rsidRPr="004F571B" w:rsidRDefault="00E64517" w:rsidP="00E64517">
      <w:pPr>
        <w:ind w:firstLine="540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Стратегическите и оперативните цели по тази бюджетна политика са съобразени със заложените национални цели/приоритети на политиката в сектор „Рибарство и аквакултури“ в:</w:t>
      </w:r>
    </w:p>
    <w:p w:rsidR="00E64517" w:rsidRPr="004F571B" w:rsidRDefault="00E64517" w:rsidP="00E64517">
      <w:pPr>
        <w:numPr>
          <w:ilvl w:val="0"/>
          <w:numId w:val="15"/>
        </w:numPr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Програмата за управление на Република България за периода 2025-2029 г.</w:t>
      </w:r>
    </w:p>
    <w:p w:rsidR="00E64517" w:rsidRPr="004F571B" w:rsidRDefault="00E64517" w:rsidP="00E64517">
      <w:pPr>
        <w:numPr>
          <w:ilvl w:val="0"/>
          <w:numId w:val="15"/>
        </w:numPr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Националната програма за развитие България 2030 </w:t>
      </w:r>
    </w:p>
    <w:p w:rsidR="00E64517" w:rsidRPr="004F571B" w:rsidRDefault="00E64517" w:rsidP="00E64517">
      <w:pPr>
        <w:numPr>
          <w:ilvl w:val="0"/>
          <w:numId w:val="15"/>
        </w:numPr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 xml:space="preserve">Програмата за морско дело, рибарство и аквакултури 2021-2027 г. </w:t>
      </w:r>
    </w:p>
    <w:p w:rsidR="00E64517" w:rsidRPr="004F571B" w:rsidRDefault="00E64517" w:rsidP="00E64517">
      <w:pPr>
        <w:numPr>
          <w:ilvl w:val="0"/>
          <w:numId w:val="15"/>
        </w:numPr>
        <w:tabs>
          <w:tab w:val="left" w:pos="1276"/>
        </w:tabs>
        <w:ind w:left="0" w:firstLine="851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Многогодишния национален стратегически план за аквакултурите в България (2021-2027)</w:t>
      </w:r>
    </w:p>
    <w:p w:rsidR="00E64517" w:rsidRPr="004F571B" w:rsidRDefault="00E64517" w:rsidP="00E64517">
      <w:pPr>
        <w:numPr>
          <w:ilvl w:val="0"/>
          <w:numId w:val="15"/>
        </w:numPr>
        <w:tabs>
          <w:tab w:val="left" w:pos="1134"/>
        </w:tabs>
        <w:ind w:left="0" w:firstLine="851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Морската стратегия на Република България и Програмата от мерки за поддържане или постигане на добро състояние на морската околна среда към нея.</w:t>
      </w:r>
    </w:p>
    <w:p w:rsidR="001B27E2" w:rsidRPr="004F571B" w:rsidRDefault="00E64517" w:rsidP="00E64517">
      <w:pPr>
        <w:numPr>
          <w:ilvl w:val="0"/>
          <w:numId w:val="15"/>
        </w:numPr>
        <w:ind w:left="1134" w:hanging="283"/>
        <w:jc w:val="both"/>
        <w:rPr>
          <w:noProof/>
          <w:sz w:val="20"/>
          <w:szCs w:val="20"/>
          <w:lang w:val="bg-BG"/>
        </w:rPr>
      </w:pPr>
      <w:r w:rsidRPr="004F571B">
        <w:rPr>
          <w:noProof/>
          <w:sz w:val="20"/>
          <w:szCs w:val="20"/>
          <w:lang w:val="bg-BG"/>
        </w:rPr>
        <w:t>Морския пространствен план на Република България 2021-2035 г.</w:t>
      </w:r>
    </w:p>
    <w:p w:rsidR="001B27E2" w:rsidRPr="004F571B" w:rsidRDefault="001B27E2" w:rsidP="001B27E2">
      <w:pPr>
        <w:spacing w:before="120" w:after="120" w:line="276" w:lineRule="auto"/>
        <w:jc w:val="both"/>
        <w:rPr>
          <w:rFonts w:eastAsiaTheme="minorHAnsi"/>
          <w:i/>
          <w:sz w:val="20"/>
          <w:szCs w:val="20"/>
          <w:lang w:val="bg-BG"/>
        </w:rPr>
      </w:pPr>
      <w:r w:rsidRPr="004F571B">
        <w:rPr>
          <w:rFonts w:eastAsiaTheme="minorHAnsi"/>
          <w:i/>
          <w:sz w:val="20"/>
          <w:szCs w:val="20"/>
          <w:lang w:val="bg-BG"/>
        </w:rPr>
        <w:t>При секторните политики се посочват и други органи и организации, които имат принос.</w:t>
      </w:r>
    </w:p>
    <w:p w:rsidR="001B27E2" w:rsidRPr="004F571B" w:rsidRDefault="001B27E2" w:rsidP="001B27E2">
      <w:pPr>
        <w:spacing w:before="120" w:after="120" w:line="276" w:lineRule="auto"/>
        <w:ind w:firstLine="567"/>
        <w:contextualSpacing/>
        <w:jc w:val="both"/>
        <w:rPr>
          <w:rFonts w:eastAsiaTheme="minorHAnsi"/>
          <w:sz w:val="20"/>
          <w:szCs w:val="20"/>
          <w:lang w:val="bg-BG"/>
        </w:rPr>
      </w:pPr>
      <w:r w:rsidRPr="004F571B">
        <w:rPr>
          <w:rFonts w:eastAsiaTheme="minorHAnsi"/>
          <w:sz w:val="20"/>
          <w:szCs w:val="20"/>
          <w:lang w:val="bg-BG"/>
        </w:rPr>
        <w:t>Принос за прилагане на политиката освен структури в системата на МЗХ имат Държавен фонд „Земеделие“, други министерства, неправителствени и браншови организации.</w:t>
      </w:r>
    </w:p>
    <w:p w:rsidR="001B27E2" w:rsidRPr="004F571B" w:rsidRDefault="001B27E2" w:rsidP="001B27E2">
      <w:pPr>
        <w:spacing w:before="120" w:after="120" w:line="276" w:lineRule="auto"/>
        <w:ind w:firstLine="720"/>
        <w:contextualSpacing/>
        <w:jc w:val="both"/>
        <w:rPr>
          <w:rFonts w:eastAsiaTheme="minorHAnsi"/>
          <w:sz w:val="20"/>
          <w:szCs w:val="20"/>
          <w:lang w:val="bg-BG"/>
        </w:rPr>
      </w:pPr>
    </w:p>
    <w:p w:rsidR="001B27E2" w:rsidRPr="004F571B" w:rsidRDefault="001B27E2" w:rsidP="001B27E2">
      <w:pPr>
        <w:numPr>
          <w:ilvl w:val="0"/>
          <w:numId w:val="11"/>
        </w:numPr>
        <w:spacing w:before="120" w:after="120" w:line="276" w:lineRule="auto"/>
        <w:contextualSpacing/>
        <w:jc w:val="both"/>
        <w:rPr>
          <w:rFonts w:eastAsiaTheme="minorHAnsi"/>
          <w:b/>
          <w:i/>
          <w:sz w:val="20"/>
          <w:szCs w:val="20"/>
          <w:lang w:val="bg-BG"/>
        </w:rPr>
      </w:pPr>
      <w:r w:rsidRPr="004F571B">
        <w:rPr>
          <w:rFonts w:eastAsiaTheme="minorHAnsi"/>
          <w:b/>
          <w:i/>
          <w:sz w:val="20"/>
          <w:szCs w:val="20"/>
          <w:lang w:val="bg-BG"/>
        </w:rPr>
        <w:t>Отговорност за разпределението на публичните разходи за политиката</w:t>
      </w:r>
    </w:p>
    <w:p w:rsidR="001B27E2" w:rsidRPr="004F571B" w:rsidRDefault="001B27E2" w:rsidP="001B27E2">
      <w:pPr>
        <w:numPr>
          <w:ilvl w:val="1"/>
          <w:numId w:val="11"/>
        </w:numPr>
        <w:spacing w:before="120" w:after="120" w:line="276" w:lineRule="auto"/>
        <w:contextualSpacing/>
        <w:jc w:val="both"/>
        <w:rPr>
          <w:rFonts w:eastAsiaTheme="minorHAnsi"/>
          <w:i/>
          <w:sz w:val="20"/>
          <w:szCs w:val="20"/>
          <w:lang w:val="bg-BG"/>
        </w:rPr>
      </w:pPr>
      <w:r w:rsidRPr="004F571B">
        <w:rPr>
          <w:rFonts w:eastAsiaTheme="minorHAnsi"/>
          <w:i/>
          <w:sz w:val="20"/>
          <w:szCs w:val="20"/>
          <w:lang w:val="bg-BG"/>
        </w:rPr>
        <w:t>Консолидирани разходи по политиката, които ПРБ разходва пряко чрез бюджета и отговаря за разпределението/разчитането на разходи по други бюджети и ССЕС;</w:t>
      </w:r>
    </w:p>
    <w:p w:rsidR="001B27E2" w:rsidRPr="004F571B" w:rsidRDefault="001B27E2" w:rsidP="001B27E2">
      <w:pPr>
        <w:spacing w:before="120" w:after="120" w:line="276" w:lineRule="auto"/>
        <w:ind w:firstLine="567"/>
        <w:contextualSpacing/>
        <w:jc w:val="both"/>
        <w:rPr>
          <w:rFonts w:eastAsiaTheme="minorHAnsi"/>
          <w:sz w:val="20"/>
          <w:szCs w:val="20"/>
          <w:lang w:val="bg-BG"/>
        </w:rPr>
      </w:pPr>
      <w:r w:rsidRPr="004F571B">
        <w:rPr>
          <w:rFonts w:eastAsiaTheme="minorHAnsi"/>
          <w:sz w:val="20"/>
          <w:szCs w:val="20"/>
          <w:lang w:val="bg-BG"/>
        </w:rPr>
        <w:t>Отговорността за разпределението на публичните разходи за политиката в областта на рибарството и аквакултурите е на Министерството на земеделието и храните и се осъществява чрез бюджета на министерството, бюджета на ДФЗ и сметките за средства от Европейския съюз.</w:t>
      </w:r>
    </w:p>
    <w:p w:rsidR="001B27E2" w:rsidRPr="004F571B" w:rsidRDefault="001B27E2" w:rsidP="001B27E2">
      <w:pPr>
        <w:spacing w:before="120" w:after="120" w:line="276" w:lineRule="auto"/>
        <w:ind w:firstLine="720"/>
        <w:contextualSpacing/>
        <w:jc w:val="both"/>
        <w:rPr>
          <w:rFonts w:eastAsiaTheme="minorHAnsi"/>
          <w:sz w:val="20"/>
          <w:szCs w:val="20"/>
          <w:lang w:val="bg-BG"/>
        </w:rPr>
      </w:pPr>
    </w:p>
    <w:p w:rsidR="001B27E2" w:rsidRPr="004F571B" w:rsidRDefault="001B27E2" w:rsidP="001B27E2">
      <w:pPr>
        <w:numPr>
          <w:ilvl w:val="1"/>
          <w:numId w:val="11"/>
        </w:numPr>
        <w:spacing w:before="120" w:after="120" w:line="276" w:lineRule="auto"/>
        <w:contextualSpacing/>
        <w:jc w:val="both"/>
        <w:rPr>
          <w:rFonts w:eastAsiaTheme="minorHAnsi"/>
          <w:i/>
          <w:sz w:val="20"/>
          <w:szCs w:val="20"/>
          <w:lang w:val="bg-BG"/>
        </w:rPr>
      </w:pPr>
      <w:r w:rsidRPr="004F571B">
        <w:rPr>
          <w:rFonts w:eastAsiaTheme="minorHAnsi"/>
          <w:i/>
          <w:sz w:val="20"/>
          <w:szCs w:val="20"/>
          <w:lang w:val="bg-BG"/>
        </w:rPr>
        <w:t>Информация за финансиране на дейности, услуги и други форми на въздействие за сметка на средства, които се планират и разходват по други бюджети и ССЕС в рамките на КФП, но не са от отговорност на ПРБ.</w:t>
      </w:r>
    </w:p>
    <w:p w:rsidR="001B27E2" w:rsidRPr="004F571B" w:rsidRDefault="001B27E2" w:rsidP="001B27E2">
      <w:pPr>
        <w:spacing w:before="120" w:after="120" w:line="276" w:lineRule="auto"/>
        <w:ind w:left="1440"/>
        <w:contextualSpacing/>
        <w:jc w:val="both"/>
        <w:rPr>
          <w:rFonts w:eastAsiaTheme="minorHAnsi"/>
          <w:i/>
          <w:sz w:val="20"/>
          <w:szCs w:val="20"/>
          <w:lang w:val="bg-BG"/>
        </w:rPr>
      </w:pPr>
    </w:p>
    <w:p w:rsidR="001B27E2" w:rsidRPr="004F571B" w:rsidRDefault="001B27E2" w:rsidP="00E64517">
      <w:pPr>
        <w:numPr>
          <w:ilvl w:val="0"/>
          <w:numId w:val="11"/>
        </w:numPr>
        <w:spacing w:before="120" w:after="120" w:line="276" w:lineRule="auto"/>
        <w:ind w:left="0" w:firstLine="426"/>
        <w:contextualSpacing/>
        <w:jc w:val="both"/>
        <w:rPr>
          <w:rFonts w:eastAsiaTheme="minorHAnsi"/>
          <w:b/>
          <w:i/>
          <w:sz w:val="20"/>
          <w:szCs w:val="20"/>
          <w:lang w:val="bg-BG"/>
        </w:rPr>
      </w:pPr>
      <w:r w:rsidRPr="004F571B">
        <w:rPr>
          <w:rFonts w:eastAsiaTheme="minorHAnsi"/>
          <w:b/>
          <w:i/>
          <w:sz w:val="20"/>
          <w:szCs w:val="20"/>
          <w:lang w:val="bg-BG"/>
        </w:rPr>
        <w:t>Ключови индикатори и целеви стойности (попълва се за всяка област на политика)</w:t>
      </w:r>
    </w:p>
    <w:p w:rsidR="001B27E2" w:rsidRPr="004F571B" w:rsidRDefault="001B27E2" w:rsidP="001B27E2">
      <w:pPr>
        <w:spacing w:before="120" w:after="120" w:line="276" w:lineRule="auto"/>
        <w:contextualSpacing/>
        <w:jc w:val="both"/>
        <w:rPr>
          <w:rFonts w:eastAsiaTheme="minorHAnsi"/>
          <w:b/>
          <w:i/>
          <w:sz w:val="20"/>
          <w:szCs w:val="20"/>
          <w:lang w:val="bg-BG"/>
        </w:rPr>
      </w:pPr>
    </w:p>
    <w:p w:rsidR="001B27E2" w:rsidRPr="004F571B" w:rsidRDefault="001B27E2" w:rsidP="001B27E2">
      <w:pPr>
        <w:spacing w:before="120" w:after="120" w:line="276" w:lineRule="auto"/>
        <w:contextualSpacing/>
        <w:jc w:val="both"/>
        <w:rPr>
          <w:rFonts w:eastAsiaTheme="minorHAnsi"/>
          <w:b/>
          <w:i/>
          <w:sz w:val="20"/>
          <w:szCs w:val="20"/>
          <w:lang w:val="bg-BG"/>
        </w:rPr>
      </w:pPr>
    </w:p>
    <w:p w:rsidR="001B27E2" w:rsidRPr="004F571B" w:rsidRDefault="001B27E2" w:rsidP="00872C99">
      <w:pPr>
        <w:spacing w:after="200" w:line="276" w:lineRule="auto"/>
        <w:ind w:firstLine="567"/>
        <w:rPr>
          <w:rFonts w:eastAsiaTheme="minorHAnsi"/>
          <w:b/>
          <w:bCs/>
          <w:sz w:val="20"/>
          <w:szCs w:val="20"/>
          <w:lang w:val="bg-BG"/>
        </w:rPr>
      </w:pPr>
      <w:r w:rsidRPr="004F571B">
        <w:rPr>
          <w:rFonts w:eastAsiaTheme="minorHAnsi"/>
          <w:b/>
          <w:bCs/>
          <w:sz w:val="20"/>
          <w:szCs w:val="20"/>
          <w:lang w:val="bg-BG"/>
        </w:rPr>
        <w:lastRenderedPageBreak/>
        <w:t>КЛЮЧОВИ ИНДИКАТОРИ ЗА ИЗПЪЛНЕНИЕ И ЦЕЛЕВИ СТОЙНОСТИ</w:t>
      </w:r>
    </w:p>
    <w:tbl>
      <w:tblPr>
        <w:tblW w:w="7780" w:type="dxa"/>
        <w:jc w:val="center"/>
        <w:tblLook w:val="04A0" w:firstRow="1" w:lastRow="0" w:firstColumn="1" w:lastColumn="0" w:noHBand="0" w:noVBand="1"/>
      </w:tblPr>
      <w:tblGrid>
        <w:gridCol w:w="3733"/>
        <w:gridCol w:w="1017"/>
        <w:gridCol w:w="960"/>
        <w:gridCol w:w="1035"/>
        <w:gridCol w:w="1035"/>
      </w:tblGrid>
      <w:tr w:rsidR="00887216" w:rsidRPr="004F571B" w:rsidTr="00887216">
        <w:trPr>
          <w:trHeight w:val="300"/>
          <w:jc w:val="center"/>
        </w:trPr>
        <w:tc>
          <w:tcPr>
            <w:tcW w:w="3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87216" w:rsidRPr="004F571B" w:rsidRDefault="00887216">
            <w:pPr>
              <w:jc w:val="center"/>
              <w:rPr>
                <w:b/>
                <w:i/>
                <w:iCs/>
                <w:color w:val="000000"/>
                <w:sz w:val="20"/>
                <w:szCs w:val="20"/>
              </w:rPr>
            </w:pPr>
            <w:r w:rsidRPr="004F571B">
              <w:rPr>
                <w:b/>
                <w:i/>
                <w:iCs/>
                <w:color w:val="000000"/>
                <w:sz w:val="20"/>
                <w:szCs w:val="20"/>
              </w:rPr>
              <w:t>Област на политика: 2200.01.00 Политика в областта на рибарството и аквакултурите</w:t>
            </w:r>
          </w:p>
        </w:tc>
        <w:tc>
          <w:tcPr>
            <w:tcW w:w="3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87216" w:rsidRPr="004F571B" w:rsidRDefault="008872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Целева стойност</w:t>
            </w:r>
          </w:p>
        </w:tc>
      </w:tr>
      <w:tr w:rsidR="00887216" w:rsidRPr="004F571B" w:rsidTr="00887216">
        <w:trPr>
          <w:trHeight w:val="585"/>
          <w:jc w:val="center"/>
        </w:trPr>
        <w:tc>
          <w:tcPr>
            <w:tcW w:w="3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16" w:rsidRPr="004F571B" w:rsidRDefault="00887216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87216" w:rsidRPr="004F571B" w:rsidRDefault="008872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Мерна единица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87216" w:rsidRPr="004F571B" w:rsidRDefault="0088721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Проект 2026 г.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87216" w:rsidRPr="004F571B" w:rsidRDefault="0088721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Прогноза 2027 г.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87216" w:rsidRPr="004F571B" w:rsidRDefault="0088721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Прогноза 2028 г.</w:t>
            </w:r>
          </w:p>
        </w:tc>
      </w:tr>
      <w:tr w:rsidR="00887216" w:rsidRPr="004F571B" w:rsidTr="00887216">
        <w:trPr>
          <w:trHeight w:val="300"/>
          <w:jc w:val="center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87216" w:rsidRPr="004F571B" w:rsidRDefault="008872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Наименование на индикатора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16" w:rsidRPr="004F571B" w:rsidRDefault="0088721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7216" w:rsidRPr="004F571B" w:rsidRDefault="0088721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16" w:rsidRPr="004F571B" w:rsidRDefault="0088721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7216" w:rsidRPr="004F571B" w:rsidRDefault="0088721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887216" w:rsidRPr="004F571B" w:rsidTr="00887216">
        <w:trPr>
          <w:trHeight w:val="300"/>
          <w:jc w:val="center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16" w:rsidRPr="004F571B" w:rsidRDefault="0088721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1. Годишна консумация на риба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16" w:rsidRPr="004F571B" w:rsidRDefault="0088721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Кг/човек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216" w:rsidRPr="004F571B" w:rsidRDefault="0088721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216" w:rsidRPr="004F571B" w:rsidRDefault="0088721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216" w:rsidRPr="004F571B" w:rsidRDefault="0088721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7,1</w:t>
            </w:r>
          </w:p>
        </w:tc>
      </w:tr>
    </w:tbl>
    <w:p w:rsidR="001B27E2" w:rsidRPr="004F571B" w:rsidRDefault="001B27E2" w:rsidP="001B27E2">
      <w:pPr>
        <w:spacing w:after="200" w:line="276" w:lineRule="auto"/>
        <w:rPr>
          <w:rFonts w:eastAsiaTheme="minorHAnsi"/>
          <w:b/>
          <w:bCs/>
          <w:sz w:val="20"/>
          <w:szCs w:val="20"/>
          <w:lang w:val="bg-BG"/>
        </w:rPr>
      </w:pPr>
    </w:p>
    <w:p w:rsidR="001B27E2" w:rsidRPr="004F571B" w:rsidRDefault="001B27E2" w:rsidP="001B27E2">
      <w:pPr>
        <w:spacing w:before="120" w:after="120" w:line="276" w:lineRule="auto"/>
        <w:jc w:val="both"/>
        <w:rPr>
          <w:rFonts w:eastAsiaTheme="minorHAnsi"/>
          <w:b/>
          <w:i/>
          <w:sz w:val="20"/>
          <w:szCs w:val="20"/>
          <w:lang w:val="bg-BG"/>
        </w:rPr>
      </w:pPr>
      <w:r w:rsidRPr="004F571B">
        <w:rPr>
          <w:rFonts w:eastAsiaTheme="minorHAnsi"/>
          <w:b/>
          <w:i/>
          <w:sz w:val="20"/>
          <w:szCs w:val="20"/>
          <w:lang w:val="bg-BG"/>
        </w:rPr>
        <w:t>Област на политика: ПОЛИТИКА В ОБЛАСТТА НА СЪХРАНЯВАНЕТО И УВЕЛИЧАВАНЕТО НА ГОРИТЕ И ДИВЕЧА</w:t>
      </w:r>
    </w:p>
    <w:p w:rsidR="001B27E2" w:rsidRPr="004F571B" w:rsidRDefault="001B27E2" w:rsidP="001B27E2">
      <w:pPr>
        <w:numPr>
          <w:ilvl w:val="0"/>
          <w:numId w:val="11"/>
        </w:numPr>
        <w:spacing w:before="120" w:after="120" w:line="276" w:lineRule="auto"/>
        <w:contextualSpacing/>
        <w:jc w:val="both"/>
        <w:rPr>
          <w:rFonts w:eastAsiaTheme="minorHAnsi"/>
          <w:b/>
          <w:i/>
          <w:sz w:val="20"/>
          <w:szCs w:val="20"/>
          <w:lang w:val="bg-BG"/>
        </w:rPr>
      </w:pPr>
      <w:r w:rsidRPr="004F571B">
        <w:rPr>
          <w:rFonts w:eastAsiaTheme="minorHAnsi"/>
          <w:b/>
          <w:i/>
          <w:sz w:val="20"/>
          <w:szCs w:val="20"/>
          <w:lang w:val="bg-BG"/>
        </w:rPr>
        <w:t>Кратко описание на обхвата на областта на политиката, за която ПРБ отговаря</w:t>
      </w:r>
    </w:p>
    <w:p w:rsidR="00327F91" w:rsidRPr="004F571B" w:rsidRDefault="00327F91" w:rsidP="001B27E2">
      <w:pPr>
        <w:spacing w:before="120" w:after="120" w:line="276" w:lineRule="auto"/>
        <w:ind w:firstLine="720"/>
        <w:contextualSpacing/>
        <w:jc w:val="both"/>
        <w:rPr>
          <w:rFonts w:eastAsiaTheme="minorHAnsi"/>
          <w:sz w:val="20"/>
          <w:szCs w:val="20"/>
          <w:highlight w:val="cyan"/>
          <w:lang w:val="bg-BG"/>
        </w:rPr>
      </w:pPr>
    </w:p>
    <w:p w:rsidR="00327F91" w:rsidRPr="004F571B" w:rsidRDefault="00327F91" w:rsidP="00327F91">
      <w:pPr>
        <w:spacing w:before="120" w:after="120" w:line="276" w:lineRule="auto"/>
        <w:ind w:firstLine="720"/>
        <w:contextualSpacing/>
        <w:jc w:val="both"/>
        <w:rPr>
          <w:rFonts w:eastAsiaTheme="minorHAnsi"/>
          <w:sz w:val="20"/>
          <w:szCs w:val="20"/>
          <w:lang w:val="bg-BG"/>
        </w:rPr>
      </w:pPr>
      <w:r w:rsidRPr="004F571B">
        <w:rPr>
          <w:rFonts w:eastAsiaTheme="minorHAnsi"/>
          <w:sz w:val="20"/>
          <w:szCs w:val="20"/>
          <w:lang w:val="bg-BG"/>
        </w:rPr>
        <w:t>С изпълнение на политиката в областта на съхраняване и увеличаване на горите и дивеча, Изпълнителна агенция по горите дава своя принос за реализация, както на визията от Стратегическия план за развитие на горския сектор, а именно: България да има жизнени, продуктивни и многофункционални гори, устойчив, конкурентноспособен и иновативен горски сектор, съхранено биологично разнообразие, количество и качество на водните ресурси в горските територии, така и за бъдещото развитие на горския сектор до 2030 г., когато  българските гори, увеличавайки площта и запаса си и подобрявайки състоянието си, ще допринасят за постигането на просперираща, модерна, конкурентоспособна и неутрална по отношение на климата икономика, запазвайки богатото си биологично разнообразие, допринасяйки за смекчаване на негативното влияние на климатичните промени, осигуряването на чисти въздух, води и почви, и възможности за социално-икономическо развитие на всички хора и региони в страната.</w:t>
      </w:r>
    </w:p>
    <w:p w:rsidR="00327F91" w:rsidRPr="004F571B" w:rsidRDefault="00327F91" w:rsidP="00327F91">
      <w:pPr>
        <w:spacing w:before="120" w:after="120" w:line="276" w:lineRule="auto"/>
        <w:ind w:firstLine="720"/>
        <w:contextualSpacing/>
        <w:jc w:val="both"/>
        <w:rPr>
          <w:rFonts w:eastAsiaTheme="minorHAnsi"/>
          <w:sz w:val="20"/>
          <w:szCs w:val="20"/>
          <w:lang w:val="bg-BG"/>
        </w:rPr>
      </w:pPr>
      <w:r w:rsidRPr="004F571B">
        <w:rPr>
          <w:rFonts w:eastAsiaTheme="minorHAnsi"/>
          <w:sz w:val="20"/>
          <w:szCs w:val="20"/>
          <w:lang w:val="bg-BG"/>
        </w:rPr>
        <w:t>С провеждането на целенасочена политика за утвърждаване на устойчивото стопанисване на горите ще се гарантира тяхната екологична функция, запазването и увеличаването на биологичното разнообразие и техния принос към смекчаване на климатичните промени. От особено значение за опазването на българските гори е повишаване на ефективността по отношение борбата с незаконните действия в горите, в т.ч. нулева толерантност към корупцията, подобряване на системите за санкции и контрол на незаконните дейности.</w:t>
      </w:r>
    </w:p>
    <w:p w:rsidR="005F0AE6" w:rsidRPr="004F571B" w:rsidRDefault="005F0AE6" w:rsidP="00327F91">
      <w:pPr>
        <w:spacing w:before="120" w:after="120" w:line="276" w:lineRule="auto"/>
        <w:ind w:firstLine="720"/>
        <w:contextualSpacing/>
        <w:jc w:val="both"/>
        <w:rPr>
          <w:rFonts w:eastAsiaTheme="minorHAnsi"/>
          <w:sz w:val="20"/>
          <w:szCs w:val="20"/>
          <w:highlight w:val="yellow"/>
          <w:lang w:val="bg-BG"/>
        </w:rPr>
      </w:pPr>
    </w:p>
    <w:p w:rsidR="00E64517" w:rsidRPr="004F571B" w:rsidRDefault="00E64517" w:rsidP="00E64517">
      <w:pPr>
        <w:spacing w:before="120" w:after="120" w:line="276" w:lineRule="auto"/>
        <w:ind w:firstLine="720"/>
        <w:contextualSpacing/>
        <w:jc w:val="both"/>
        <w:rPr>
          <w:rFonts w:eastAsiaTheme="minorHAnsi"/>
          <w:sz w:val="20"/>
          <w:szCs w:val="20"/>
          <w:lang w:val="bg-BG"/>
        </w:rPr>
      </w:pPr>
      <w:r w:rsidRPr="004F571B">
        <w:rPr>
          <w:rFonts w:eastAsiaTheme="minorHAnsi"/>
          <w:sz w:val="20"/>
          <w:szCs w:val="20"/>
          <w:lang w:val="bg-BG"/>
        </w:rPr>
        <w:t>Стратегическите и оперативните цели по тази бюджетна политика са съобразени със заложените национални цели и/приоритети на политиката по отношение на горския сектор в:</w:t>
      </w:r>
    </w:p>
    <w:p w:rsidR="00E64517" w:rsidRPr="004F571B" w:rsidRDefault="00E64517" w:rsidP="00E64517">
      <w:pPr>
        <w:tabs>
          <w:tab w:val="left" w:pos="567"/>
          <w:tab w:val="left" w:pos="709"/>
          <w:tab w:val="left" w:pos="993"/>
        </w:tabs>
        <w:spacing w:before="120" w:after="120" w:line="276" w:lineRule="auto"/>
        <w:ind w:firstLine="709"/>
        <w:contextualSpacing/>
        <w:jc w:val="both"/>
        <w:rPr>
          <w:rFonts w:eastAsiaTheme="minorHAnsi"/>
          <w:sz w:val="20"/>
          <w:szCs w:val="20"/>
          <w:lang w:val="bg-BG"/>
        </w:rPr>
      </w:pPr>
      <w:r w:rsidRPr="004F571B">
        <w:rPr>
          <w:rFonts w:eastAsiaTheme="minorHAnsi"/>
          <w:sz w:val="20"/>
          <w:szCs w:val="20"/>
          <w:lang w:val="bg-BG"/>
        </w:rPr>
        <w:t>•</w:t>
      </w:r>
      <w:r w:rsidRPr="004F571B">
        <w:rPr>
          <w:rFonts w:eastAsiaTheme="minorHAnsi"/>
          <w:sz w:val="20"/>
          <w:szCs w:val="20"/>
          <w:lang w:val="bg-BG"/>
        </w:rPr>
        <w:tab/>
        <w:t>Програмата за управление на Република България за периода 2025-2029 г.</w:t>
      </w:r>
    </w:p>
    <w:p w:rsidR="00E64517" w:rsidRPr="004F571B" w:rsidRDefault="00E64517" w:rsidP="00E64517">
      <w:pPr>
        <w:tabs>
          <w:tab w:val="left" w:pos="709"/>
          <w:tab w:val="left" w:pos="993"/>
        </w:tabs>
        <w:spacing w:before="120" w:after="120" w:line="276" w:lineRule="auto"/>
        <w:ind w:firstLine="720"/>
        <w:contextualSpacing/>
        <w:jc w:val="both"/>
        <w:rPr>
          <w:rFonts w:eastAsiaTheme="minorHAnsi"/>
          <w:sz w:val="20"/>
          <w:szCs w:val="20"/>
          <w:lang w:val="bg-BG"/>
        </w:rPr>
      </w:pPr>
      <w:r w:rsidRPr="004F571B">
        <w:rPr>
          <w:rFonts w:eastAsiaTheme="minorHAnsi"/>
          <w:sz w:val="20"/>
          <w:szCs w:val="20"/>
          <w:lang w:val="bg-BG"/>
        </w:rPr>
        <w:t>•</w:t>
      </w:r>
      <w:r w:rsidRPr="004F571B">
        <w:rPr>
          <w:rFonts w:eastAsiaTheme="minorHAnsi"/>
          <w:sz w:val="20"/>
          <w:szCs w:val="20"/>
          <w:lang w:val="bg-BG"/>
        </w:rPr>
        <w:tab/>
        <w:t xml:space="preserve">Националната програма за развитие България 2030 </w:t>
      </w:r>
    </w:p>
    <w:p w:rsidR="001B27E2" w:rsidRPr="004F571B" w:rsidRDefault="00E64517" w:rsidP="00E64517">
      <w:pPr>
        <w:tabs>
          <w:tab w:val="left" w:pos="709"/>
          <w:tab w:val="left" w:pos="993"/>
        </w:tabs>
        <w:spacing w:before="120" w:after="120" w:line="276" w:lineRule="auto"/>
        <w:ind w:firstLine="720"/>
        <w:contextualSpacing/>
        <w:jc w:val="both"/>
        <w:rPr>
          <w:rFonts w:eastAsiaTheme="minorHAnsi"/>
          <w:bCs/>
          <w:iCs/>
          <w:sz w:val="20"/>
          <w:szCs w:val="20"/>
          <w:lang w:val="bg-BG"/>
        </w:rPr>
      </w:pPr>
      <w:r w:rsidRPr="004F571B">
        <w:rPr>
          <w:rFonts w:eastAsiaTheme="minorHAnsi"/>
          <w:sz w:val="20"/>
          <w:szCs w:val="20"/>
          <w:lang w:val="bg-BG"/>
        </w:rPr>
        <w:t>•</w:t>
      </w:r>
      <w:r w:rsidRPr="004F571B">
        <w:rPr>
          <w:rFonts w:eastAsiaTheme="minorHAnsi"/>
          <w:sz w:val="20"/>
          <w:szCs w:val="20"/>
          <w:lang w:val="bg-BG"/>
        </w:rPr>
        <w:tab/>
        <w:t>Други стратегически документи, засягащи отрасъла.</w:t>
      </w:r>
    </w:p>
    <w:p w:rsidR="00E64517" w:rsidRPr="004F571B" w:rsidRDefault="00E64517" w:rsidP="00E64517">
      <w:pPr>
        <w:tabs>
          <w:tab w:val="left" w:pos="709"/>
          <w:tab w:val="left" w:pos="993"/>
        </w:tabs>
        <w:spacing w:before="120" w:after="120" w:line="276" w:lineRule="auto"/>
        <w:ind w:firstLine="720"/>
        <w:contextualSpacing/>
        <w:jc w:val="both"/>
        <w:rPr>
          <w:rFonts w:eastAsiaTheme="minorHAnsi"/>
          <w:bCs/>
          <w:iCs/>
          <w:sz w:val="20"/>
          <w:szCs w:val="20"/>
          <w:lang w:val="bg-BG"/>
        </w:rPr>
      </w:pPr>
    </w:p>
    <w:p w:rsidR="001B27E2" w:rsidRPr="004F571B" w:rsidRDefault="001B27E2" w:rsidP="001B27E2">
      <w:pPr>
        <w:spacing w:before="120" w:after="120" w:line="276" w:lineRule="auto"/>
        <w:jc w:val="both"/>
        <w:rPr>
          <w:rFonts w:eastAsiaTheme="minorHAnsi"/>
          <w:i/>
          <w:sz w:val="20"/>
          <w:szCs w:val="20"/>
          <w:lang w:val="bg-BG"/>
        </w:rPr>
      </w:pPr>
      <w:r w:rsidRPr="004F571B">
        <w:rPr>
          <w:rFonts w:eastAsiaTheme="minorHAnsi"/>
          <w:i/>
          <w:sz w:val="20"/>
          <w:szCs w:val="20"/>
          <w:lang w:val="bg-BG"/>
        </w:rPr>
        <w:t>При секторните политики се посочват и други органи и организации, които имат принос.</w:t>
      </w:r>
    </w:p>
    <w:p w:rsidR="001B27E2" w:rsidRPr="004F571B" w:rsidRDefault="001B27E2" w:rsidP="001B27E2">
      <w:pPr>
        <w:spacing w:before="120" w:after="120" w:line="276" w:lineRule="auto"/>
        <w:ind w:firstLine="567"/>
        <w:contextualSpacing/>
        <w:jc w:val="both"/>
        <w:rPr>
          <w:rFonts w:eastAsiaTheme="minorHAnsi"/>
          <w:sz w:val="20"/>
          <w:szCs w:val="20"/>
          <w:lang w:val="bg-BG"/>
        </w:rPr>
      </w:pPr>
      <w:r w:rsidRPr="004F571B">
        <w:rPr>
          <w:rFonts w:eastAsiaTheme="minorHAnsi"/>
          <w:sz w:val="20"/>
          <w:szCs w:val="20"/>
          <w:lang w:val="bg-BG"/>
        </w:rPr>
        <w:t>Принос за прилагане на политиката освен структури в системата на МЗХ имат и други министерства, неправителствени и браншови организации и държавни предприятия (горски) .</w:t>
      </w:r>
    </w:p>
    <w:p w:rsidR="001B27E2" w:rsidRPr="004F571B" w:rsidRDefault="001B27E2" w:rsidP="001B27E2">
      <w:pPr>
        <w:spacing w:before="120" w:after="120" w:line="276" w:lineRule="auto"/>
        <w:ind w:firstLine="720"/>
        <w:contextualSpacing/>
        <w:jc w:val="both"/>
        <w:rPr>
          <w:rFonts w:eastAsiaTheme="minorHAnsi"/>
          <w:sz w:val="20"/>
          <w:szCs w:val="20"/>
          <w:lang w:val="bg-BG"/>
        </w:rPr>
      </w:pPr>
    </w:p>
    <w:p w:rsidR="001B27E2" w:rsidRPr="004F571B" w:rsidRDefault="001B27E2" w:rsidP="001B27E2">
      <w:pPr>
        <w:numPr>
          <w:ilvl w:val="0"/>
          <w:numId w:val="11"/>
        </w:numPr>
        <w:spacing w:before="120" w:after="120" w:line="276" w:lineRule="auto"/>
        <w:contextualSpacing/>
        <w:jc w:val="both"/>
        <w:rPr>
          <w:rFonts w:eastAsiaTheme="minorHAnsi"/>
          <w:b/>
          <w:i/>
          <w:sz w:val="20"/>
          <w:szCs w:val="20"/>
          <w:lang w:val="bg-BG"/>
        </w:rPr>
      </w:pPr>
      <w:r w:rsidRPr="004F571B">
        <w:rPr>
          <w:rFonts w:eastAsiaTheme="minorHAnsi"/>
          <w:b/>
          <w:i/>
          <w:sz w:val="20"/>
          <w:szCs w:val="20"/>
          <w:lang w:val="bg-BG"/>
        </w:rPr>
        <w:t>Отговорност за разпределението на публичните разходи за политиката</w:t>
      </w:r>
    </w:p>
    <w:p w:rsidR="001B27E2" w:rsidRPr="004F571B" w:rsidRDefault="001B27E2" w:rsidP="001B27E2">
      <w:pPr>
        <w:spacing w:before="120" w:after="120" w:line="276" w:lineRule="auto"/>
        <w:ind w:left="720"/>
        <w:contextualSpacing/>
        <w:jc w:val="both"/>
        <w:rPr>
          <w:rFonts w:eastAsiaTheme="minorHAnsi"/>
          <w:b/>
          <w:i/>
          <w:sz w:val="20"/>
          <w:szCs w:val="20"/>
          <w:lang w:val="bg-BG"/>
        </w:rPr>
      </w:pPr>
    </w:p>
    <w:p w:rsidR="001B27E2" w:rsidRPr="004F571B" w:rsidRDefault="001B27E2" w:rsidP="001B27E2">
      <w:pPr>
        <w:numPr>
          <w:ilvl w:val="1"/>
          <w:numId w:val="11"/>
        </w:numPr>
        <w:spacing w:before="120" w:after="120" w:line="276" w:lineRule="auto"/>
        <w:contextualSpacing/>
        <w:jc w:val="both"/>
        <w:rPr>
          <w:rFonts w:eastAsiaTheme="minorHAnsi"/>
          <w:i/>
          <w:sz w:val="20"/>
          <w:szCs w:val="20"/>
          <w:lang w:val="bg-BG"/>
        </w:rPr>
      </w:pPr>
      <w:r w:rsidRPr="004F571B">
        <w:rPr>
          <w:rFonts w:eastAsiaTheme="minorHAnsi"/>
          <w:i/>
          <w:sz w:val="20"/>
          <w:szCs w:val="20"/>
          <w:lang w:val="bg-BG"/>
        </w:rPr>
        <w:t>Консолидирани разходи по политиката, които ПРБ разходва пряко чрез бюджета и отговаря за разпределението/разчитането на разходи по други бюджети и ССЕС;</w:t>
      </w:r>
    </w:p>
    <w:p w:rsidR="001B27E2" w:rsidRPr="004F571B" w:rsidRDefault="001B27E2" w:rsidP="001B27E2">
      <w:pPr>
        <w:spacing w:before="120" w:after="120" w:line="276" w:lineRule="auto"/>
        <w:ind w:firstLine="567"/>
        <w:contextualSpacing/>
        <w:jc w:val="both"/>
        <w:rPr>
          <w:rFonts w:eastAsiaTheme="minorHAnsi"/>
          <w:sz w:val="20"/>
          <w:szCs w:val="20"/>
          <w:lang w:val="bg-BG"/>
        </w:rPr>
      </w:pPr>
      <w:r w:rsidRPr="004F571B">
        <w:rPr>
          <w:rFonts w:eastAsiaTheme="minorHAnsi"/>
          <w:sz w:val="20"/>
          <w:szCs w:val="20"/>
          <w:lang w:val="bg-BG"/>
        </w:rPr>
        <w:t>Отговорността за разпределението на публичните разходи за политиката в областта на съхраняването и увеличаването на горите и дивеча е на Министерството на земеделието и храните и се осъществява чрез бюджет на министерството и сметките за средства от Европейския съюз.</w:t>
      </w:r>
    </w:p>
    <w:p w:rsidR="001B27E2" w:rsidRPr="004F571B" w:rsidRDefault="001B27E2" w:rsidP="001B27E2">
      <w:pPr>
        <w:spacing w:before="120" w:after="120" w:line="276" w:lineRule="auto"/>
        <w:ind w:firstLine="720"/>
        <w:contextualSpacing/>
        <w:jc w:val="both"/>
        <w:rPr>
          <w:rFonts w:eastAsiaTheme="minorHAnsi"/>
          <w:sz w:val="20"/>
          <w:szCs w:val="20"/>
          <w:lang w:val="bg-BG"/>
        </w:rPr>
      </w:pPr>
    </w:p>
    <w:p w:rsidR="001B27E2" w:rsidRPr="004F571B" w:rsidRDefault="001B27E2" w:rsidP="001B27E2">
      <w:pPr>
        <w:numPr>
          <w:ilvl w:val="1"/>
          <w:numId w:val="11"/>
        </w:numPr>
        <w:spacing w:before="120" w:after="120" w:line="276" w:lineRule="auto"/>
        <w:contextualSpacing/>
        <w:jc w:val="both"/>
        <w:rPr>
          <w:rFonts w:eastAsiaTheme="minorHAnsi"/>
          <w:i/>
          <w:sz w:val="20"/>
          <w:szCs w:val="20"/>
          <w:lang w:val="bg-BG"/>
        </w:rPr>
      </w:pPr>
      <w:r w:rsidRPr="004F571B">
        <w:rPr>
          <w:rFonts w:eastAsiaTheme="minorHAnsi"/>
          <w:i/>
          <w:sz w:val="20"/>
          <w:szCs w:val="20"/>
          <w:lang w:val="bg-BG"/>
        </w:rPr>
        <w:t>Информация за финансиране на дейности, услуги и други форми на въздействие за сметка на средства, които се планират и разходват по други бюджети и ССЕС в рамките на КФП, но не са от отговорност на ПРБ.</w:t>
      </w:r>
    </w:p>
    <w:p w:rsidR="001B27E2" w:rsidRPr="004F571B" w:rsidRDefault="001B27E2" w:rsidP="001B27E2">
      <w:pPr>
        <w:spacing w:before="120" w:after="120" w:line="276" w:lineRule="auto"/>
        <w:ind w:left="1440"/>
        <w:contextualSpacing/>
        <w:jc w:val="both"/>
        <w:rPr>
          <w:rFonts w:eastAsiaTheme="minorHAnsi"/>
          <w:i/>
          <w:sz w:val="20"/>
          <w:szCs w:val="20"/>
          <w:lang w:val="bg-BG"/>
        </w:rPr>
      </w:pPr>
    </w:p>
    <w:p w:rsidR="001B27E2" w:rsidRPr="004F571B" w:rsidRDefault="001B27E2" w:rsidP="00E64517">
      <w:pPr>
        <w:numPr>
          <w:ilvl w:val="0"/>
          <w:numId w:val="11"/>
        </w:numPr>
        <w:spacing w:before="120" w:after="120" w:line="276" w:lineRule="auto"/>
        <w:ind w:left="0" w:firstLine="360"/>
        <w:contextualSpacing/>
        <w:jc w:val="both"/>
        <w:rPr>
          <w:rFonts w:eastAsiaTheme="minorHAnsi"/>
          <w:bCs/>
          <w:sz w:val="20"/>
          <w:szCs w:val="20"/>
          <w:lang w:val="bg-BG"/>
        </w:rPr>
      </w:pPr>
      <w:r w:rsidRPr="004F571B">
        <w:rPr>
          <w:rFonts w:eastAsiaTheme="minorHAnsi"/>
          <w:b/>
          <w:i/>
          <w:sz w:val="20"/>
          <w:szCs w:val="20"/>
          <w:lang w:val="bg-BG"/>
        </w:rPr>
        <w:t xml:space="preserve">Ключови индикатори и целеви стойности (попълва се за всяка област на политика) </w:t>
      </w:r>
    </w:p>
    <w:p w:rsidR="001B27E2" w:rsidRPr="004F571B" w:rsidRDefault="001B27E2" w:rsidP="001B27E2">
      <w:pPr>
        <w:rPr>
          <w:sz w:val="20"/>
          <w:szCs w:val="20"/>
          <w:lang w:val="bg-BG"/>
        </w:rPr>
      </w:pPr>
    </w:p>
    <w:p w:rsidR="00B67847" w:rsidRPr="004F571B" w:rsidRDefault="00B67847" w:rsidP="001B27E2">
      <w:pPr>
        <w:rPr>
          <w:sz w:val="20"/>
          <w:szCs w:val="20"/>
          <w:lang w:val="bg-BG"/>
        </w:rPr>
      </w:pPr>
    </w:p>
    <w:p w:rsidR="001B27E2" w:rsidRPr="004F571B" w:rsidRDefault="001B27E2" w:rsidP="00B976DB">
      <w:pPr>
        <w:spacing w:after="200" w:line="276" w:lineRule="auto"/>
        <w:ind w:firstLine="567"/>
        <w:rPr>
          <w:rFonts w:eastAsiaTheme="minorHAnsi"/>
          <w:b/>
          <w:bCs/>
          <w:sz w:val="20"/>
          <w:szCs w:val="20"/>
          <w:lang w:val="bg-BG"/>
        </w:rPr>
      </w:pPr>
      <w:r w:rsidRPr="004F571B">
        <w:rPr>
          <w:rFonts w:eastAsiaTheme="minorHAnsi"/>
          <w:b/>
          <w:bCs/>
          <w:sz w:val="20"/>
          <w:szCs w:val="20"/>
          <w:lang w:val="bg-BG"/>
        </w:rPr>
        <w:lastRenderedPageBreak/>
        <w:t>КЛЮЧОВИ ИНДИКАТОРИ ЗА ИЗПЪЛНЕНИЕ И ЦЕЛЕВИ СТОЙНОСТИ</w:t>
      </w:r>
    </w:p>
    <w:p w:rsidR="001B27E2" w:rsidRPr="004F571B" w:rsidRDefault="001B27E2" w:rsidP="001B27E2">
      <w:pPr>
        <w:tabs>
          <w:tab w:val="left" w:pos="1046"/>
        </w:tabs>
        <w:spacing w:after="120" w:line="276" w:lineRule="auto"/>
        <w:rPr>
          <w:rFonts w:eastAsiaTheme="minorHAnsi"/>
          <w:b/>
          <w:noProof/>
          <w:sz w:val="20"/>
          <w:szCs w:val="20"/>
          <w:lang w:val="bg-BG" w:eastAsia="bg-BG"/>
        </w:rPr>
      </w:pPr>
    </w:p>
    <w:tbl>
      <w:tblPr>
        <w:tblW w:w="8180" w:type="dxa"/>
        <w:jc w:val="center"/>
        <w:tblLook w:val="04A0" w:firstRow="1" w:lastRow="0" w:firstColumn="1" w:lastColumn="0" w:noHBand="0" w:noVBand="1"/>
      </w:tblPr>
      <w:tblGrid>
        <w:gridCol w:w="3880"/>
        <w:gridCol w:w="1020"/>
        <w:gridCol w:w="960"/>
        <w:gridCol w:w="1160"/>
        <w:gridCol w:w="1160"/>
      </w:tblGrid>
      <w:tr w:rsidR="00887216" w:rsidRPr="004F571B" w:rsidTr="00887216">
        <w:trPr>
          <w:trHeight w:val="300"/>
          <w:jc w:val="center"/>
        </w:trPr>
        <w:tc>
          <w:tcPr>
            <w:tcW w:w="3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87216" w:rsidRPr="004F571B" w:rsidRDefault="00887216">
            <w:pPr>
              <w:jc w:val="center"/>
              <w:rPr>
                <w:b/>
                <w:i/>
                <w:iCs/>
                <w:color w:val="000000"/>
                <w:sz w:val="20"/>
                <w:szCs w:val="20"/>
              </w:rPr>
            </w:pPr>
            <w:r w:rsidRPr="004F571B">
              <w:rPr>
                <w:b/>
                <w:i/>
                <w:iCs/>
                <w:color w:val="000000"/>
                <w:sz w:val="20"/>
                <w:szCs w:val="20"/>
              </w:rPr>
              <w:t>Област на политика: 2200.03.00 Политика в областта на съхраняването и увеличаването на дивеча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87216" w:rsidRPr="004F571B" w:rsidRDefault="008872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Целева стойност</w:t>
            </w:r>
          </w:p>
        </w:tc>
      </w:tr>
      <w:tr w:rsidR="00887216" w:rsidRPr="004F571B" w:rsidTr="00887216">
        <w:trPr>
          <w:trHeight w:val="945"/>
          <w:jc w:val="center"/>
        </w:trPr>
        <w:tc>
          <w:tcPr>
            <w:tcW w:w="3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16" w:rsidRPr="004F571B" w:rsidRDefault="00887216"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87216" w:rsidRPr="004F571B" w:rsidRDefault="008872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Мерна единица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87216" w:rsidRPr="004F571B" w:rsidRDefault="0088721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Проект 2026 г.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87216" w:rsidRPr="004F571B" w:rsidRDefault="0088721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Прогноза 2027 г.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87216" w:rsidRPr="004F571B" w:rsidRDefault="00887216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Прогноза 2028 г.</w:t>
            </w:r>
          </w:p>
        </w:tc>
      </w:tr>
      <w:tr w:rsidR="00887216" w:rsidRPr="004F571B" w:rsidTr="00887216">
        <w:trPr>
          <w:trHeight w:val="240"/>
          <w:jc w:val="center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887216" w:rsidRPr="004F571B" w:rsidRDefault="0088721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571B">
              <w:rPr>
                <w:b/>
                <w:bCs/>
                <w:color w:val="000000"/>
                <w:sz w:val="20"/>
                <w:szCs w:val="20"/>
              </w:rPr>
              <w:t>Наименование на индикатора</w:t>
            </w: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16" w:rsidRPr="004F571B" w:rsidRDefault="00887216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7216" w:rsidRPr="004F571B" w:rsidRDefault="0088721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216" w:rsidRPr="004F571B" w:rsidRDefault="0088721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7216" w:rsidRPr="004F571B" w:rsidRDefault="00887216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887216" w:rsidRPr="004F571B" w:rsidTr="00887216">
        <w:trPr>
          <w:trHeight w:val="750"/>
          <w:jc w:val="center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16" w:rsidRPr="004F571B" w:rsidRDefault="0088721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1.Изработване на областни планове за развитие на горските територии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16" w:rsidRPr="004F571B" w:rsidRDefault="0088721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 Брой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216" w:rsidRPr="004F571B" w:rsidRDefault="0088721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216" w:rsidRPr="004F571B" w:rsidRDefault="0088721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216" w:rsidRPr="004F571B" w:rsidRDefault="0088721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0 </w:t>
            </w:r>
          </w:p>
        </w:tc>
      </w:tr>
      <w:tr w:rsidR="00887216" w:rsidRPr="004F571B" w:rsidTr="00887216">
        <w:trPr>
          <w:trHeight w:val="1447"/>
          <w:jc w:val="center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16" w:rsidRPr="004F571B" w:rsidRDefault="0088721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2.Инвентаризация на горските територии и изработване на планове за ловностопански дейности и дейности по опазване на горските територии от пожари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16" w:rsidRPr="004F571B" w:rsidRDefault="0088721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Хил. ха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216" w:rsidRPr="004F571B" w:rsidRDefault="0088721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360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216" w:rsidRPr="004F571B" w:rsidRDefault="0088721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360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216" w:rsidRPr="004F571B" w:rsidRDefault="0088721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380 </w:t>
            </w:r>
          </w:p>
        </w:tc>
      </w:tr>
      <w:tr w:rsidR="00887216" w:rsidRPr="004F571B" w:rsidTr="00887216">
        <w:trPr>
          <w:trHeight w:val="703"/>
          <w:jc w:val="center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16" w:rsidRPr="004F571B" w:rsidRDefault="00887216">
            <w:pPr>
              <w:jc w:val="both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3.Състояние на запаса на благороден елен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7216" w:rsidRPr="004F571B" w:rsidRDefault="0088721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216" w:rsidRPr="004F571B" w:rsidRDefault="0088721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35 000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216" w:rsidRPr="004F571B" w:rsidRDefault="0088721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35 000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7216" w:rsidRPr="004F571B" w:rsidRDefault="00887216">
            <w:pPr>
              <w:jc w:val="center"/>
              <w:rPr>
                <w:color w:val="000000"/>
                <w:sz w:val="20"/>
                <w:szCs w:val="20"/>
              </w:rPr>
            </w:pPr>
            <w:r w:rsidRPr="004F571B">
              <w:rPr>
                <w:color w:val="000000"/>
                <w:sz w:val="20"/>
                <w:szCs w:val="20"/>
              </w:rPr>
              <w:t xml:space="preserve">35 000 </w:t>
            </w:r>
          </w:p>
        </w:tc>
      </w:tr>
    </w:tbl>
    <w:p w:rsidR="009F67BC" w:rsidRPr="004F571B" w:rsidRDefault="009F67BC" w:rsidP="009F67BC">
      <w:pPr>
        <w:tabs>
          <w:tab w:val="left" w:pos="1046"/>
        </w:tabs>
        <w:spacing w:after="120" w:line="276" w:lineRule="auto"/>
        <w:rPr>
          <w:rFonts w:eastAsiaTheme="minorHAnsi"/>
          <w:b/>
          <w:noProof/>
          <w:sz w:val="20"/>
          <w:szCs w:val="20"/>
          <w:lang w:val="bg-BG" w:eastAsia="bg-BG"/>
        </w:rPr>
      </w:pPr>
    </w:p>
    <w:sectPr w:rsidR="009F67BC" w:rsidRPr="004F571B" w:rsidSect="00235FCE">
      <w:pgSz w:w="11906" w:h="16838"/>
      <w:pgMar w:top="567" w:right="1418" w:bottom="1134" w:left="1418" w:header="709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0A7" w:rsidRDefault="004840A7">
      <w:r>
        <w:separator/>
      </w:r>
    </w:p>
  </w:endnote>
  <w:endnote w:type="continuationSeparator" w:id="0">
    <w:p w:rsidR="004840A7" w:rsidRDefault="00484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P_Time">
    <w:altName w:val="Times New Roman"/>
    <w:charset w:val="CC"/>
    <w:family w:val="roman"/>
    <w:pitch w:val="variable"/>
    <w:sig w:usb0="80000201" w:usb1="00000048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64036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840A7" w:rsidRDefault="004840A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300C">
          <w:rPr>
            <w:noProof/>
          </w:rPr>
          <w:t>95</w:t>
        </w:r>
        <w:r>
          <w:rPr>
            <w:noProof/>
          </w:rPr>
          <w:fldChar w:fldCharType="end"/>
        </w:r>
      </w:p>
    </w:sdtContent>
  </w:sdt>
  <w:p w:rsidR="004840A7" w:rsidRPr="007700C1" w:rsidRDefault="004840A7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0A7" w:rsidRDefault="004840A7">
      <w:r>
        <w:separator/>
      </w:r>
    </w:p>
  </w:footnote>
  <w:footnote w:type="continuationSeparator" w:id="0">
    <w:p w:rsidR="004840A7" w:rsidRDefault="004840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B5868"/>
    <w:multiLevelType w:val="hybridMultilevel"/>
    <w:tmpl w:val="A5145B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478FD"/>
    <w:multiLevelType w:val="hybridMultilevel"/>
    <w:tmpl w:val="B1466F66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9103CC"/>
    <w:multiLevelType w:val="multilevel"/>
    <w:tmpl w:val="F1FAA4E6"/>
    <w:lvl w:ilvl="0">
      <w:start w:val="1"/>
      <w:numFmt w:val="upperRoman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84" w:hanging="284"/>
      </w:pPr>
      <w:rPr>
        <w:rFonts w:hint="default"/>
      </w:rPr>
    </w:lvl>
    <w:lvl w:ilvl="2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3)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DE94CAC"/>
    <w:multiLevelType w:val="hybridMultilevel"/>
    <w:tmpl w:val="C220F260"/>
    <w:lvl w:ilvl="0" w:tplc="0402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 w15:restartNumberingAfterBreak="0">
    <w:nsid w:val="14065EEC"/>
    <w:multiLevelType w:val="hybridMultilevel"/>
    <w:tmpl w:val="1C2AE612"/>
    <w:lvl w:ilvl="0" w:tplc="27647864">
      <w:start w:val="1"/>
      <w:numFmt w:val="bullet"/>
      <w:suff w:val="space"/>
      <w:lvlText w:val=""/>
      <w:lvlJc w:val="left"/>
      <w:pPr>
        <w:ind w:left="759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8310"/>
        </w:tabs>
        <w:ind w:left="8310" w:hanging="360"/>
      </w:pPr>
      <w:rPr>
        <w:rFonts w:ascii="Courier New" w:hAnsi="Courier New" w:cs="SP_Time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9030"/>
        </w:tabs>
        <w:ind w:left="903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9750"/>
        </w:tabs>
        <w:ind w:left="975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10470"/>
        </w:tabs>
        <w:ind w:left="10470" w:hanging="360"/>
      </w:pPr>
      <w:rPr>
        <w:rFonts w:ascii="Courier New" w:hAnsi="Courier New" w:cs="SP_Time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11190"/>
        </w:tabs>
        <w:ind w:left="1119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11910"/>
        </w:tabs>
        <w:ind w:left="1191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12630"/>
        </w:tabs>
        <w:ind w:left="12630" w:hanging="360"/>
      </w:pPr>
      <w:rPr>
        <w:rFonts w:ascii="Courier New" w:hAnsi="Courier New" w:cs="SP_Time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13350"/>
        </w:tabs>
        <w:ind w:left="13350" w:hanging="360"/>
      </w:pPr>
      <w:rPr>
        <w:rFonts w:ascii="Wingdings" w:hAnsi="Wingdings" w:hint="default"/>
      </w:rPr>
    </w:lvl>
  </w:abstractNum>
  <w:abstractNum w:abstractNumId="5" w15:restartNumberingAfterBreak="0">
    <w:nsid w:val="17123E47"/>
    <w:multiLevelType w:val="multilevel"/>
    <w:tmpl w:val="31E0B594"/>
    <w:lvl w:ilvl="0">
      <w:start w:val="1"/>
      <w:numFmt w:val="upperRoman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84" w:hanging="284"/>
      </w:pPr>
      <w:rPr>
        <w:rFonts w:hint="default"/>
      </w:rPr>
    </w:lvl>
    <w:lvl w:ilvl="2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3)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A416318"/>
    <w:multiLevelType w:val="hybridMultilevel"/>
    <w:tmpl w:val="C9066F26"/>
    <w:lvl w:ilvl="0" w:tplc="EE34D2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751D7E"/>
    <w:multiLevelType w:val="multilevel"/>
    <w:tmpl w:val="A79A3470"/>
    <w:lvl w:ilvl="0">
      <w:start w:val="1"/>
      <w:numFmt w:val="upperRoman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84" w:hanging="284"/>
      </w:pPr>
      <w:rPr>
        <w:rFonts w:hint="default"/>
      </w:rPr>
    </w:lvl>
    <w:lvl w:ilvl="2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3)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D09209A"/>
    <w:multiLevelType w:val="hybridMultilevel"/>
    <w:tmpl w:val="EB8A9536"/>
    <w:lvl w:ilvl="0" w:tplc="A3B044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E00665"/>
    <w:multiLevelType w:val="hybridMultilevel"/>
    <w:tmpl w:val="9530FBBC"/>
    <w:lvl w:ilvl="0" w:tplc="0402000B">
      <w:start w:val="1"/>
      <w:numFmt w:val="bullet"/>
      <w:lvlText w:val=""/>
      <w:lvlJc w:val="left"/>
      <w:pPr>
        <w:ind w:left="928" w:hanging="360"/>
      </w:pPr>
      <w:rPr>
        <w:rFonts w:ascii="Wingdings" w:hAnsi="Wingdings" w:cs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3CB5334"/>
    <w:multiLevelType w:val="hybridMultilevel"/>
    <w:tmpl w:val="6450E5D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F30EF"/>
    <w:multiLevelType w:val="hybridMultilevel"/>
    <w:tmpl w:val="DA8491E0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70470F"/>
    <w:multiLevelType w:val="hybridMultilevel"/>
    <w:tmpl w:val="7E3C3126"/>
    <w:lvl w:ilvl="0" w:tplc="040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BBE65F2"/>
    <w:multiLevelType w:val="hybridMultilevel"/>
    <w:tmpl w:val="7ED05E9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32F80910"/>
    <w:multiLevelType w:val="hybridMultilevel"/>
    <w:tmpl w:val="3D926F78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35441EEA"/>
    <w:multiLevelType w:val="hybridMultilevel"/>
    <w:tmpl w:val="B69282BE"/>
    <w:lvl w:ilvl="0" w:tplc="FF4E1B5A">
      <w:start w:val="4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97B66D8"/>
    <w:multiLevelType w:val="hybridMultilevel"/>
    <w:tmpl w:val="DAEC444E"/>
    <w:lvl w:ilvl="0" w:tplc="E0A24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746C05"/>
    <w:multiLevelType w:val="hybridMultilevel"/>
    <w:tmpl w:val="877E9612"/>
    <w:lvl w:ilvl="0" w:tplc="9C62E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A064B4"/>
    <w:multiLevelType w:val="multilevel"/>
    <w:tmpl w:val="EDBE24E8"/>
    <w:lvl w:ilvl="0">
      <w:start w:val="1"/>
      <w:numFmt w:val="upperRoman"/>
      <w:lvlText w:val="%1)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84" w:hanging="284"/>
      </w:pPr>
      <w:rPr>
        <w:rFonts w:hint="default"/>
      </w:rPr>
    </w:lvl>
    <w:lvl w:ilvl="2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3)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6F60A4E"/>
    <w:multiLevelType w:val="hybridMultilevel"/>
    <w:tmpl w:val="E4D44576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0406439"/>
    <w:multiLevelType w:val="hybridMultilevel"/>
    <w:tmpl w:val="3E2C9EF2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15D2FD2"/>
    <w:multiLevelType w:val="hybridMultilevel"/>
    <w:tmpl w:val="727A426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4400DD"/>
    <w:multiLevelType w:val="hybridMultilevel"/>
    <w:tmpl w:val="F3300C5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CB079A"/>
    <w:multiLevelType w:val="hybridMultilevel"/>
    <w:tmpl w:val="790A10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DEA606">
      <w:numFmt w:val="bullet"/>
      <w:lvlText w:val="-"/>
      <w:lvlJc w:val="left"/>
      <w:pPr>
        <w:ind w:left="3210" w:hanging="1410"/>
      </w:pPr>
      <w:rPr>
        <w:rFonts w:ascii="Times New Roman" w:eastAsiaTheme="minorHAnsi" w:hAnsi="Times New Roman" w:cs="Times New Roman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D00DAD"/>
    <w:multiLevelType w:val="hybridMultilevel"/>
    <w:tmpl w:val="C9A0A508"/>
    <w:lvl w:ilvl="0" w:tplc="FF4E1B5A">
      <w:start w:val="4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" w15:restartNumberingAfterBreak="0">
    <w:nsid w:val="77DE5494"/>
    <w:multiLevelType w:val="hybridMultilevel"/>
    <w:tmpl w:val="124096CE"/>
    <w:lvl w:ilvl="0" w:tplc="0402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5"/>
  </w:num>
  <w:num w:numId="3">
    <w:abstractNumId w:val="19"/>
  </w:num>
  <w:num w:numId="4">
    <w:abstractNumId w:val="2"/>
  </w:num>
  <w:num w:numId="5">
    <w:abstractNumId w:val="5"/>
  </w:num>
  <w:num w:numId="6">
    <w:abstractNumId w:val="7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4"/>
  </w:num>
  <w:num w:numId="10">
    <w:abstractNumId w:val="3"/>
  </w:num>
  <w:num w:numId="11">
    <w:abstractNumId w:val="23"/>
  </w:num>
  <w:num w:numId="12">
    <w:abstractNumId w:val="25"/>
  </w:num>
  <w:num w:numId="13">
    <w:abstractNumId w:val="12"/>
  </w:num>
  <w:num w:numId="14">
    <w:abstractNumId w:val="16"/>
  </w:num>
  <w:num w:numId="15">
    <w:abstractNumId w:val="14"/>
  </w:num>
  <w:num w:numId="16">
    <w:abstractNumId w:val="10"/>
  </w:num>
  <w:num w:numId="17">
    <w:abstractNumId w:val="8"/>
  </w:num>
  <w:num w:numId="18">
    <w:abstractNumId w:val="6"/>
  </w:num>
  <w:num w:numId="19">
    <w:abstractNumId w:val="0"/>
  </w:num>
  <w:num w:numId="20">
    <w:abstractNumId w:val="21"/>
  </w:num>
  <w:num w:numId="21">
    <w:abstractNumId w:val="9"/>
  </w:num>
  <w:num w:numId="22">
    <w:abstractNumId w:val="22"/>
  </w:num>
  <w:num w:numId="23">
    <w:abstractNumId w:val="13"/>
  </w:num>
  <w:num w:numId="24">
    <w:abstractNumId w:val="11"/>
  </w:num>
  <w:num w:numId="25">
    <w:abstractNumId w:val="17"/>
  </w:num>
  <w:num w:numId="26">
    <w:abstractNumId w:val="20"/>
  </w:num>
  <w:num w:numId="2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72D"/>
    <w:rsid w:val="0000187E"/>
    <w:rsid w:val="00001CF3"/>
    <w:rsid w:val="00001D74"/>
    <w:rsid w:val="000034C1"/>
    <w:rsid w:val="00005327"/>
    <w:rsid w:val="000054FD"/>
    <w:rsid w:val="000058DD"/>
    <w:rsid w:val="00005DA2"/>
    <w:rsid w:val="00006145"/>
    <w:rsid w:val="00006436"/>
    <w:rsid w:val="000064A6"/>
    <w:rsid w:val="0000678B"/>
    <w:rsid w:val="000073A0"/>
    <w:rsid w:val="00007A81"/>
    <w:rsid w:val="00007F4D"/>
    <w:rsid w:val="00007FA0"/>
    <w:rsid w:val="000100E2"/>
    <w:rsid w:val="000108CD"/>
    <w:rsid w:val="000108D4"/>
    <w:rsid w:val="00011B93"/>
    <w:rsid w:val="0001361D"/>
    <w:rsid w:val="00013667"/>
    <w:rsid w:val="00013877"/>
    <w:rsid w:val="000152AD"/>
    <w:rsid w:val="00015BBE"/>
    <w:rsid w:val="00015D97"/>
    <w:rsid w:val="00015EBE"/>
    <w:rsid w:val="00016237"/>
    <w:rsid w:val="00016E8B"/>
    <w:rsid w:val="0001705E"/>
    <w:rsid w:val="00017389"/>
    <w:rsid w:val="00020271"/>
    <w:rsid w:val="000207B4"/>
    <w:rsid w:val="00020D6D"/>
    <w:rsid w:val="000213EB"/>
    <w:rsid w:val="000230CA"/>
    <w:rsid w:val="000237F5"/>
    <w:rsid w:val="00025D4C"/>
    <w:rsid w:val="00026A51"/>
    <w:rsid w:val="00026A8B"/>
    <w:rsid w:val="00026B98"/>
    <w:rsid w:val="00026DA0"/>
    <w:rsid w:val="00026F83"/>
    <w:rsid w:val="00026F95"/>
    <w:rsid w:val="00027224"/>
    <w:rsid w:val="000272FF"/>
    <w:rsid w:val="000277C1"/>
    <w:rsid w:val="00027C07"/>
    <w:rsid w:val="000318C8"/>
    <w:rsid w:val="00032667"/>
    <w:rsid w:val="00032B35"/>
    <w:rsid w:val="000333CA"/>
    <w:rsid w:val="00035790"/>
    <w:rsid w:val="00036349"/>
    <w:rsid w:val="00036407"/>
    <w:rsid w:val="00036753"/>
    <w:rsid w:val="00037A1B"/>
    <w:rsid w:val="00037C12"/>
    <w:rsid w:val="00041C9B"/>
    <w:rsid w:val="000448E7"/>
    <w:rsid w:val="000453BF"/>
    <w:rsid w:val="000454A2"/>
    <w:rsid w:val="00047AB9"/>
    <w:rsid w:val="00047FD8"/>
    <w:rsid w:val="000522C4"/>
    <w:rsid w:val="00052918"/>
    <w:rsid w:val="00053ED9"/>
    <w:rsid w:val="00053F1A"/>
    <w:rsid w:val="0005421A"/>
    <w:rsid w:val="00055CF6"/>
    <w:rsid w:val="00055D3F"/>
    <w:rsid w:val="00056813"/>
    <w:rsid w:val="00056B1E"/>
    <w:rsid w:val="00057A82"/>
    <w:rsid w:val="00057AB2"/>
    <w:rsid w:val="00060163"/>
    <w:rsid w:val="0006181A"/>
    <w:rsid w:val="00061D12"/>
    <w:rsid w:val="00061FD4"/>
    <w:rsid w:val="00062B49"/>
    <w:rsid w:val="00064029"/>
    <w:rsid w:val="0006450E"/>
    <w:rsid w:val="00065683"/>
    <w:rsid w:val="000661BA"/>
    <w:rsid w:val="00067B48"/>
    <w:rsid w:val="00067DF9"/>
    <w:rsid w:val="00067F19"/>
    <w:rsid w:val="000705F4"/>
    <w:rsid w:val="000711D3"/>
    <w:rsid w:val="00071577"/>
    <w:rsid w:val="00071583"/>
    <w:rsid w:val="00071777"/>
    <w:rsid w:val="00072180"/>
    <w:rsid w:val="00072280"/>
    <w:rsid w:val="000735D6"/>
    <w:rsid w:val="000741C4"/>
    <w:rsid w:val="00074661"/>
    <w:rsid w:val="00074BE0"/>
    <w:rsid w:val="000769B3"/>
    <w:rsid w:val="00077210"/>
    <w:rsid w:val="0007767D"/>
    <w:rsid w:val="00080A3A"/>
    <w:rsid w:val="0008198E"/>
    <w:rsid w:val="00081A0E"/>
    <w:rsid w:val="00083939"/>
    <w:rsid w:val="00084F46"/>
    <w:rsid w:val="000851C5"/>
    <w:rsid w:val="00085D54"/>
    <w:rsid w:val="00085E9C"/>
    <w:rsid w:val="0008604B"/>
    <w:rsid w:val="00086F9D"/>
    <w:rsid w:val="00087062"/>
    <w:rsid w:val="00087B12"/>
    <w:rsid w:val="000902F9"/>
    <w:rsid w:val="00091064"/>
    <w:rsid w:val="0009119D"/>
    <w:rsid w:val="00091369"/>
    <w:rsid w:val="000935A1"/>
    <w:rsid w:val="00093AB9"/>
    <w:rsid w:val="00094289"/>
    <w:rsid w:val="00095082"/>
    <w:rsid w:val="000976E8"/>
    <w:rsid w:val="000A03C9"/>
    <w:rsid w:val="000A0AF4"/>
    <w:rsid w:val="000A173F"/>
    <w:rsid w:val="000A3080"/>
    <w:rsid w:val="000A314A"/>
    <w:rsid w:val="000A3638"/>
    <w:rsid w:val="000A36A3"/>
    <w:rsid w:val="000A37A7"/>
    <w:rsid w:val="000A469B"/>
    <w:rsid w:val="000A5200"/>
    <w:rsid w:val="000A5367"/>
    <w:rsid w:val="000A5736"/>
    <w:rsid w:val="000A7058"/>
    <w:rsid w:val="000A7EF9"/>
    <w:rsid w:val="000B1CA2"/>
    <w:rsid w:val="000B1F3A"/>
    <w:rsid w:val="000B24F0"/>
    <w:rsid w:val="000B312E"/>
    <w:rsid w:val="000B31D0"/>
    <w:rsid w:val="000B573E"/>
    <w:rsid w:val="000C2573"/>
    <w:rsid w:val="000C2923"/>
    <w:rsid w:val="000C2A12"/>
    <w:rsid w:val="000C2AA3"/>
    <w:rsid w:val="000C2BE9"/>
    <w:rsid w:val="000C3188"/>
    <w:rsid w:val="000C3EDD"/>
    <w:rsid w:val="000C407F"/>
    <w:rsid w:val="000C5348"/>
    <w:rsid w:val="000C6119"/>
    <w:rsid w:val="000C69A1"/>
    <w:rsid w:val="000C705F"/>
    <w:rsid w:val="000C7A78"/>
    <w:rsid w:val="000C7B7C"/>
    <w:rsid w:val="000D04B6"/>
    <w:rsid w:val="000D10D1"/>
    <w:rsid w:val="000D149D"/>
    <w:rsid w:val="000D17DA"/>
    <w:rsid w:val="000D258C"/>
    <w:rsid w:val="000D2DE6"/>
    <w:rsid w:val="000D4BB1"/>
    <w:rsid w:val="000D4F86"/>
    <w:rsid w:val="000D6036"/>
    <w:rsid w:val="000D611A"/>
    <w:rsid w:val="000E00D1"/>
    <w:rsid w:val="000E0800"/>
    <w:rsid w:val="000E0C3E"/>
    <w:rsid w:val="000E0C7E"/>
    <w:rsid w:val="000E0C8D"/>
    <w:rsid w:val="000E1BDD"/>
    <w:rsid w:val="000E4102"/>
    <w:rsid w:val="000E4442"/>
    <w:rsid w:val="000E5225"/>
    <w:rsid w:val="000E6557"/>
    <w:rsid w:val="000E67ED"/>
    <w:rsid w:val="000E6A36"/>
    <w:rsid w:val="000F01FA"/>
    <w:rsid w:val="000F0550"/>
    <w:rsid w:val="000F2964"/>
    <w:rsid w:val="000F2E4D"/>
    <w:rsid w:val="000F41AB"/>
    <w:rsid w:val="000F760C"/>
    <w:rsid w:val="00100412"/>
    <w:rsid w:val="00100D5D"/>
    <w:rsid w:val="00100E41"/>
    <w:rsid w:val="001016F4"/>
    <w:rsid w:val="00101A4B"/>
    <w:rsid w:val="00101B62"/>
    <w:rsid w:val="001020C8"/>
    <w:rsid w:val="0010266E"/>
    <w:rsid w:val="00102C0B"/>
    <w:rsid w:val="00103D96"/>
    <w:rsid w:val="0010412B"/>
    <w:rsid w:val="00104490"/>
    <w:rsid w:val="00104A72"/>
    <w:rsid w:val="00105811"/>
    <w:rsid w:val="00105B45"/>
    <w:rsid w:val="0010653F"/>
    <w:rsid w:val="00106F42"/>
    <w:rsid w:val="00110106"/>
    <w:rsid w:val="00110A96"/>
    <w:rsid w:val="00110E89"/>
    <w:rsid w:val="0011101A"/>
    <w:rsid w:val="0011176E"/>
    <w:rsid w:val="001118F0"/>
    <w:rsid w:val="001130EB"/>
    <w:rsid w:val="001134F7"/>
    <w:rsid w:val="001139FA"/>
    <w:rsid w:val="00113BAB"/>
    <w:rsid w:val="001147DE"/>
    <w:rsid w:val="00115537"/>
    <w:rsid w:val="00115D7E"/>
    <w:rsid w:val="001176C8"/>
    <w:rsid w:val="00117F54"/>
    <w:rsid w:val="001205D3"/>
    <w:rsid w:val="001208CD"/>
    <w:rsid w:val="00121325"/>
    <w:rsid w:val="0012182C"/>
    <w:rsid w:val="0012236B"/>
    <w:rsid w:val="0012267B"/>
    <w:rsid w:val="00122C01"/>
    <w:rsid w:val="0012328B"/>
    <w:rsid w:val="001240A6"/>
    <w:rsid w:val="00124186"/>
    <w:rsid w:val="00125733"/>
    <w:rsid w:val="001272F3"/>
    <w:rsid w:val="00130DAD"/>
    <w:rsid w:val="00130DC0"/>
    <w:rsid w:val="00131C79"/>
    <w:rsid w:val="00132A1A"/>
    <w:rsid w:val="00132C26"/>
    <w:rsid w:val="00133F82"/>
    <w:rsid w:val="00134CF4"/>
    <w:rsid w:val="00135284"/>
    <w:rsid w:val="00135318"/>
    <w:rsid w:val="00135E67"/>
    <w:rsid w:val="00135F9A"/>
    <w:rsid w:val="001365DE"/>
    <w:rsid w:val="0013679B"/>
    <w:rsid w:val="00136B64"/>
    <w:rsid w:val="00140119"/>
    <w:rsid w:val="00140810"/>
    <w:rsid w:val="00142194"/>
    <w:rsid w:val="0014417B"/>
    <w:rsid w:val="00144332"/>
    <w:rsid w:val="0014475F"/>
    <w:rsid w:val="00147586"/>
    <w:rsid w:val="001477B5"/>
    <w:rsid w:val="0014785D"/>
    <w:rsid w:val="001478FF"/>
    <w:rsid w:val="00147942"/>
    <w:rsid w:val="00150ECD"/>
    <w:rsid w:val="0015149D"/>
    <w:rsid w:val="00152B25"/>
    <w:rsid w:val="0015371C"/>
    <w:rsid w:val="0015388D"/>
    <w:rsid w:val="00155E0A"/>
    <w:rsid w:val="00156115"/>
    <w:rsid w:val="00157FD9"/>
    <w:rsid w:val="0016046F"/>
    <w:rsid w:val="00161546"/>
    <w:rsid w:val="001615C2"/>
    <w:rsid w:val="0016335D"/>
    <w:rsid w:val="0016339F"/>
    <w:rsid w:val="001635D7"/>
    <w:rsid w:val="0016380F"/>
    <w:rsid w:val="00163C9F"/>
    <w:rsid w:val="00164419"/>
    <w:rsid w:val="001646D1"/>
    <w:rsid w:val="00164872"/>
    <w:rsid w:val="00164BD7"/>
    <w:rsid w:val="00164E44"/>
    <w:rsid w:val="00166502"/>
    <w:rsid w:val="00166573"/>
    <w:rsid w:val="0016671C"/>
    <w:rsid w:val="0016679A"/>
    <w:rsid w:val="00166E55"/>
    <w:rsid w:val="00167580"/>
    <w:rsid w:val="00171926"/>
    <w:rsid w:val="00171AE2"/>
    <w:rsid w:val="00173A4D"/>
    <w:rsid w:val="0017405D"/>
    <w:rsid w:val="00174758"/>
    <w:rsid w:val="001757E1"/>
    <w:rsid w:val="00175C62"/>
    <w:rsid w:val="00175F8B"/>
    <w:rsid w:val="00180764"/>
    <w:rsid w:val="00182063"/>
    <w:rsid w:val="001820E5"/>
    <w:rsid w:val="001833E9"/>
    <w:rsid w:val="00184011"/>
    <w:rsid w:val="001840A6"/>
    <w:rsid w:val="00185663"/>
    <w:rsid w:val="00186569"/>
    <w:rsid w:val="00186DF5"/>
    <w:rsid w:val="00187D7C"/>
    <w:rsid w:val="001901F4"/>
    <w:rsid w:val="001906C0"/>
    <w:rsid w:val="001906C3"/>
    <w:rsid w:val="001909EF"/>
    <w:rsid w:val="00191592"/>
    <w:rsid w:val="00191813"/>
    <w:rsid w:val="00191CE4"/>
    <w:rsid w:val="00191E53"/>
    <w:rsid w:val="00192E27"/>
    <w:rsid w:val="00192F2D"/>
    <w:rsid w:val="001936BF"/>
    <w:rsid w:val="001938CE"/>
    <w:rsid w:val="00193A1A"/>
    <w:rsid w:val="001946E6"/>
    <w:rsid w:val="00194BA2"/>
    <w:rsid w:val="00194FB5"/>
    <w:rsid w:val="00196794"/>
    <w:rsid w:val="00196D3C"/>
    <w:rsid w:val="00196F17"/>
    <w:rsid w:val="0019720D"/>
    <w:rsid w:val="00197467"/>
    <w:rsid w:val="00197754"/>
    <w:rsid w:val="001A01E8"/>
    <w:rsid w:val="001A0260"/>
    <w:rsid w:val="001A03DE"/>
    <w:rsid w:val="001A1611"/>
    <w:rsid w:val="001A1B23"/>
    <w:rsid w:val="001A2721"/>
    <w:rsid w:val="001A3B35"/>
    <w:rsid w:val="001A444F"/>
    <w:rsid w:val="001A4835"/>
    <w:rsid w:val="001A4A9B"/>
    <w:rsid w:val="001A504C"/>
    <w:rsid w:val="001A5AE8"/>
    <w:rsid w:val="001A6F76"/>
    <w:rsid w:val="001A7518"/>
    <w:rsid w:val="001A7B8B"/>
    <w:rsid w:val="001B0131"/>
    <w:rsid w:val="001B27E2"/>
    <w:rsid w:val="001B44C6"/>
    <w:rsid w:val="001B4909"/>
    <w:rsid w:val="001B4D1F"/>
    <w:rsid w:val="001B4E8C"/>
    <w:rsid w:val="001B5C22"/>
    <w:rsid w:val="001B5F5E"/>
    <w:rsid w:val="001B63A9"/>
    <w:rsid w:val="001B6E0E"/>
    <w:rsid w:val="001B6F19"/>
    <w:rsid w:val="001B775A"/>
    <w:rsid w:val="001B7795"/>
    <w:rsid w:val="001B788D"/>
    <w:rsid w:val="001B7E77"/>
    <w:rsid w:val="001B7E7D"/>
    <w:rsid w:val="001C0406"/>
    <w:rsid w:val="001C18A1"/>
    <w:rsid w:val="001C2DA2"/>
    <w:rsid w:val="001C3BB0"/>
    <w:rsid w:val="001C4589"/>
    <w:rsid w:val="001C462C"/>
    <w:rsid w:val="001C468D"/>
    <w:rsid w:val="001C5AF9"/>
    <w:rsid w:val="001C61AC"/>
    <w:rsid w:val="001C69C8"/>
    <w:rsid w:val="001D04E5"/>
    <w:rsid w:val="001D0C65"/>
    <w:rsid w:val="001D11C7"/>
    <w:rsid w:val="001D13A3"/>
    <w:rsid w:val="001D1847"/>
    <w:rsid w:val="001D5C98"/>
    <w:rsid w:val="001D5E60"/>
    <w:rsid w:val="001D5FAD"/>
    <w:rsid w:val="001D65B3"/>
    <w:rsid w:val="001D67E6"/>
    <w:rsid w:val="001D6AFE"/>
    <w:rsid w:val="001E085E"/>
    <w:rsid w:val="001E25A1"/>
    <w:rsid w:val="001E2BD5"/>
    <w:rsid w:val="001E4085"/>
    <w:rsid w:val="001E422B"/>
    <w:rsid w:val="001E4D37"/>
    <w:rsid w:val="001E4E92"/>
    <w:rsid w:val="001E52EC"/>
    <w:rsid w:val="001E5439"/>
    <w:rsid w:val="001E66E9"/>
    <w:rsid w:val="001E6C58"/>
    <w:rsid w:val="001E6D33"/>
    <w:rsid w:val="001E6F23"/>
    <w:rsid w:val="001F062E"/>
    <w:rsid w:val="001F0DC4"/>
    <w:rsid w:val="001F163B"/>
    <w:rsid w:val="001F169B"/>
    <w:rsid w:val="001F192F"/>
    <w:rsid w:val="001F1D73"/>
    <w:rsid w:val="001F26F8"/>
    <w:rsid w:val="001F2959"/>
    <w:rsid w:val="001F367F"/>
    <w:rsid w:val="001F46CB"/>
    <w:rsid w:val="001F4829"/>
    <w:rsid w:val="001F5BB7"/>
    <w:rsid w:val="002004EB"/>
    <w:rsid w:val="0020104E"/>
    <w:rsid w:val="00201729"/>
    <w:rsid w:val="00201A17"/>
    <w:rsid w:val="00201BBA"/>
    <w:rsid w:val="002024CA"/>
    <w:rsid w:val="00202A7A"/>
    <w:rsid w:val="00205175"/>
    <w:rsid w:val="002056A7"/>
    <w:rsid w:val="0020633A"/>
    <w:rsid w:val="002069FD"/>
    <w:rsid w:val="0020740A"/>
    <w:rsid w:val="00212151"/>
    <w:rsid w:val="002142F2"/>
    <w:rsid w:val="00216489"/>
    <w:rsid w:val="0021700A"/>
    <w:rsid w:val="00217AE3"/>
    <w:rsid w:val="00217C4E"/>
    <w:rsid w:val="00220577"/>
    <w:rsid w:val="00221004"/>
    <w:rsid w:val="002212EB"/>
    <w:rsid w:val="00221724"/>
    <w:rsid w:val="00221F8B"/>
    <w:rsid w:val="0022257F"/>
    <w:rsid w:val="00222746"/>
    <w:rsid w:val="00223D1B"/>
    <w:rsid w:val="00223E20"/>
    <w:rsid w:val="00224AF4"/>
    <w:rsid w:val="00225EA9"/>
    <w:rsid w:val="002260CE"/>
    <w:rsid w:val="00227D0A"/>
    <w:rsid w:val="002308D4"/>
    <w:rsid w:val="00231917"/>
    <w:rsid w:val="00232129"/>
    <w:rsid w:val="002321C0"/>
    <w:rsid w:val="002322F6"/>
    <w:rsid w:val="00232899"/>
    <w:rsid w:val="00232B89"/>
    <w:rsid w:val="00232E49"/>
    <w:rsid w:val="002335A4"/>
    <w:rsid w:val="00233DE9"/>
    <w:rsid w:val="002341BF"/>
    <w:rsid w:val="002343FF"/>
    <w:rsid w:val="00234DA8"/>
    <w:rsid w:val="00235C50"/>
    <w:rsid w:val="00235FCE"/>
    <w:rsid w:val="00237180"/>
    <w:rsid w:val="0024060C"/>
    <w:rsid w:val="00240CC8"/>
    <w:rsid w:val="0024102A"/>
    <w:rsid w:val="00241165"/>
    <w:rsid w:val="002415CA"/>
    <w:rsid w:val="00241EBA"/>
    <w:rsid w:val="00243223"/>
    <w:rsid w:val="00243CB7"/>
    <w:rsid w:val="00244407"/>
    <w:rsid w:val="00244914"/>
    <w:rsid w:val="00246117"/>
    <w:rsid w:val="00246487"/>
    <w:rsid w:val="00246B2E"/>
    <w:rsid w:val="00246B33"/>
    <w:rsid w:val="00247121"/>
    <w:rsid w:val="00247DBE"/>
    <w:rsid w:val="002506A3"/>
    <w:rsid w:val="00251405"/>
    <w:rsid w:val="0025230B"/>
    <w:rsid w:val="002527C8"/>
    <w:rsid w:val="00252C41"/>
    <w:rsid w:val="002532FE"/>
    <w:rsid w:val="00253C19"/>
    <w:rsid w:val="002549FF"/>
    <w:rsid w:val="002551EC"/>
    <w:rsid w:val="0025567E"/>
    <w:rsid w:val="00255BDF"/>
    <w:rsid w:val="002568EE"/>
    <w:rsid w:val="00257E82"/>
    <w:rsid w:val="00260923"/>
    <w:rsid w:val="00261629"/>
    <w:rsid w:val="00261AD2"/>
    <w:rsid w:val="00262E56"/>
    <w:rsid w:val="00263BC8"/>
    <w:rsid w:val="0026405F"/>
    <w:rsid w:val="0026442F"/>
    <w:rsid w:val="002662C3"/>
    <w:rsid w:val="00266F1C"/>
    <w:rsid w:val="00270B29"/>
    <w:rsid w:val="00270E29"/>
    <w:rsid w:val="002719C9"/>
    <w:rsid w:val="00271FF2"/>
    <w:rsid w:val="00272195"/>
    <w:rsid w:val="00272A80"/>
    <w:rsid w:val="00274977"/>
    <w:rsid w:val="0027597C"/>
    <w:rsid w:val="00275BD7"/>
    <w:rsid w:val="00276045"/>
    <w:rsid w:val="00276D21"/>
    <w:rsid w:val="00276EBC"/>
    <w:rsid w:val="00277904"/>
    <w:rsid w:val="00277FE9"/>
    <w:rsid w:val="00280160"/>
    <w:rsid w:val="00284AD3"/>
    <w:rsid w:val="00284E4D"/>
    <w:rsid w:val="0028507C"/>
    <w:rsid w:val="00285EEB"/>
    <w:rsid w:val="00286A2F"/>
    <w:rsid w:val="0028790E"/>
    <w:rsid w:val="00287D80"/>
    <w:rsid w:val="0029014A"/>
    <w:rsid w:val="002904F1"/>
    <w:rsid w:val="00290880"/>
    <w:rsid w:val="00290A4A"/>
    <w:rsid w:val="002917BA"/>
    <w:rsid w:val="00291A8E"/>
    <w:rsid w:val="00291D2F"/>
    <w:rsid w:val="00292004"/>
    <w:rsid w:val="0029203B"/>
    <w:rsid w:val="00293A24"/>
    <w:rsid w:val="00293D4D"/>
    <w:rsid w:val="00293F9D"/>
    <w:rsid w:val="002941A4"/>
    <w:rsid w:val="002944B6"/>
    <w:rsid w:val="00294AD5"/>
    <w:rsid w:val="0029648C"/>
    <w:rsid w:val="00296D37"/>
    <w:rsid w:val="002971AE"/>
    <w:rsid w:val="00297980"/>
    <w:rsid w:val="002A29B8"/>
    <w:rsid w:val="002A33BB"/>
    <w:rsid w:val="002A47A4"/>
    <w:rsid w:val="002A52FD"/>
    <w:rsid w:val="002A5D03"/>
    <w:rsid w:val="002A6313"/>
    <w:rsid w:val="002B091A"/>
    <w:rsid w:val="002B0BB3"/>
    <w:rsid w:val="002B1649"/>
    <w:rsid w:val="002B22B1"/>
    <w:rsid w:val="002B22F5"/>
    <w:rsid w:val="002B25DC"/>
    <w:rsid w:val="002B2866"/>
    <w:rsid w:val="002B5072"/>
    <w:rsid w:val="002B5723"/>
    <w:rsid w:val="002B5761"/>
    <w:rsid w:val="002B61E3"/>
    <w:rsid w:val="002C08A2"/>
    <w:rsid w:val="002C11FB"/>
    <w:rsid w:val="002C12D7"/>
    <w:rsid w:val="002C14A3"/>
    <w:rsid w:val="002C3FE0"/>
    <w:rsid w:val="002C5C18"/>
    <w:rsid w:val="002C602A"/>
    <w:rsid w:val="002D00E4"/>
    <w:rsid w:val="002D0CBF"/>
    <w:rsid w:val="002D143D"/>
    <w:rsid w:val="002D226D"/>
    <w:rsid w:val="002D2B87"/>
    <w:rsid w:val="002D382B"/>
    <w:rsid w:val="002D4069"/>
    <w:rsid w:val="002D437E"/>
    <w:rsid w:val="002D4D99"/>
    <w:rsid w:val="002D5223"/>
    <w:rsid w:val="002D5352"/>
    <w:rsid w:val="002D537A"/>
    <w:rsid w:val="002D5CB6"/>
    <w:rsid w:val="002D6EB0"/>
    <w:rsid w:val="002D7083"/>
    <w:rsid w:val="002D78CD"/>
    <w:rsid w:val="002E0444"/>
    <w:rsid w:val="002E2511"/>
    <w:rsid w:val="002E355C"/>
    <w:rsid w:val="002E3597"/>
    <w:rsid w:val="002E4043"/>
    <w:rsid w:val="002E408A"/>
    <w:rsid w:val="002E50CB"/>
    <w:rsid w:val="002E5732"/>
    <w:rsid w:val="002E5E70"/>
    <w:rsid w:val="002E5FB1"/>
    <w:rsid w:val="002E67DC"/>
    <w:rsid w:val="002E708E"/>
    <w:rsid w:val="002F0353"/>
    <w:rsid w:val="002F0C8A"/>
    <w:rsid w:val="002F0FD5"/>
    <w:rsid w:val="002F1457"/>
    <w:rsid w:val="002F22BA"/>
    <w:rsid w:val="002F3745"/>
    <w:rsid w:val="002F38D3"/>
    <w:rsid w:val="002F39EC"/>
    <w:rsid w:val="002F4395"/>
    <w:rsid w:val="002F5B11"/>
    <w:rsid w:val="002F5B47"/>
    <w:rsid w:val="002F7141"/>
    <w:rsid w:val="002F7650"/>
    <w:rsid w:val="002F7A74"/>
    <w:rsid w:val="002F7CF9"/>
    <w:rsid w:val="00300068"/>
    <w:rsid w:val="00300362"/>
    <w:rsid w:val="00300D34"/>
    <w:rsid w:val="00301EF7"/>
    <w:rsid w:val="00304523"/>
    <w:rsid w:val="003049A9"/>
    <w:rsid w:val="00304A54"/>
    <w:rsid w:val="00304C19"/>
    <w:rsid w:val="00304E71"/>
    <w:rsid w:val="00305701"/>
    <w:rsid w:val="00305F45"/>
    <w:rsid w:val="003060A6"/>
    <w:rsid w:val="00306E9A"/>
    <w:rsid w:val="00307DC7"/>
    <w:rsid w:val="00310E57"/>
    <w:rsid w:val="00311355"/>
    <w:rsid w:val="0031156A"/>
    <w:rsid w:val="003123EA"/>
    <w:rsid w:val="0031278E"/>
    <w:rsid w:val="00314B37"/>
    <w:rsid w:val="00314B3D"/>
    <w:rsid w:val="0031534F"/>
    <w:rsid w:val="00315A80"/>
    <w:rsid w:val="00317BAA"/>
    <w:rsid w:val="00317F92"/>
    <w:rsid w:val="00320EFB"/>
    <w:rsid w:val="00320FC0"/>
    <w:rsid w:val="00321B16"/>
    <w:rsid w:val="00321BE2"/>
    <w:rsid w:val="0032226A"/>
    <w:rsid w:val="00322B4F"/>
    <w:rsid w:val="003238BD"/>
    <w:rsid w:val="003251B0"/>
    <w:rsid w:val="0032672B"/>
    <w:rsid w:val="00327908"/>
    <w:rsid w:val="00327F91"/>
    <w:rsid w:val="0033003B"/>
    <w:rsid w:val="0033056F"/>
    <w:rsid w:val="00330C0F"/>
    <w:rsid w:val="00331429"/>
    <w:rsid w:val="0033154A"/>
    <w:rsid w:val="00331ABF"/>
    <w:rsid w:val="003321C2"/>
    <w:rsid w:val="00332722"/>
    <w:rsid w:val="00333629"/>
    <w:rsid w:val="0033386E"/>
    <w:rsid w:val="00333B0A"/>
    <w:rsid w:val="00333BA3"/>
    <w:rsid w:val="00334368"/>
    <w:rsid w:val="00334561"/>
    <w:rsid w:val="00335825"/>
    <w:rsid w:val="00335C0A"/>
    <w:rsid w:val="003365E5"/>
    <w:rsid w:val="00336D4B"/>
    <w:rsid w:val="0033734C"/>
    <w:rsid w:val="003373A0"/>
    <w:rsid w:val="003401D8"/>
    <w:rsid w:val="003405F7"/>
    <w:rsid w:val="003409AB"/>
    <w:rsid w:val="00341D47"/>
    <w:rsid w:val="00342089"/>
    <w:rsid w:val="00342840"/>
    <w:rsid w:val="00343155"/>
    <w:rsid w:val="00347DF9"/>
    <w:rsid w:val="00347EE5"/>
    <w:rsid w:val="00350133"/>
    <w:rsid w:val="00350EA3"/>
    <w:rsid w:val="003517B2"/>
    <w:rsid w:val="00351AC3"/>
    <w:rsid w:val="003539B2"/>
    <w:rsid w:val="00353E0D"/>
    <w:rsid w:val="003547B1"/>
    <w:rsid w:val="0035660F"/>
    <w:rsid w:val="00356D3D"/>
    <w:rsid w:val="00356F5A"/>
    <w:rsid w:val="00357020"/>
    <w:rsid w:val="003577CE"/>
    <w:rsid w:val="00362472"/>
    <w:rsid w:val="00362C1F"/>
    <w:rsid w:val="00362D04"/>
    <w:rsid w:val="00363259"/>
    <w:rsid w:val="003635D1"/>
    <w:rsid w:val="00363A75"/>
    <w:rsid w:val="0036418C"/>
    <w:rsid w:val="00365103"/>
    <w:rsid w:val="00365105"/>
    <w:rsid w:val="003658D7"/>
    <w:rsid w:val="00365BCB"/>
    <w:rsid w:val="00366A8D"/>
    <w:rsid w:val="00366CBC"/>
    <w:rsid w:val="00367287"/>
    <w:rsid w:val="00367BBE"/>
    <w:rsid w:val="00367EDB"/>
    <w:rsid w:val="003700B2"/>
    <w:rsid w:val="003700C9"/>
    <w:rsid w:val="00370C2B"/>
    <w:rsid w:val="00371494"/>
    <w:rsid w:val="003715E3"/>
    <w:rsid w:val="00372594"/>
    <w:rsid w:val="0037313A"/>
    <w:rsid w:val="003742AE"/>
    <w:rsid w:val="0037455F"/>
    <w:rsid w:val="003749EF"/>
    <w:rsid w:val="00375F79"/>
    <w:rsid w:val="00376BB3"/>
    <w:rsid w:val="00376E81"/>
    <w:rsid w:val="003776B5"/>
    <w:rsid w:val="00380189"/>
    <w:rsid w:val="00381375"/>
    <w:rsid w:val="003816C9"/>
    <w:rsid w:val="003829A2"/>
    <w:rsid w:val="00383C41"/>
    <w:rsid w:val="00383E4A"/>
    <w:rsid w:val="00384B1D"/>
    <w:rsid w:val="003857C3"/>
    <w:rsid w:val="00385997"/>
    <w:rsid w:val="003861BB"/>
    <w:rsid w:val="00387595"/>
    <w:rsid w:val="0038775A"/>
    <w:rsid w:val="00387D3A"/>
    <w:rsid w:val="00390943"/>
    <w:rsid w:val="00390C89"/>
    <w:rsid w:val="00391E43"/>
    <w:rsid w:val="00392261"/>
    <w:rsid w:val="003935F4"/>
    <w:rsid w:val="00393600"/>
    <w:rsid w:val="00393747"/>
    <w:rsid w:val="00395EFA"/>
    <w:rsid w:val="003968D2"/>
    <w:rsid w:val="003A03B2"/>
    <w:rsid w:val="003A1F5B"/>
    <w:rsid w:val="003A205F"/>
    <w:rsid w:val="003A21FB"/>
    <w:rsid w:val="003A2661"/>
    <w:rsid w:val="003A286A"/>
    <w:rsid w:val="003A3D72"/>
    <w:rsid w:val="003A53FE"/>
    <w:rsid w:val="003A713E"/>
    <w:rsid w:val="003A793E"/>
    <w:rsid w:val="003A7B4D"/>
    <w:rsid w:val="003B0896"/>
    <w:rsid w:val="003B08B1"/>
    <w:rsid w:val="003B0FC8"/>
    <w:rsid w:val="003B1010"/>
    <w:rsid w:val="003B130E"/>
    <w:rsid w:val="003B2831"/>
    <w:rsid w:val="003B30AE"/>
    <w:rsid w:val="003B3529"/>
    <w:rsid w:val="003B3B65"/>
    <w:rsid w:val="003B47CD"/>
    <w:rsid w:val="003B5AC2"/>
    <w:rsid w:val="003B5B24"/>
    <w:rsid w:val="003B690A"/>
    <w:rsid w:val="003B7F41"/>
    <w:rsid w:val="003C03CE"/>
    <w:rsid w:val="003C074A"/>
    <w:rsid w:val="003C1C56"/>
    <w:rsid w:val="003C1F89"/>
    <w:rsid w:val="003C2816"/>
    <w:rsid w:val="003C403F"/>
    <w:rsid w:val="003C54D4"/>
    <w:rsid w:val="003C59DE"/>
    <w:rsid w:val="003C5B8B"/>
    <w:rsid w:val="003C6439"/>
    <w:rsid w:val="003C746F"/>
    <w:rsid w:val="003D091C"/>
    <w:rsid w:val="003D0CC6"/>
    <w:rsid w:val="003D0F0F"/>
    <w:rsid w:val="003D11CE"/>
    <w:rsid w:val="003D1898"/>
    <w:rsid w:val="003D221B"/>
    <w:rsid w:val="003D3635"/>
    <w:rsid w:val="003D4B6B"/>
    <w:rsid w:val="003D51A4"/>
    <w:rsid w:val="003D68E4"/>
    <w:rsid w:val="003D6AD2"/>
    <w:rsid w:val="003D7390"/>
    <w:rsid w:val="003D7E32"/>
    <w:rsid w:val="003E0096"/>
    <w:rsid w:val="003E05A7"/>
    <w:rsid w:val="003E0729"/>
    <w:rsid w:val="003E0E4F"/>
    <w:rsid w:val="003E1779"/>
    <w:rsid w:val="003E356C"/>
    <w:rsid w:val="003E4390"/>
    <w:rsid w:val="003E47C1"/>
    <w:rsid w:val="003E4DF6"/>
    <w:rsid w:val="003E4DFC"/>
    <w:rsid w:val="003E602A"/>
    <w:rsid w:val="003E7552"/>
    <w:rsid w:val="003E7DD6"/>
    <w:rsid w:val="003F02A1"/>
    <w:rsid w:val="003F241B"/>
    <w:rsid w:val="003F273E"/>
    <w:rsid w:val="003F2F93"/>
    <w:rsid w:val="003F30EB"/>
    <w:rsid w:val="003F31AE"/>
    <w:rsid w:val="003F3C45"/>
    <w:rsid w:val="003F4A30"/>
    <w:rsid w:val="003F4EB5"/>
    <w:rsid w:val="003F543F"/>
    <w:rsid w:val="003F599F"/>
    <w:rsid w:val="003F5BBD"/>
    <w:rsid w:val="003F6214"/>
    <w:rsid w:val="003F680D"/>
    <w:rsid w:val="003F7086"/>
    <w:rsid w:val="00400050"/>
    <w:rsid w:val="004010F4"/>
    <w:rsid w:val="0040277D"/>
    <w:rsid w:val="004027E1"/>
    <w:rsid w:val="00403789"/>
    <w:rsid w:val="00403A9A"/>
    <w:rsid w:val="00403B5F"/>
    <w:rsid w:val="00403DF4"/>
    <w:rsid w:val="00405192"/>
    <w:rsid w:val="00405455"/>
    <w:rsid w:val="0040545E"/>
    <w:rsid w:val="00405B8D"/>
    <w:rsid w:val="0040771F"/>
    <w:rsid w:val="00407FFC"/>
    <w:rsid w:val="004101D9"/>
    <w:rsid w:val="004117F0"/>
    <w:rsid w:val="00411D83"/>
    <w:rsid w:val="00412FED"/>
    <w:rsid w:val="0041321F"/>
    <w:rsid w:val="00414052"/>
    <w:rsid w:val="004142D2"/>
    <w:rsid w:val="004144D7"/>
    <w:rsid w:val="00414E0C"/>
    <w:rsid w:val="004153DD"/>
    <w:rsid w:val="00417AA3"/>
    <w:rsid w:val="00417F5A"/>
    <w:rsid w:val="00421B51"/>
    <w:rsid w:val="00422B6C"/>
    <w:rsid w:val="004237D3"/>
    <w:rsid w:val="00425076"/>
    <w:rsid w:val="004254C3"/>
    <w:rsid w:val="004262D9"/>
    <w:rsid w:val="00426492"/>
    <w:rsid w:val="004266C2"/>
    <w:rsid w:val="00427040"/>
    <w:rsid w:val="00430449"/>
    <w:rsid w:val="0043157D"/>
    <w:rsid w:val="00433220"/>
    <w:rsid w:val="0043333A"/>
    <w:rsid w:val="004334E0"/>
    <w:rsid w:val="004337CA"/>
    <w:rsid w:val="00434284"/>
    <w:rsid w:val="00434B7A"/>
    <w:rsid w:val="0043556D"/>
    <w:rsid w:val="00436EA4"/>
    <w:rsid w:val="0043729D"/>
    <w:rsid w:val="00437788"/>
    <w:rsid w:val="00440789"/>
    <w:rsid w:val="00440981"/>
    <w:rsid w:val="004410A4"/>
    <w:rsid w:val="00441192"/>
    <w:rsid w:val="00441FC8"/>
    <w:rsid w:val="00442857"/>
    <w:rsid w:val="0044298F"/>
    <w:rsid w:val="00443E50"/>
    <w:rsid w:val="0044427A"/>
    <w:rsid w:val="0044550F"/>
    <w:rsid w:val="004456C3"/>
    <w:rsid w:val="00446787"/>
    <w:rsid w:val="00447886"/>
    <w:rsid w:val="00447F39"/>
    <w:rsid w:val="0045015C"/>
    <w:rsid w:val="00450E4A"/>
    <w:rsid w:val="00451DA0"/>
    <w:rsid w:val="00452D6C"/>
    <w:rsid w:val="0045406D"/>
    <w:rsid w:val="0045420A"/>
    <w:rsid w:val="00454389"/>
    <w:rsid w:val="00456409"/>
    <w:rsid w:val="00456ED9"/>
    <w:rsid w:val="0045747E"/>
    <w:rsid w:val="0046017E"/>
    <w:rsid w:val="00460247"/>
    <w:rsid w:val="00460A29"/>
    <w:rsid w:val="004620A4"/>
    <w:rsid w:val="00463A2F"/>
    <w:rsid w:val="00465BF1"/>
    <w:rsid w:val="00466322"/>
    <w:rsid w:val="00466AEF"/>
    <w:rsid w:val="00466F62"/>
    <w:rsid w:val="004675C3"/>
    <w:rsid w:val="00470053"/>
    <w:rsid w:val="00471EAD"/>
    <w:rsid w:val="004727B8"/>
    <w:rsid w:val="00472AFC"/>
    <w:rsid w:val="004743C4"/>
    <w:rsid w:val="004744DD"/>
    <w:rsid w:val="00474BC9"/>
    <w:rsid w:val="004751CB"/>
    <w:rsid w:val="004758C6"/>
    <w:rsid w:val="00475DF8"/>
    <w:rsid w:val="00476047"/>
    <w:rsid w:val="004763F8"/>
    <w:rsid w:val="00476478"/>
    <w:rsid w:val="00476550"/>
    <w:rsid w:val="00476993"/>
    <w:rsid w:val="00476F24"/>
    <w:rsid w:val="004774B4"/>
    <w:rsid w:val="0047765F"/>
    <w:rsid w:val="004777A9"/>
    <w:rsid w:val="0047794E"/>
    <w:rsid w:val="00477A80"/>
    <w:rsid w:val="00477E0D"/>
    <w:rsid w:val="00481D11"/>
    <w:rsid w:val="004822E7"/>
    <w:rsid w:val="00482CC6"/>
    <w:rsid w:val="00483777"/>
    <w:rsid w:val="004840A7"/>
    <w:rsid w:val="00485164"/>
    <w:rsid w:val="00485C84"/>
    <w:rsid w:val="004904D4"/>
    <w:rsid w:val="00490E4B"/>
    <w:rsid w:val="00490E5E"/>
    <w:rsid w:val="004919BF"/>
    <w:rsid w:val="00492AB9"/>
    <w:rsid w:val="0049378C"/>
    <w:rsid w:val="00494B31"/>
    <w:rsid w:val="004958F9"/>
    <w:rsid w:val="004A06A4"/>
    <w:rsid w:val="004A08EB"/>
    <w:rsid w:val="004A1897"/>
    <w:rsid w:val="004A2156"/>
    <w:rsid w:val="004A31CC"/>
    <w:rsid w:val="004A3F3B"/>
    <w:rsid w:val="004A58BE"/>
    <w:rsid w:val="004A643F"/>
    <w:rsid w:val="004A6A09"/>
    <w:rsid w:val="004A6CEB"/>
    <w:rsid w:val="004A72C1"/>
    <w:rsid w:val="004A743A"/>
    <w:rsid w:val="004A7EEF"/>
    <w:rsid w:val="004B0127"/>
    <w:rsid w:val="004B15D6"/>
    <w:rsid w:val="004B1C6D"/>
    <w:rsid w:val="004B2492"/>
    <w:rsid w:val="004B2CF1"/>
    <w:rsid w:val="004B2E0A"/>
    <w:rsid w:val="004B314F"/>
    <w:rsid w:val="004B3F47"/>
    <w:rsid w:val="004B54F6"/>
    <w:rsid w:val="004B79A5"/>
    <w:rsid w:val="004C08B2"/>
    <w:rsid w:val="004C17EC"/>
    <w:rsid w:val="004C29BE"/>
    <w:rsid w:val="004C2FA5"/>
    <w:rsid w:val="004C30D2"/>
    <w:rsid w:val="004C34FB"/>
    <w:rsid w:val="004C35DA"/>
    <w:rsid w:val="004D0D85"/>
    <w:rsid w:val="004D1041"/>
    <w:rsid w:val="004D1071"/>
    <w:rsid w:val="004D2771"/>
    <w:rsid w:val="004D4640"/>
    <w:rsid w:val="004D4F66"/>
    <w:rsid w:val="004D59DB"/>
    <w:rsid w:val="004D6756"/>
    <w:rsid w:val="004D6862"/>
    <w:rsid w:val="004D72D7"/>
    <w:rsid w:val="004D742C"/>
    <w:rsid w:val="004D7852"/>
    <w:rsid w:val="004D7E18"/>
    <w:rsid w:val="004E0807"/>
    <w:rsid w:val="004E0B7F"/>
    <w:rsid w:val="004E118A"/>
    <w:rsid w:val="004E149C"/>
    <w:rsid w:val="004E165D"/>
    <w:rsid w:val="004E1679"/>
    <w:rsid w:val="004E18CC"/>
    <w:rsid w:val="004E2580"/>
    <w:rsid w:val="004E4E83"/>
    <w:rsid w:val="004E5256"/>
    <w:rsid w:val="004E55BE"/>
    <w:rsid w:val="004E63C3"/>
    <w:rsid w:val="004E68A8"/>
    <w:rsid w:val="004E6FF1"/>
    <w:rsid w:val="004E728F"/>
    <w:rsid w:val="004E76E0"/>
    <w:rsid w:val="004F193D"/>
    <w:rsid w:val="004F2D20"/>
    <w:rsid w:val="004F3A12"/>
    <w:rsid w:val="004F3B62"/>
    <w:rsid w:val="004F409A"/>
    <w:rsid w:val="004F571B"/>
    <w:rsid w:val="004F6421"/>
    <w:rsid w:val="004F7B15"/>
    <w:rsid w:val="00500F6C"/>
    <w:rsid w:val="0050294C"/>
    <w:rsid w:val="00502A2C"/>
    <w:rsid w:val="005031B4"/>
    <w:rsid w:val="00503497"/>
    <w:rsid w:val="00503BE3"/>
    <w:rsid w:val="00503FDC"/>
    <w:rsid w:val="0050456E"/>
    <w:rsid w:val="00504BC2"/>
    <w:rsid w:val="00505834"/>
    <w:rsid w:val="005064A7"/>
    <w:rsid w:val="00507484"/>
    <w:rsid w:val="005107ED"/>
    <w:rsid w:val="0051299C"/>
    <w:rsid w:val="00512EA4"/>
    <w:rsid w:val="00512F97"/>
    <w:rsid w:val="0051458C"/>
    <w:rsid w:val="005160E4"/>
    <w:rsid w:val="0051616D"/>
    <w:rsid w:val="005163A3"/>
    <w:rsid w:val="005207C5"/>
    <w:rsid w:val="005208C7"/>
    <w:rsid w:val="00520C1F"/>
    <w:rsid w:val="00520C70"/>
    <w:rsid w:val="00520D5E"/>
    <w:rsid w:val="00520DD6"/>
    <w:rsid w:val="005222DE"/>
    <w:rsid w:val="0052253C"/>
    <w:rsid w:val="00523403"/>
    <w:rsid w:val="005242CA"/>
    <w:rsid w:val="0052468A"/>
    <w:rsid w:val="0052491D"/>
    <w:rsid w:val="00525E32"/>
    <w:rsid w:val="00527CB9"/>
    <w:rsid w:val="00530956"/>
    <w:rsid w:val="00530A55"/>
    <w:rsid w:val="00530EDD"/>
    <w:rsid w:val="00531583"/>
    <w:rsid w:val="00531BBC"/>
    <w:rsid w:val="005320C5"/>
    <w:rsid w:val="0053235D"/>
    <w:rsid w:val="00532754"/>
    <w:rsid w:val="00532F10"/>
    <w:rsid w:val="00533EED"/>
    <w:rsid w:val="005342DC"/>
    <w:rsid w:val="005343F4"/>
    <w:rsid w:val="00534D7B"/>
    <w:rsid w:val="005351F7"/>
    <w:rsid w:val="00535207"/>
    <w:rsid w:val="00536869"/>
    <w:rsid w:val="00536ACD"/>
    <w:rsid w:val="00536CFE"/>
    <w:rsid w:val="005406AF"/>
    <w:rsid w:val="00541C0D"/>
    <w:rsid w:val="00541D89"/>
    <w:rsid w:val="005428B6"/>
    <w:rsid w:val="00544743"/>
    <w:rsid w:val="005449C5"/>
    <w:rsid w:val="00544A43"/>
    <w:rsid w:val="0054527A"/>
    <w:rsid w:val="0054626C"/>
    <w:rsid w:val="00546460"/>
    <w:rsid w:val="0055050E"/>
    <w:rsid w:val="00551601"/>
    <w:rsid w:val="00553C7C"/>
    <w:rsid w:val="0055465E"/>
    <w:rsid w:val="005548E9"/>
    <w:rsid w:val="00554E9A"/>
    <w:rsid w:val="005555F3"/>
    <w:rsid w:val="00555A73"/>
    <w:rsid w:val="00556F62"/>
    <w:rsid w:val="005572F0"/>
    <w:rsid w:val="005576FB"/>
    <w:rsid w:val="00557FB8"/>
    <w:rsid w:val="005610A3"/>
    <w:rsid w:val="00561B9E"/>
    <w:rsid w:val="00561F82"/>
    <w:rsid w:val="005620F1"/>
    <w:rsid w:val="00562AD7"/>
    <w:rsid w:val="00562BD9"/>
    <w:rsid w:val="00562E6C"/>
    <w:rsid w:val="005633B0"/>
    <w:rsid w:val="00565896"/>
    <w:rsid w:val="00565E41"/>
    <w:rsid w:val="00566238"/>
    <w:rsid w:val="00567F0A"/>
    <w:rsid w:val="00570CB8"/>
    <w:rsid w:val="00570F52"/>
    <w:rsid w:val="00573DBE"/>
    <w:rsid w:val="005757AF"/>
    <w:rsid w:val="00576306"/>
    <w:rsid w:val="00576C17"/>
    <w:rsid w:val="00577A64"/>
    <w:rsid w:val="0058047C"/>
    <w:rsid w:val="005809E7"/>
    <w:rsid w:val="00581C56"/>
    <w:rsid w:val="0058242F"/>
    <w:rsid w:val="0058272D"/>
    <w:rsid w:val="00582AB4"/>
    <w:rsid w:val="00583AF8"/>
    <w:rsid w:val="0058461B"/>
    <w:rsid w:val="0058504D"/>
    <w:rsid w:val="00585AA5"/>
    <w:rsid w:val="00586337"/>
    <w:rsid w:val="00586E24"/>
    <w:rsid w:val="0058733A"/>
    <w:rsid w:val="005873B3"/>
    <w:rsid w:val="00587822"/>
    <w:rsid w:val="00590EC9"/>
    <w:rsid w:val="005911E2"/>
    <w:rsid w:val="00591425"/>
    <w:rsid w:val="00591F48"/>
    <w:rsid w:val="00592734"/>
    <w:rsid w:val="00592910"/>
    <w:rsid w:val="00595C94"/>
    <w:rsid w:val="00595E7F"/>
    <w:rsid w:val="00596159"/>
    <w:rsid w:val="005964AF"/>
    <w:rsid w:val="0059725E"/>
    <w:rsid w:val="00597519"/>
    <w:rsid w:val="005979B4"/>
    <w:rsid w:val="005A18A8"/>
    <w:rsid w:val="005A2524"/>
    <w:rsid w:val="005A294D"/>
    <w:rsid w:val="005A3293"/>
    <w:rsid w:val="005A42B0"/>
    <w:rsid w:val="005A509E"/>
    <w:rsid w:val="005A65F3"/>
    <w:rsid w:val="005A7206"/>
    <w:rsid w:val="005A7FA8"/>
    <w:rsid w:val="005B01C4"/>
    <w:rsid w:val="005B0661"/>
    <w:rsid w:val="005B1279"/>
    <w:rsid w:val="005B16CC"/>
    <w:rsid w:val="005B262A"/>
    <w:rsid w:val="005B29DF"/>
    <w:rsid w:val="005B2A79"/>
    <w:rsid w:val="005B4019"/>
    <w:rsid w:val="005B4874"/>
    <w:rsid w:val="005B54D9"/>
    <w:rsid w:val="005B5C11"/>
    <w:rsid w:val="005B5D04"/>
    <w:rsid w:val="005B63AE"/>
    <w:rsid w:val="005B7EF3"/>
    <w:rsid w:val="005C054C"/>
    <w:rsid w:val="005C06CB"/>
    <w:rsid w:val="005C2574"/>
    <w:rsid w:val="005C25AF"/>
    <w:rsid w:val="005C3935"/>
    <w:rsid w:val="005C4077"/>
    <w:rsid w:val="005C4A36"/>
    <w:rsid w:val="005C5AA9"/>
    <w:rsid w:val="005C5AD1"/>
    <w:rsid w:val="005C60DC"/>
    <w:rsid w:val="005C7311"/>
    <w:rsid w:val="005D0D21"/>
    <w:rsid w:val="005D0F3C"/>
    <w:rsid w:val="005D1809"/>
    <w:rsid w:val="005D194B"/>
    <w:rsid w:val="005D1B54"/>
    <w:rsid w:val="005D1C84"/>
    <w:rsid w:val="005D1F22"/>
    <w:rsid w:val="005D2C3C"/>
    <w:rsid w:val="005D4677"/>
    <w:rsid w:val="005D4E4E"/>
    <w:rsid w:val="005D5112"/>
    <w:rsid w:val="005D5BB0"/>
    <w:rsid w:val="005D688D"/>
    <w:rsid w:val="005D6B9A"/>
    <w:rsid w:val="005D6EE5"/>
    <w:rsid w:val="005D6F8E"/>
    <w:rsid w:val="005D74CF"/>
    <w:rsid w:val="005D7BBE"/>
    <w:rsid w:val="005E12AE"/>
    <w:rsid w:val="005E1AEF"/>
    <w:rsid w:val="005E24C8"/>
    <w:rsid w:val="005E2F27"/>
    <w:rsid w:val="005E3054"/>
    <w:rsid w:val="005E46F0"/>
    <w:rsid w:val="005E4F20"/>
    <w:rsid w:val="005E6EF9"/>
    <w:rsid w:val="005E7A3E"/>
    <w:rsid w:val="005F003D"/>
    <w:rsid w:val="005F0AE6"/>
    <w:rsid w:val="005F1409"/>
    <w:rsid w:val="005F2721"/>
    <w:rsid w:val="005F2DB9"/>
    <w:rsid w:val="005F774C"/>
    <w:rsid w:val="0060165E"/>
    <w:rsid w:val="00601D0D"/>
    <w:rsid w:val="0060509B"/>
    <w:rsid w:val="0060689D"/>
    <w:rsid w:val="00607B48"/>
    <w:rsid w:val="00607E38"/>
    <w:rsid w:val="0061080C"/>
    <w:rsid w:val="00610E90"/>
    <w:rsid w:val="00611221"/>
    <w:rsid w:val="00611A24"/>
    <w:rsid w:val="00611B39"/>
    <w:rsid w:val="006125EE"/>
    <w:rsid w:val="00613644"/>
    <w:rsid w:val="00613BF4"/>
    <w:rsid w:val="006146E2"/>
    <w:rsid w:val="00614B9E"/>
    <w:rsid w:val="00615CA0"/>
    <w:rsid w:val="00616F80"/>
    <w:rsid w:val="006173E1"/>
    <w:rsid w:val="00617AD0"/>
    <w:rsid w:val="00617B9A"/>
    <w:rsid w:val="00617EC5"/>
    <w:rsid w:val="00620818"/>
    <w:rsid w:val="0062111A"/>
    <w:rsid w:val="00621C15"/>
    <w:rsid w:val="006228CA"/>
    <w:rsid w:val="00623FE0"/>
    <w:rsid w:val="00625BAE"/>
    <w:rsid w:val="0062655B"/>
    <w:rsid w:val="00626828"/>
    <w:rsid w:val="00626B80"/>
    <w:rsid w:val="0063053A"/>
    <w:rsid w:val="006306DA"/>
    <w:rsid w:val="006307A2"/>
    <w:rsid w:val="00630B11"/>
    <w:rsid w:val="006329FC"/>
    <w:rsid w:val="00633038"/>
    <w:rsid w:val="00633320"/>
    <w:rsid w:val="00635AEC"/>
    <w:rsid w:val="00637396"/>
    <w:rsid w:val="006379F5"/>
    <w:rsid w:val="00640304"/>
    <w:rsid w:val="006409AD"/>
    <w:rsid w:val="00642970"/>
    <w:rsid w:val="00643206"/>
    <w:rsid w:val="00643FF6"/>
    <w:rsid w:val="006440B3"/>
    <w:rsid w:val="0064583C"/>
    <w:rsid w:val="0064597D"/>
    <w:rsid w:val="006462C6"/>
    <w:rsid w:val="006466EA"/>
    <w:rsid w:val="006467C1"/>
    <w:rsid w:val="006475BD"/>
    <w:rsid w:val="0064770A"/>
    <w:rsid w:val="00647F83"/>
    <w:rsid w:val="0065233D"/>
    <w:rsid w:val="006543D2"/>
    <w:rsid w:val="006556CD"/>
    <w:rsid w:val="00655AD0"/>
    <w:rsid w:val="006569B9"/>
    <w:rsid w:val="006573BC"/>
    <w:rsid w:val="0065780C"/>
    <w:rsid w:val="00660143"/>
    <w:rsid w:val="006606BE"/>
    <w:rsid w:val="006626BB"/>
    <w:rsid w:val="0066348C"/>
    <w:rsid w:val="00663ADE"/>
    <w:rsid w:val="00663DBF"/>
    <w:rsid w:val="00665F35"/>
    <w:rsid w:val="00666523"/>
    <w:rsid w:val="00666AB9"/>
    <w:rsid w:val="00666C3E"/>
    <w:rsid w:val="006679BA"/>
    <w:rsid w:val="006701D5"/>
    <w:rsid w:val="006703C7"/>
    <w:rsid w:val="00670E14"/>
    <w:rsid w:val="00670E75"/>
    <w:rsid w:val="0067206F"/>
    <w:rsid w:val="00672854"/>
    <w:rsid w:val="006733D0"/>
    <w:rsid w:val="006750F1"/>
    <w:rsid w:val="00675425"/>
    <w:rsid w:val="006756D1"/>
    <w:rsid w:val="00675E89"/>
    <w:rsid w:val="0067697F"/>
    <w:rsid w:val="006772B2"/>
    <w:rsid w:val="00677D67"/>
    <w:rsid w:val="006803BC"/>
    <w:rsid w:val="006804F2"/>
    <w:rsid w:val="00680639"/>
    <w:rsid w:val="00681126"/>
    <w:rsid w:val="006820CF"/>
    <w:rsid w:val="0068259F"/>
    <w:rsid w:val="00685FE3"/>
    <w:rsid w:val="0068600C"/>
    <w:rsid w:val="00687893"/>
    <w:rsid w:val="006909BE"/>
    <w:rsid w:val="00690DD7"/>
    <w:rsid w:val="0069149B"/>
    <w:rsid w:val="0069188E"/>
    <w:rsid w:val="00691A9C"/>
    <w:rsid w:val="00691BC7"/>
    <w:rsid w:val="00691DB3"/>
    <w:rsid w:val="00692BB9"/>
    <w:rsid w:val="00692DF0"/>
    <w:rsid w:val="006934AA"/>
    <w:rsid w:val="00693D7E"/>
    <w:rsid w:val="0069424D"/>
    <w:rsid w:val="00694298"/>
    <w:rsid w:val="0069456B"/>
    <w:rsid w:val="00694D9D"/>
    <w:rsid w:val="006958A4"/>
    <w:rsid w:val="00696491"/>
    <w:rsid w:val="00697545"/>
    <w:rsid w:val="006A027E"/>
    <w:rsid w:val="006A0F21"/>
    <w:rsid w:val="006A103F"/>
    <w:rsid w:val="006A1607"/>
    <w:rsid w:val="006A1C17"/>
    <w:rsid w:val="006A2EB8"/>
    <w:rsid w:val="006A316F"/>
    <w:rsid w:val="006A38E7"/>
    <w:rsid w:val="006A44F2"/>
    <w:rsid w:val="006A4784"/>
    <w:rsid w:val="006A47B1"/>
    <w:rsid w:val="006A4BB0"/>
    <w:rsid w:val="006A5464"/>
    <w:rsid w:val="006A5D38"/>
    <w:rsid w:val="006A7781"/>
    <w:rsid w:val="006B0920"/>
    <w:rsid w:val="006B2204"/>
    <w:rsid w:val="006B23CA"/>
    <w:rsid w:val="006B2472"/>
    <w:rsid w:val="006B24FD"/>
    <w:rsid w:val="006B476A"/>
    <w:rsid w:val="006B48F3"/>
    <w:rsid w:val="006B7D52"/>
    <w:rsid w:val="006C0451"/>
    <w:rsid w:val="006C0EAE"/>
    <w:rsid w:val="006C2A01"/>
    <w:rsid w:val="006C2DD6"/>
    <w:rsid w:val="006C2FF0"/>
    <w:rsid w:val="006C3669"/>
    <w:rsid w:val="006C3E8D"/>
    <w:rsid w:val="006C41EE"/>
    <w:rsid w:val="006C6AD6"/>
    <w:rsid w:val="006C7D61"/>
    <w:rsid w:val="006D054D"/>
    <w:rsid w:val="006D13C4"/>
    <w:rsid w:val="006D1D23"/>
    <w:rsid w:val="006D2C6C"/>
    <w:rsid w:val="006D3B38"/>
    <w:rsid w:val="006D4126"/>
    <w:rsid w:val="006D44E9"/>
    <w:rsid w:val="006D46E3"/>
    <w:rsid w:val="006D47D8"/>
    <w:rsid w:val="006D5CE1"/>
    <w:rsid w:val="006D6022"/>
    <w:rsid w:val="006D6750"/>
    <w:rsid w:val="006D68CC"/>
    <w:rsid w:val="006D6F7B"/>
    <w:rsid w:val="006E06A5"/>
    <w:rsid w:val="006E1D76"/>
    <w:rsid w:val="006E20AC"/>
    <w:rsid w:val="006E2DB3"/>
    <w:rsid w:val="006E30AC"/>
    <w:rsid w:val="006E31C7"/>
    <w:rsid w:val="006E3AFB"/>
    <w:rsid w:val="006E4C2A"/>
    <w:rsid w:val="006E4E65"/>
    <w:rsid w:val="006E51F9"/>
    <w:rsid w:val="006E5E5D"/>
    <w:rsid w:val="006E64EE"/>
    <w:rsid w:val="006F0707"/>
    <w:rsid w:val="006F0803"/>
    <w:rsid w:val="006F0FDB"/>
    <w:rsid w:val="006F14FE"/>
    <w:rsid w:val="006F1C9D"/>
    <w:rsid w:val="006F2E72"/>
    <w:rsid w:val="006F38B3"/>
    <w:rsid w:val="006F3961"/>
    <w:rsid w:val="006F3E9E"/>
    <w:rsid w:val="006F54D1"/>
    <w:rsid w:val="006F765A"/>
    <w:rsid w:val="007002D7"/>
    <w:rsid w:val="00700BBF"/>
    <w:rsid w:val="007015E1"/>
    <w:rsid w:val="00701742"/>
    <w:rsid w:val="007026CA"/>
    <w:rsid w:val="007026E7"/>
    <w:rsid w:val="00703207"/>
    <w:rsid w:val="00703395"/>
    <w:rsid w:val="0070442F"/>
    <w:rsid w:val="00704E8F"/>
    <w:rsid w:val="00704EA7"/>
    <w:rsid w:val="007054B0"/>
    <w:rsid w:val="00705B66"/>
    <w:rsid w:val="00705C86"/>
    <w:rsid w:val="00710D1E"/>
    <w:rsid w:val="00710E5E"/>
    <w:rsid w:val="00711303"/>
    <w:rsid w:val="00711B83"/>
    <w:rsid w:val="00712013"/>
    <w:rsid w:val="00712ED4"/>
    <w:rsid w:val="00713C29"/>
    <w:rsid w:val="00714A59"/>
    <w:rsid w:val="00715BFD"/>
    <w:rsid w:val="007174F0"/>
    <w:rsid w:val="00717F1A"/>
    <w:rsid w:val="007202ED"/>
    <w:rsid w:val="00720B31"/>
    <w:rsid w:val="00722287"/>
    <w:rsid w:val="0072392B"/>
    <w:rsid w:val="00723F4E"/>
    <w:rsid w:val="0072461C"/>
    <w:rsid w:val="00725C0C"/>
    <w:rsid w:val="007264CF"/>
    <w:rsid w:val="00726BB7"/>
    <w:rsid w:val="00726E0B"/>
    <w:rsid w:val="00726E9A"/>
    <w:rsid w:val="007278C7"/>
    <w:rsid w:val="007300D5"/>
    <w:rsid w:val="00730310"/>
    <w:rsid w:val="007304E1"/>
    <w:rsid w:val="007308DB"/>
    <w:rsid w:val="00730A69"/>
    <w:rsid w:val="00730D6D"/>
    <w:rsid w:val="0073188E"/>
    <w:rsid w:val="00732974"/>
    <w:rsid w:val="007338A2"/>
    <w:rsid w:val="00734104"/>
    <w:rsid w:val="0073513A"/>
    <w:rsid w:val="00736281"/>
    <w:rsid w:val="00736608"/>
    <w:rsid w:val="00736C0B"/>
    <w:rsid w:val="00736E45"/>
    <w:rsid w:val="00736ED7"/>
    <w:rsid w:val="00736ED9"/>
    <w:rsid w:val="00736FA7"/>
    <w:rsid w:val="007374A0"/>
    <w:rsid w:val="00737596"/>
    <w:rsid w:val="007378B6"/>
    <w:rsid w:val="00740230"/>
    <w:rsid w:val="0074030B"/>
    <w:rsid w:val="00741835"/>
    <w:rsid w:val="00742396"/>
    <w:rsid w:val="007426BC"/>
    <w:rsid w:val="007428D8"/>
    <w:rsid w:val="00745171"/>
    <w:rsid w:val="00747462"/>
    <w:rsid w:val="00747817"/>
    <w:rsid w:val="00750AAE"/>
    <w:rsid w:val="00750B96"/>
    <w:rsid w:val="0075151B"/>
    <w:rsid w:val="0075196C"/>
    <w:rsid w:val="0075338C"/>
    <w:rsid w:val="00753919"/>
    <w:rsid w:val="00753D06"/>
    <w:rsid w:val="00753E43"/>
    <w:rsid w:val="00753FBF"/>
    <w:rsid w:val="00755D1D"/>
    <w:rsid w:val="00757DDE"/>
    <w:rsid w:val="00761559"/>
    <w:rsid w:val="00761BBF"/>
    <w:rsid w:val="007628BF"/>
    <w:rsid w:val="00762E86"/>
    <w:rsid w:val="007632DD"/>
    <w:rsid w:val="0076336F"/>
    <w:rsid w:val="00763951"/>
    <w:rsid w:val="00763C86"/>
    <w:rsid w:val="00764DBA"/>
    <w:rsid w:val="007700C1"/>
    <w:rsid w:val="00770514"/>
    <w:rsid w:val="00770FCA"/>
    <w:rsid w:val="00771D5C"/>
    <w:rsid w:val="007720E0"/>
    <w:rsid w:val="00773407"/>
    <w:rsid w:val="00773C90"/>
    <w:rsid w:val="00773F26"/>
    <w:rsid w:val="00774BB2"/>
    <w:rsid w:val="00775410"/>
    <w:rsid w:val="00775523"/>
    <w:rsid w:val="00775AEA"/>
    <w:rsid w:val="00775B20"/>
    <w:rsid w:val="007760B5"/>
    <w:rsid w:val="00776285"/>
    <w:rsid w:val="0077797A"/>
    <w:rsid w:val="007811B5"/>
    <w:rsid w:val="00781658"/>
    <w:rsid w:val="0078222E"/>
    <w:rsid w:val="00782504"/>
    <w:rsid w:val="00782D3C"/>
    <w:rsid w:val="0078339D"/>
    <w:rsid w:val="007833B4"/>
    <w:rsid w:val="00783925"/>
    <w:rsid w:val="00783EDC"/>
    <w:rsid w:val="007858F0"/>
    <w:rsid w:val="00785C48"/>
    <w:rsid w:val="00785CE8"/>
    <w:rsid w:val="0078619E"/>
    <w:rsid w:val="0078640B"/>
    <w:rsid w:val="007867C3"/>
    <w:rsid w:val="00786C5B"/>
    <w:rsid w:val="0079010E"/>
    <w:rsid w:val="0079105D"/>
    <w:rsid w:val="007914BB"/>
    <w:rsid w:val="00791937"/>
    <w:rsid w:val="00792562"/>
    <w:rsid w:val="00794C5D"/>
    <w:rsid w:val="00795514"/>
    <w:rsid w:val="007956FF"/>
    <w:rsid w:val="0079696C"/>
    <w:rsid w:val="00796CF0"/>
    <w:rsid w:val="007973EE"/>
    <w:rsid w:val="007A0C8D"/>
    <w:rsid w:val="007A19D3"/>
    <w:rsid w:val="007A27C0"/>
    <w:rsid w:val="007A3506"/>
    <w:rsid w:val="007A3E2B"/>
    <w:rsid w:val="007A43E4"/>
    <w:rsid w:val="007A4405"/>
    <w:rsid w:val="007A471B"/>
    <w:rsid w:val="007A4BBC"/>
    <w:rsid w:val="007A4DBB"/>
    <w:rsid w:val="007A4F66"/>
    <w:rsid w:val="007A6735"/>
    <w:rsid w:val="007A6EC1"/>
    <w:rsid w:val="007A7182"/>
    <w:rsid w:val="007A7D6D"/>
    <w:rsid w:val="007A7FF0"/>
    <w:rsid w:val="007B0294"/>
    <w:rsid w:val="007B05B3"/>
    <w:rsid w:val="007B1D33"/>
    <w:rsid w:val="007B1DC0"/>
    <w:rsid w:val="007B2346"/>
    <w:rsid w:val="007B2B39"/>
    <w:rsid w:val="007B3246"/>
    <w:rsid w:val="007B3F41"/>
    <w:rsid w:val="007B40D9"/>
    <w:rsid w:val="007B411E"/>
    <w:rsid w:val="007B4154"/>
    <w:rsid w:val="007B4E03"/>
    <w:rsid w:val="007B4E82"/>
    <w:rsid w:val="007B52CD"/>
    <w:rsid w:val="007B5BC4"/>
    <w:rsid w:val="007B5CE8"/>
    <w:rsid w:val="007B5E79"/>
    <w:rsid w:val="007B656A"/>
    <w:rsid w:val="007B6D12"/>
    <w:rsid w:val="007B7A66"/>
    <w:rsid w:val="007B7D61"/>
    <w:rsid w:val="007C154E"/>
    <w:rsid w:val="007C224E"/>
    <w:rsid w:val="007C2DDA"/>
    <w:rsid w:val="007C3C29"/>
    <w:rsid w:val="007C3EA5"/>
    <w:rsid w:val="007C4BF8"/>
    <w:rsid w:val="007C50DF"/>
    <w:rsid w:val="007C5C56"/>
    <w:rsid w:val="007C7837"/>
    <w:rsid w:val="007C7A52"/>
    <w:rsid w:val="007C7E87"/>
    <w:rsid w:val="007D52BB"/>
    <w:rsid w:val="007D6C03"/>
    <w:rsid w:val="007D72C0"/>
    <w:rsid w:val="007D759E"/>
    <w:rsid w:val="007D7852"/>
    <w:rsid w:val="007E0907"/>
    <w:rsid w:val="007E3875"/>
    <w:rsid w:val="007E44C9"/>
    <w:rsid w:val="007E5D58"/>
    <w:rsid w:val="007E5E5D"/>
    <w:rsid w:val="007E710F"/>
    <w:rsid w:val="007E7EC9"/>
    <w:rsid w:val="007F002A"/>
    <w:rsid w:val="007F0183"/>
    <w:rsid w:val="007F0792"/>
    <w:rsid w:val="007F258C"/>
    <w:rsid w:val="007F2D95"/>
    <w:rsid w:val="007F3635"/>
    <w:rsid w:val="007F3B84"/>
    <w:rsid w:val="007F3C73"/>
    <w:rsid w:val="007F40C0"/>
    <w:rsid w:val="007F426A"/>
    <w:rsid w:val="007F5695"/>
    <w:rsid w:val="007F6A83"/>
    <w:rsid w:val="007F775A"/>
    <w:rsid w:val="007F77E2"/>
    <w:rsid w:val="008000A9"/>
    <w:rsid w:val="00800920"/>
    <w:rsid w:val="00800E9C"/>
    <w:rsid w:val="008011C5"/>
    <w:rsid w:val="00802116"/>
    <w:rsid w:val="008024CB"/>
    <w:rsid w:val="00802989"/>
    <w:rsid w:val="00803632"/>
    <w:rsid w:val="00803834"/>
    <w:rsid w:val="0080407A"/>
    <w:rsid w:val="008043E4"/>
    <w:rsid w:val="00804C36"/>
    <w:rsid w:val="0080624D"/>
    <w:rsid w:val="008079C6"/>
    <w:rsid w:val="00810198"/>
    <w:rsid w:val="0081059C"/>
    <w:rsid w:val="0081096A"/>
    <w:rsid w:val="00812AAB"/>
    <w:rsid w:val="00812D29"/>
    <w:rsid w:val="008132E0"/>
    <w:rsid w:val="00813851"/>
    <w:rsid w:val="00813A0D"/>
    <w:rsid w:val="00813EAB"/>
    <w:rsid w:val="00814021"/>
    <w:rsid w:val="00816F76"/>
    <w:rsid w:val="0081719A"/>
    <w:rsid w:val="00821100"/>
    <w:rsid w:val="0082145D"/>
    <w:rsid w:val="00821B8C"/>
    <w:rsid w:val="00821F67"/>
    <w:rsid w:val="0082228F"/>
    <w:rsid w:val="00822323"/>
    <w:rsid w:val="00822353"/>
    <w:rsid w:val="008229A4"/>
    <w:rsid w:val="00822EA5"/>
    <w:rsid w:val="00825194"/>
    <w:rsid w:val="008254AE"/>
    <w:rsid w:val="00826B97"/>
    <w:rsid w:val="0082755D"/>
    <w:rsid w:val="00827B8C"/>
    <w:rsid w:val="00830194"/>
    <w:rsid w:val="00830558"/>
    <w:rsid w:val="0083081B"/>
    <w:rsid w:val="00830FAD"/>
    <w:rsid w:val="00832247"/>
    <w:rsid w:val="00833477"/>
    <w:rsid w:val="00833B68"/>
    <w:rsid w:val="00833BD0"/>
    <w:rsid w:val="008352FF"/>
    <w:rsid w:val="00836BAA"/>
    <w:rsid w:val="00836DAC"/>
    <w:rsid w:val="00837E51"/>
    <w:rsid w:val="00841BD6"/>
    <w:rsid w:val="008422B6"/>
    <w:rsid w:val="00842CB7"/>
    <w:rsid w:val="008438CF"/>
    <w:rsid w:val="00844232"/>
    <w:rsid w:val="00845FBF"/>
    <w:rsid w:val="00846342"/>
    <w:rsid w:val="008469C0"/>
    <w:rsid w:val="008469FA"/>
    <w:rsid w:val="00846C77"/>
    <w:rsid w:val="0085084E"/>
    <w:rsid w:val="00851B67"/>
    <w:rsid w:val="00852594"/>
    <w:rsid w:val="00853BF1"/>
    <w:rsid w:val="00854DF1"/>
    <w:rsid w:val="00855023"/>
    <w:rsid w:val="00855DF9"/>
    <w:rsid w:val="00856B4F"/>
    <w:rsid w:val="008577ED"/>
    <w:rsid w:val="00857852"/>
    <w:rsid w:val="00857FB6"/>
    <w:rsid w:val="008622BC"/>
    <w:rsid w:val="00863683"/>
    <w:rsid w:val="00863810"/>
    <w:rsid w:val="008639B6"/>
    <w:rsid w:val="00864937"/>
    <w:rsid w:val="00865E27"/>
    <w:rsid w:val="00865EFE"/>
    <w:rsid w:val="0086609B"/>
    <w:rsid w:val="0086781B"/>
    <w:rsid w:val="00867969"/>
    <w:rsid w:val="00871AE3"/>
    <w:rsid w:val="00872407"/>
    <w:rsid w:val="00872690"/>
    <w:rsid w:val="00872C99"/>
    <w:rsid w:val="00873506"/>
    <w:rsid w:val="0087350B"/>
    <w:rsid w:val="00873B67"/>
    <w:rsid w:val="00873ED9"/>
    <w:rsid w:val="00874479"/>
    <w:rsid w:val="00875019"/>
    <w:rsid w:val="0087613D"/>
    <w:rsid w:val="00876841"/>
    <w:rsid w:val="008774FE"/>
    <w:rsid w:val="00877D28"/>
    <w:rsid w:val="00881FD7"/>
    <w:rsid w:val="008829AB"/>
    <w:rsid w:val="00882AE3"/>
    <w:rsid w:val="00882C7C"/>
    <w:rsid w:val="00883C1B"/>
    <w:rsid w:val="00884256"/>
    <w:rsid w:val="0088466A"/>
    <w:rsid w:val="0088554A"/>
    <w:rsid w:val="008863A8"/>
    <w:rsid w:val="00886405"/>
    <w:rsid w:val="008866AC"/>
    <w:rsid w:val="00887216"/>
    <w:rsid w:val="00887970"/>
    <w:rsid w:val="00890407"/>
    <w:rsid w:val="00890D3B"/>
    <w:rsid w:val="008945B4"/>
    <w:rsid w:val="0089659F"/>
    <w:rsid w:val="00896A4F"/>
    <w:rsid w:val="00896F21"/>
    <w:rsid w:val="00897762"/>
    <w:rsid w:val="00897D4A"/>
    <w:rsid w:val="008A2DFE"/>
    <w:rsid w:val="008A377A"/>
    <w:rsid w:val="008A5025"/>
    <w:rsid w:val="008A58B6"/>
    <w:rsid w:val="008A7214"/>
    <w:rsid w:val="008B0D77"/>
    <w:rsid w:val="008B1929"/>
    <w:rsid w:val="008B20DD"/>
    <w:rsid w:val="008B2322"/>
    <w:rsid w:val="008B2631"/>
    <w:rsid w:val="008B3660"/>
    <w:rsid w:val="008B3A2A"/>
    <w:rsid w:val="008B439E"/>
    <w:rsid w:val="008B46F2"/>
    <w:rsid w:val="008B476D"/>
    <w:rsid w:val="008B4FAE"/>
    <w:rsid w:val="008B6979"/>
    <w:rsid w:val="008B6FED"/>
    <w:rsid w:val="008B721E"/>
    <w:rsid w:val="008C0018"/>
    <w:rsid w:val="008C0237"/>
    <w:rsid w:val="008C1597"/>
    <w:rsid w:val="008C18EB"/>
    <w:rsid w:val="008C1A54"/>
    <w:rsid w:val="008C23E7"/>
    <w:rsid w:val="008C249A"/>
    <w:rsid w:val="008C286C"/>
    <w:rsid w:val="008C30BA"/>
    <w:rsid w:val="008C3AA4"/>
    <w:rsid w:val="008C5AE2"/>
    <w:rsid w:val="008C643E"/>
    <w:rsid w:val="008C682C"/>
    <w:rsid w:val="008C7498"/>
    <w:rsid w:val="008C75AA"/>
    <w:rsid w:val="008C7F01"/>
    <w:rsid w:val="008D01D8"/>
    <w:rsid w:val="008D071E"/>
    <w:rsid w:val="008D3479"/>
    <w:rsid w:val="008D39DE"/>
    <w:rsid w:val="008D43E1"/>
    <w:rsid w:val="008D445D"/>
    <w:rsid w:val="008D4EC9"/>
    <w:rsid w:val="008D5500"/>
    <w:rsid w:val="008D5C4C"/>
    <w:rsid w:val="008E0D71"/>
    <w:rsid w:val="008E31B3"/>
    <w:rsid w:val="008E32AA"/>
    <w:rsid w:val="008E3CB8"/>
    <w:rsid w:val="008E475A"/>
    <w:rsid w:val="008E5567"/>
    <w:rsid w:val="008E5601"/>
    <w:rsid w:val="008E6196"/>
    <w:rsid w:val="008E68C9"/>
    <w:rsid w:val="008E78BD"/>
    <w:rsid w:val="008E7D47"/>
    <w:rsid w:val="008E7D7D"/>
    <w:rsid w:val="008F0337"/>
    <w:rsid w:val="008F1169"/>
    <w:rsid w:val="008F1AD6"/>
    <w:rsid w:val="008F1BC8"/>
    <w:rsid w:val="008F2626"/>
    <w:rsid w:val="008F5744"/>
    <w:rsid w:val="008F592F"/>
    <w:rsid w:val="008F5C73"/>
    <w:rsid w:val="008F5D05"/>
    <w:rsid w:val="008F6F5F"/>
    <w:rsid w:val="009003B3"/>
    <w:rsid w:val="00900431"/>
    <w:rsid w:val="0090055A"/>
    <w:rsid w:val="009005B4"/>
    <w:rsid w:val="00902785"/>
    <w:rsid w:val="00903FB2"/>
    <w:rsid w:val="009043C8"/>
    <w:rsid w:val="00904646"/>
    <w:rsid w:val="0090482B"/>
    <w:rsid w:val="00904D69"/>
    <w:rsid w:val="00904D8E"/>
    <w:rsid w:val="00905599"/>
    <w:rsid w:val="00905964"/>
    <w:rsid w:val="00906097"/>
    <w:rsid w:val="009062AD"/>
    <w:rsid w:val="00906CD1"/>
    <w:rsid w:val="00907C77"/>
    <w:rsid w:val="00910DB3"/>
    <w:rsid w:val="00911978"/>
    <w:rsid w:val="009128D8"/>
    <w:rsid w:val="009137DF"/>
    <w:rsid w:val="00914761"/>
    <w:rsid w:val="00915533"/>
    <w:rsid w:val="009157FE"/>
    <w:rsid w:val="00915E6A"/>
    <w:rsid w:val="00916960"/>
    <w:rsid w:val="0091768B"/>
    <w:rsid w:val="00921A5A"/>
    <w:rsid w:val="0092265E"/>
    <w:rsid w:val="00922F23"/>
    <w:rsid w:val="00924AB0"/>
    <w:rsid w:val="0092522E"/>
    <w:rsid w:val="00925D8F"/>
    <w:rsid w:val="00927569"/>
    <w:rsid w:val="00927A7E"/>
    <w:rsid w:val="00927DF8"/>
    <w:rsid w:val="00930F1C"/>
    <w:rsid w:val="009313E6"/>
    <w:rsid w:val="009315B9"/>
    <w:rsid w:val="0093179F"/>
    <w:rsid w:val="00931CC1"/>
    <w:rsid w:val="00932BC9"/>
    <w:rsid w:val="009336E1"/>
    <w:rsid w:val="00936DE1"/>
    <w:rsid w:val="00937A03"/>
    <w:rsid w:val="00937EF2"/>
    <w:rsid w:val="00940290"/>
    <w:rsid w:val="00940741"/>
    <w:rsid w:val="00940DF9"/>
    <w:rsid w:val="0094125A"/>
    <w:rsid w:val="00942043"/>
    <w:rsid w:val="00942A8D"/>
    <w:rsid w:val="00942A91"/>
    <w:rsid w:val="00943D2D"/>
    <w:rsid w:val="00943FD4"/>
    <w:rsid w:val="00946CFD"/>
    <w:rsid w:val="0095010D"/>
    <w:rsid w:val="00951586"/>
    <w:rsid w:val="009524F9"/>
    <w:rsid w:val="00952B6D"/>
    <w:rsid w:val="00953274"/>
    <w:rsid w:val="00954196"/>
    <w:rsid w:val="00954532"/>
    <w:rsid w:val="00954927"/>
    <w:rsid w:val="009559C7"/>
    <w:rsid w:val="00956013"/>
    <w:rsid w:val="00956701"/>
    <w:rsid w:val="00956BB5"/>
    <w:rsid w:val="00957A79"/>
    <w:rsid w:val="0096029E"/>
    <w:rsid w:val="00960E5D"/>
    <w:rsid w:val="00962B50"/>
    <w:rsid w:val="00962EE3"/>
    <w:rsid w:val="0096300C"/>
    <w:rsid w:val="00964391"/>
    <w:rsid w:val="009654A6"/>
    <w:rsid w:val="009658B5"/>
    <w:rsid w:val="0096765E"/>
    <w:rsid w:val="009678AA"/>
    <w:rsid w:val="00967A52"/>
    <w:rsid w:val="00967EE0"/>
    <w:rsid w:val="009701F5"/>
    <w:rsid w:val="009707BC"/>
    <w:rsid w:val="00970CC3"/>
    <w:rsid w:val="009710A9"/>
    <w:rsid w:val="00971A16"/>
    <w:rsid w:val="00971B3C"/>
    <w:rsid w:val="00972477"/>
    <w:rsid w:val="00972EE6"/>
    <w:rsid w:val="0097325D"/>
    <w:rsid w:val="00973B81"/>
    <w:rsid w:val="00973C06"/>
    <w:rsid w:val="00974904"/>
    <w:rsid w:val="00975363"/>
    <w:rsid w:val="0097652C"/>
    <w:rsid w:val="00981202"/>
    <w:rsid w:val="00981305"/>
    <w:rsid w:val="009815F5"/>
    <w:rsid w:val="009824AF"/>
    <w:rsid w:val="009829DE"/>
    <w:rsid w:val="00982E0C"/>
    <w:rsid w:val="00983908"/>
    <w:rsid w:val="0098500E"/>
    <w:rsid w:val="00985753"/>
    <w:rsid w:val="00986398"/>
    <w:rsid w:val="00986869"/>
    <w:rsid w:val="00986F38"/>
    <w:rsid w:val="0098777B"/>
    <w:rsid w:val="00987923"/>
    <w:rsid w:val="00990045"/>
    <w:rsid w:val="009901F7"/>
    <w:rsid w:val="00990F9D"/>
    <w:rsid w:val="009910C9"/>
    <w:rsid w:val="00991F37"/>
    <w:rsid w:val="0099227D"/>
    <w:rsid w:val="00992B9E"/>
    <w:rsid w:val="009935BE"/>
    <w:rsid w:val="009938E0"/>
    <w:rsid w:val="009939B0"/>
    <w:rsid w:val="00993A99"/>
    <w:rsid w:val="00993B9D"/>
    <w:rsid w:val="00993DBB"/>
    <w:rsid w:val="00993FD4"/>
    <w:rsid w:val="0099457E"/>
    <w:rsid w:val="00994A09"/>
    <w:rsid w:val="00994AE4"/>
    <w:rsid w:val="00994E11"/>
    <w:rsid w:val="009950EA"/>
    <w:rsid w:val="00995413"/>
    <w:rsid w:val="009968E0"/>
    <w:rsid w:val="009973F3"/>
    <w:rsid w:val="0099774C"/>
    <w:rsid w:val="009979DD"/>
    <w:rsid w:val="009A0D50"/>
    <w:rsid w:val="009A1780"/>
    <w:rsid w:val="009A1FA6"/>
    <w:rsid w:val="009A4B25"/>
    <w:rsid w:val="009A4ED8"/>
    <w:rsid w:val="009A5195"/>
    <w:rsid w:val="009A5D89"/>
    <w:rsid w:val="009A636A"/>
    <w:rsid w:val="009A6763"/>
    <w:rsid w:val="009A7973"/>
    <w:rsid w:val="009A7D83"/>
    <w:rsid w:val="009B036E"/>
    <w:rsid w:val="009B1DC2"/>
    <w:rsid w:val="009B2BA7"/>
    <w:rsid w:val="009B3910"/>
    <w:rsid w:val="009B5075"/>
    <w:rsid w:val="009B51F8"/>
    <w:rsid w:val="009B59ED"/>
    <w:rsid w:val="009B6971"/>
    <w:rsid w:val="009B69AD"/>
    <w:rsid w:val="009B6C0B"/>
    <w:rsid w:val="009B721E"/>
    <w:rsid w:val="009C12D3"/>
    <w:rsid w:val="009C1BD5"/>
    <w:rsid w:val="009C1D52"/>
    <w:rsid w:val="009C2036"/>
    <w:rsid w:val="009C3B46"/>
    <w:rsid w:val="009C4D97"/>
    <w:rsid w:val="009C638F"/>
    <w:rsid w:val="009C6960"/>
    <w:rsid w:val="009C6F50"/>
    <w:rsid w:val="009C7887"/>
    <w:rsid w:val="009C7DBC"/>
    <w:rsid w:val="009C7E55"/>
    <w:rsid w:val="009D0922"/>
    <w:rsid w:val="009D0D7B"/>
    <w:rsid w:val="009D1AE3"/>
    <w:rsid w:val="009D48D3"/>
    <w:rsid w:val="009D4F1D"/>
    <w:rsid w:val="009D6B51"/>
    <w:rsid w:val="009D741C"/>
    <w:rsid w:val="009D7EB6"/>
    <w:rsid w:val="009E25AF"/>
    <w:rsid w:val="009E2B3F"/>
    <w:rsid w:val="009E2E23"/>
    <w:rsid w:val="009E2E64"/>
    <w:rsid w:val="009E3018"/>
    <w:rsid w:val="009E30CD"/>
    <w:rsid w:val="009E3C35"/>
    <w:rsid w:val="009E46A9"/>
    <w:rsid w:val="009E498B"/>
    <w:rsid w:val="009E4ECE"/>
    <w:rsid w:val="009E7F48"/>
    <w:rsid w:val="009F02E3"/>
    <w:rsid w:val="009F07A9"/>
    <w:rsid w:val="009F0816"/>
    <w:rsid w:val="009F1264"/>
    <w:rsid w:val="009F14F0"/>
    <w:rsid w:val="009F2D6F"/>
    <w:rsid w:val="009F305E"/>
    <w:rsid w:val="009F39FA"/>
    <w:rsid w:val="009F3F4B"/>
    <w:rsid w:val="009F4A8E"/>
    <w:rsid w:val="009F5CD9"/>
    <w:rsid w:val="009F67BC"/>
    <w:rsid w:val="009F71DF"/>
    <w:rsid w:val="009F754E"/>
    <w:rsid w:val="009F784E"/>
    <w:rsid w:val="009F7ADB"/>
    <w:rsid w:val="009F7C51"/>
    <w:rsid w:val="009F7E7C"/>
    <w:rsid w:val="00A01F97"/>
    <w:rsid w:val="00A02C46"/>
    <w:rsid w:val="00A03A21"/>
    <w:rsid w:val="00A0454B"/>
    <w:rsid w:val="00A04F51"/>
    <w:rsid w:val="00A05079"/>
    <w:rsid w:val="00A0539C"/>
    <w:rsid w:val="00A05D5E"/>
    <w:rsid w:val="00A079E5"/>
    <w:rsid w:val="00A07ABA"/>
    <w:rsid w:val="00A07F15"/>
    <w:rsid w:val="00A13096"/>
    <w:rsid w:val="00A1361E"/>
    <w:rsid w:val="00A14448"/>
    <w:rsid w:val="00A14819"/>
    <w:rsid w:val="00A14A0F"/>
    <w:rsid w:val="00A15EA9"/>
    <w:rsid w:val="00A162F8"/>
    <w:rsid w:val="00A16FA2"/>
    <w:rsid w:val="00A1714F"/>
    <w:rsid w:val="00A2002C"/>
    <w:rsid w:val="00A20454"/>
    <w:rsid w:val="00A21518"/>
    <w:rsid w:val="00A2160A"/>
    <w:rsid w:val="00A22874"/>
    <w:rsid w:val="00A2293D"/>
    <w:rsid w:val="00A22B9B"/>
    <w:rsid w:val="00A231A0"/>
    <w:rsid w:val="00A24545"/>
    <w:rsid w:val="00A25D32"/>
    <w:rsid w:val="00A26828"/>
    <w:rsid w:val="00A26B03"/>
    <w:rsid w:val="00A27F44"/>
    <w:rsid w:val="00A27FC7"/>
    <w:rsid w:val="00A30168"/>
    <w:rsid w:val="00A301A6"/>
    <w:rsid w:val="00A30B1A"/>
    <w:rsid w:val="00A317A2"/>
    <w:rsid w:val="00A31C58"/>
    <w:rsid w:val="00A32402"/>
    <w:rsid w:val="00A32F8E"/>
    <w:rsid w:val="00A34D2D"/>
    <w:rsid w:val="00A35171"/>
    <w:rsid w:val="00A35697"/>
    <w:rsid w:val="00A359A4"/>
    <w:rsid w:val="00A35DF4"/>
    <w:rsid w:val="00A36831"/>
    <w:rsid w:val="00A375B5"/>
    <w:rsid w:val="00A37BB7"/>
    <w:rsid w:val="00A4285E"/>
    <w:rsid w:val="00A43883"/>
    <w:rsid w:val="00A440C8"/>
    <w:rsid w:val="00A449D9"/>
    <w:rsid w:val="00A44C80"/>
    <w:rsid w:val="00A451B2"/>
    <w:rsid w:val="00A471DB"/>
    <w:rsid w:val="00A4737A"/>
    <w:rsid w:val="00A47BDB"/>
    <w:rsid w:val="00A50A5C"/>
    <w:rsid w:val="00A51F91"/>
    <w:rsid w:val="00A529A3"/>
    <w:rsid w:val="00A54022"/>
    <w:rsid w:val="00A54ACE"/>
    <w:rsid w:val="00A54CBF"/>
    <w:rsid w:val="00A55748"/>
    <w:rsid w:val="00A566B4"/>
    <w:rsid w:val="00A5680D"/>
    <w:rsid w:val="00A60AB8"/>
    <w:rsid w:val="00A613AE"/>
    <w:rsid w:val="00A61566"/>
    <w:rsid w:val="00A63B94"/>
    <w:rsid w:val="00A63CE9"/>
    <w:rsid w:val="00A640BC"/>
    <w:rsid w:val="00A64EB4"/>
    <w:rsid w:val="00A650AB"/>
    <w:rsid w:val="00A6519A"/>
    <w:rsid w:val="00A656B1"/>
    <w:rsid w:val="00A6581B"/>
    <w:rsid w:val="00A658D0"/>
    <w:rsid w:val="00A65DDC"/>
    <w:rsid w:val="00A66228"/>
    <w:rsid w:val="00A66775"/>
    <w:rsid w:val="00A67949"/>
    <w:rsid w:val="00A7120D"/>
    <w:rsid w:val="00A7314F"/>
    <w:rsid w:val="00A73C25"/>
    <w:rsid w:val="00A747DA"/>
    <w:rsid w:val="00A74ABC"/>
    <w:rsid w:val="00A74CE8"/>
    <w:rsid w:val="00A76405"/>
    <w:rsid w:val="00A76650"/>
    <w:rsid w:val="00A76B78"/>
    <w:rsid w:val="00A76F40"/>
    <w:rsid w:val="00A77BA1"/>
    <w:rsid w:val="00A800AB"/>
    <w:rsid w:val="00A8077B"/>
    <w:rsid w:val="00A81CA8"/>
    <w:rsid w:val="00A837D0"/>
    <w:rsid w:val="00A8404F"/>
    <w:rsid w:val="00A8428F"/>
    <w:rsid w:val="00A84834"/>
    <w:rsid w:val="00A84863"/>
    <w:rsid w:val="00A84C83"/>
    <w:rsid w:val="00A84E9E"/>
    <w:rsid w:val="00A8578D"/>
    <w:rsid w:val="00A85B7B"/>
    <w:rsid w:val="00A90AA5"/>
    <w:rsid w:val="00A90DAF"/>
    <w:rsid w:val="00A91070"/>
    <w:rsid w:val="00A91221"/>
    <w:rsid w:val="00A9141B"/>
    <w:rsid w:val="00A916FA"/>
    <w:rsid w:val="00A928B6"/>
    <w:rsid w:val="00A92C7A"/>
    <w:rsid w:val="00A93805"/>
    <w:rsid w:val="00A938A8"/>
    <w:rsid w:val="00A941B6"/>
    <w:rsid w:val="00A947E8"/>
    <w:rsid w:val="00A94DC4"/>
    <w:rsid w:val="00A9538F"/>
    <w:rsid w:val="00A95808"/>
    <w:rsid w:val="00A96B87"/>
    <w:rsid w:val="00A96CE4"/>
    <w:rsid w:val="00A972DF"/>
    <w:rsid w:val="00A97805"/>
    <w:rsid w:val="00AA0402"/>
    <w:rsid w:val="00AA08EB"/>
    <w:rsid w:val="00AA09BC"/>
    <w:rsid w:val="00AA0B32"/>
    <w:rsid w:val="00AA25DB"/>
    <w:rsid w:val="00AA6D12"/>
    <w:rsid w:val="00AB0480"/>
    <w:rsid w:val="00AB06B2"/>
    <w:rsid w:val="00AB0A70"/>
    <w:rsid w:val="00AB1EED"/>
    <w:rsid w:val="00AB265E"/>
    <w:rsid w:val="00AB32C0"/>
    <w:rsid w:val="00AB3597"/>
    <w:rsid w:val="00AB3786"/>
    <w:rsid w:val="00AB41E1"/>
    <w:rsid w:val="00AB6AEF"/>
    <w:rsid w:val="00AB7367"/>
    <w:rsid w:val="00AB7469"/>
    <w:rsid w:val="00AB7B40"/>
    <w:rsid w:val="00AC0A5A"/>
    <w:rsid w:val="00AC1367"/>
    <w:rsid w:val="00AC1D93"/>
    <w:rsid w:val="00AC2F1E"/>
    <w:rsid w:val="00AC3924"/>
    <w:rsid w:val="00AC3A2F"/>
    <w:rsid w:val="00AC3C57"/>
    <w:rsid w:val="00AC479C"/>
    <w:rsid w:val="00AC5A45"/>
    <w:rsid w:val="00AC68C6"/>
    <w:rsid w:val="00AC7202"/>
    <w:rsid w:val="00AC7B5F"/>
    <w:rsid w:val="00AD0169"/>
    <w:rsid w:val="00AD0705"/>
    <w:rsid w:val="00AD09E0"/>
    <w:rsid w:val="00AD0E62"/>
    <w:rsid w:val="00AD118D"/>
    <w:rsid w:val="00AD2CBD"/>
    <w:rsid w:val="00AD4B5E"/>
    <w:rsid w:val="00AD60E4"/>
    <w:rsid w:val="00AD6575"/>
    <w:rsid w:val="00AD6CC6"/>
    <w:rsid w:val="00AD704B"/>
    <w:rsid w:val="00AD7419"/>
    <w:rsid w:val="00AE0D40"/>
    <w:rsid w:val="00AE1973"/>
    <w:rsid w:val="00AE1CA6"/>
    <w:rsid w:val="00AE1FD5"/>
    <w:rsid w:val="00AE2CD5"/>
    <w:rsid w:val="00AE34BB"/>
    <w:rsid w:val="00AE4200"/>
    <w:rsid w:val="00AE469C"/>
    <w:rsid w:val="00AE581F"/>
    <w:rsid w:val="00AE5B5A"/>
    <w:rsid w:val="00AE6A9D"/>
    <w:rsid w:val="00AE759A"/>
    <w:rsid w:val="00AE76CB"/>
    <w:rsid w:val="00AF0403"/>
    <w:rsid w:val="00AF0953"/>
    <w:rsid w:val="00AF1D16"/>
    <w:rsid w:val="00AF1DF1"/>
    <w:rsid w:val="00AF254E"/>
    <w:rsid w:val="00AF2795"/>
    <w:rsid w:val="00AF31A2"/>
    <w:rsid w:val="00AF39CF"/>
    <w:rsid w:val="00AF517C"/>
    <w:rsid w:val="00AF5213"/>
    <w:rsid w:val="00AF6788"/>
    <w:rsid w:val="00AF6962"/>
    <w:rsid w:val="00AF69C5"/>
    <w:rsid w:val="00AF6FB5"/>
    <w:rsid w:val="00AF74E1"/>
    <w:rsid w:val="00B00478"/>
    <w:rsid w:val="00B00C03"/>
    <w:rsid w:val="00B01793"/>
    <w:rsid w:val="00B01ACE"/>
    <w:rsid w:val="00B02119"/>
    <w:rsid w:val="00B02483"/>
    <w:rsid w:val="00B02A75"/>
    <w:rsid w:val="00B02B55"/>
    <w:rsid w:val="00B0323E"/>
    <w:rsid w:val="00B0425A"/>
    <w:rsid w:val="00B04BF1"/>
    <w:rsid w:val="00B058D7"/>
    <w:rsid w:val="00B0641E"/>
    <w:rsid w:val="00B066E2"/>
    <w:rsid w:val="00B06AD7"/>
    <w:rsid w:val="00B077B1"/>
    <w:rsid w:val="00B07CE1"/>
    <w:rsid w:val="00B11A59"/>
    <w:rsid w:val="00B12B2F"/>
    <w:rsid w:val="00B13923"/>
    <w:rsid w:val="00B14DC1"/>
    <w:rsid w:val="00B15E37"/>
    <w:rsid w:val="00B16078"/>
    <w:rsid w:val="00B16726"/>
    <w:rsid w:val="00B16B3C"/>
    <w:rsid w:val="00B16C95"/>
    <w:rsid w:val="00B17187"/>
    <w:rsid w:val="00B174A6"/>
    <w:rsid w:val="00B20D83"/>
    <w:rsid w:val="00B20FF5"/>
    <w:rsid w:val="00B21412"/>
    <w:rsid w:val="00B218DE"/>
    <w:rsid w:val="00B2223F"/>
    <w:rsid w:val="00B23171"/>
    <w:rsid w:val="00B251BD"/>
    <w:rsid w:val="00B252F5"/>
    <w:rsid w:val="00B2548E"/>
    <w:rsid w:val="00B25FBC"/>
    <w:rsid w:val="00B26527"/>
    <w:rsid w:val="00B27964"/>
    <w:rsid w:val="00B30FC8"/>
    <w:rsid w:val="00B316F3"/>
    <w:rsid w:val="00B31C7F"/>
    <w:rsid w:val="00B32172"/>
    <w:rsid w:val="00B32418"/>
    <w:rsid w:val="00B329D1"/>
    <w:rsid w:val="00B32D8B"/>
    <w:rsid w:val="00B331F7"/>
    <w:rsid w:val="00B35148"/>
    <w:rsid w:val="00B35B89"/>
    <w:rsid w:val="00B35C4E"/>
    <w:rsid w:val="00B360D5"/>
    <w:rsid w:val="00B369E8"/>
    <w:rsid w:val="00B37C6A"/>
    <w:rsid w:val="00B37C99"/>
    <w:rsid w:val="00B40E91"/>
    <w:rsid w:val="00B412FA"/>
    <w:rsid w:val="00B41304"/>
    <w:rsid w:val="00B42983"/>
    <w:rsid w:val="00B42E50"/>
    <w:rsid w:val="00B4660B"/>
    <w:rsid w:val="00B47538"/>
    <w:rsid w:val="00B47F75"/>
    <w:rsid w:val="00B47FCC"/>
    <w:rsid w:val="00B5150C"/>
    <w:rsid w:val="00B51BB7"/>
    <w:rsid w:val="00B52344"/>
    <w:rsid w:val="00B526AF"/>
    <w:rsid w:val="00B52DAC"/>
    <w:rsid w:val="00B531F6"/>
    <w:rsid w:val="00B536C0"/>
    <w:rsid w:val="00B53ECF"/>
    <w:rsid w:val="00B54AFF"/>
    <w:rsid w:val="00B5583B"/>
    <w:rsid w:val="00B55BBB"/>
    <w:rsid w:val="00B5761F"/>
    <w:rsid w:val="00B60603"/>
    <w:rsid w:val="00B60FB0"/>
    <w:rsid w:val="00B62666"/>
    <w:rsid w:val="00B626E9"/>
    <w:rsid w:val="00B62B27"/>
    <w:rsid w:val="00B6357C"/>
    <w:rsid w:val="00B65F9B"/>
    <w:rsid w:val="00B664D8"/>
    <w:rsid w:val="00B6685E"/>
    <w:rsid w:val="00B66E78"/>
    <w:rsid w:val="00B67847"/>
    <w:rsid w:val="00B701F7"/>
    <w:rsid w:val="00B70502"/>
    <w:rsid w:val="00B709ED"/>
    <w:rsid w:val="00B70B78"/>
    <w:rsid w:val="00B70DA0"/>
    <w:rsid w:val="00B7100D"/>
    <w:rsid w:val="00B71018"/>
    <w:rsid w:val="00B71511"/>
    <w:rsid w:val="00B71885"/>
    <w:rsid w:val="00B721C6"/>
    <w:rsid w:val="00B7223E"/>
    <w:rsid w:val="00B72B1F"/>
    <w:rsid w:val="00B73081"/>
    <w:rsid w:val="00B73A4A"/>
    <w:rsid w:val="00B73B69"/>
    <w:rsid w:val="00B7405F"/>
    <w:rsid w:val="00B744EE"/>
    <w:rsid w:val="00B74D2C"/>
    <w:rsid w:val="00B7566D"/>
    <w:rsid w:val="00B75936"/>
    <w:rsid w:val="00B75C07"/>
    <w:rsid w:val="00B77011"/>
    <w:rsid w:val="00B7740B"/>
    <w:rsid w:val="00B779C6"/>
    <w:rsid w:val="00B80FE9"/>
    <w:rsid w:val="00B81ACC"/>
    <w:rsid w:val="00B81C8A"/>
    <w:rsid w:val="00B82ED5"/>
    <w:rsid w:val="00B834A4"/>
    <w:rsid w:val="00B83F90"/>
    <w:rsid w:val="00B840B3"/>
    <w:rsid w:val="00B84EC5"/>
    <w:rsid w:val="00B851FE"/>
    <w:rsid w:val="00B85F5A"/>
    <w:rsid w:val="00B86A35"/>
    <w:rsid w:val="00B8750E"/>
    <w:rsid w:val="00B87904"/>
    <w:rsid w:val="00B90256"/>
    <w:rsid w:val="00B915C6"/>
    <w:rsid w:val="00B922FD"/>
    <w:rsid w:val="00B923A7"/>
    <w:rsid w:val="00B92FD2"/>
    <w:rsid w:val="00B93A2C"/>
    <w:rsid w:val="00B93E5E"/>
    <w:rsid w:val="00B94317"/>
    <w:rsid w:val="00B94961"/>
    <w:rsid w:val="00B95725"/>
    <w:rsid w:val="00B95E22"/>
    <w:rsid w:val="00B968EA"/>
    <w:rsid w:val="00B96D23"/>
    <w:rsid w:val="00B976DB"/>
    <w:rsid w:val="00BA160F"/>
    <w:rsid w:val="00BA1A9F"/>
    <w:rsid w:val="00BA3627"/>
    <w:rsid w:val="00BA42B8"/>
    <w:rsid w:val="00BA4C19"/>
    <w:rsid w:val="00BA506F"/>
    <w:rsid w:val="00BA5113"/>
    <w:rsid w:val="00BA5FD1"/>
    <w:rsid w:val="00BA6703"/>
    <w:rsid w:val="00BA6FEF"/>
    <w:rsid w:val="00BB08A4"/>
    <w:rsid w:val="00BB093E"/>
    <w:rsid w:val="00BB1786"/>
    <w:rsid w:val="00BB1F3F"/>
    <w:rsid w:val="00BB2998"/>
    <w:rsid w:val="00BB3B54"/>
    <w:rsid w:val="00BB3CF5"/>
    <w:rsid w:val="00BB3E18"/>
    <w:rsid w:val="00BB3FC8"/>
    <w:rsid w:val="00BB4C44"/>
    <w:rsid w:val="00BB51BC"/>
    <w:rsid w:val="00BB5F96"/>
    <w:rsid w:val="00BB6A5E"/>
    <w:rsid w:val="00BB70B8"/>
    <w:rsid w:val="00BB7569"/>
    <w:rsid w:val="00BC0F3F"/>
    <w:rsid w:val="00BC14BD"/>
    <w:rsid w:val="00BC30C9"/>
    <w:rsid w:val="00BC33DA"/>
    <w:rsid w:val="00BC3FC7"/>
    <w:rsid w:val="00BC4784"/>
    <w:rsid w:val="00BC5278"/>
    <w:rsid w:val="00BC54E5"/>
    <w:rsid w:val="00BC72A4"/>
    <w:rsid w:val="00BD02EA"/>
    <w:rsid w:val="00BD077D"/>
    <w:rsid w:val="00BD0ADF"/>
    <w:rsid w:val="00BD14CB"/>
    <w:rsid w:val="00BD1CC7"/>
    <w:rsid w:val="00BD2BE2"/>
    <w:rsid w:val="00BD2EF1"/>
    <w:rsid w:val="00BD341C"/>
    <w:rsid w:val="00BD45FA"/>
    <w:rsid w:val="00BD469F"/>
    <w:rsid w:val="00BD4EBC"/>
    <w:rsid w:val="00BD51E0"/>
    <w:rsid w:val="00BD675B"/>
    <w:rsid w:val="00BE05D2"/>
    <w:rsid w:val="00BE0EFC"/>
    <w:rsid w:val="00BE1112"/>
    <w:rsid w:val="00BE1F41"/>
    <w:rsid w:val="00BE24FE"/>
    <w:rsid w:val="00BE46BC"/>
    <w:rsid w:val="00BE4E84"/>
    <w:rsid w:val="00BE4F3C"/>
    <w:rsid w:val="00BE5D8B"/>
    <w:rsid w:val="00BE68D0"/>
    <w:rsid w:val="00BE6B89"/>
    <w:rsid w:val="00BE75FF"/>
    <w:rsid w:val="00BF1C84"/>
    <w:rsid w:val="00BF327B"/>
    <w:rsid w:val="00BF36C0"/>
    <w:rsid w:val="00BF3F27"/>
    <w:rsid w:val="00BF4930"/>
    <w:rsid w:val="00BF50A1"/>
    <w:rsid w:val="00BF588C"/>
    <w:rsid w:val="00BF6E64"/>
    <w:rsid w:val="00BF7409"/>
    <w:rsid w:val="00C01173"/>
    <w:rsid w:val="00C01D21"/>
    <w:rsid w:val="00C01D38"/>
    <w:rsid w:val="00C02EFD"/>
    <w:rsid w:val="00C0338D"/>
    <w:rsid w:val="00C03DF6"/>
    <w:rsid w:val="00C051C8"/>
    <w:rsid w:val="00C06279"/>
    <w:rsid w:val="00C067B4"/>
    <w:rsid w:val="00C102DA"/>
    <w:rsid w:val="00C104CD"/>
    <w:rsid w:val="00C106D1"/>
    <w:rsid w:val="00C1083B"/>
    <w:rsid w:val="00C109A3"/>
    <w:rsid w:val="00C11F7F"/>
    <w:rsid w:val="00C1291F"/>
    <w:rsid w:val="00C12E73"/>
    <w:rsid w:val="00C12F0A"/>
    <w:rsid w:val="00C13E90"/>
    <w:rsid w:val="00C155BF"/>
    <w:rsid w:val="00C15A16"/>
    <w:rsid w:val="00C15F57"/>
    <w:rsid w:val="00C163C3"/>
    <w:rsid w:val="00C170EE"/>
    <w:rsid w:val="00C1725C"/>
    <w:rsid w:val="00C17D37"/>
    <w:rsid w:val="00C17DAD"/>
    <w:rsid w:val="00C20711"/>
    <w:rsid w:val="00C20C3E"/>
    <w:rsid w:val="00C20EB7"/>
    <w:rsid w:val="00C2185C"/>
    <w:rsid w:val="00C253B4"/>
    <w:rsid w:val="00C25572"/>
    <w:rsid w:val="00C27286"/>
    <w:rsid w:val="00C278D5"/>
    <w:rsid w:val="00C27A0A"/>
    <w:rsid w:val="00C30E56"/>
    <w:rsid w:val="00C3174B"/>
    <w:rsid w:val="00C32BCB"/>
    <w:rsid w:val="00C33718"/>
    <w:rsid w:val="00C33B83"/>
    <w:rsid w:val="00C3421E"/>
    <w:rsid w:val="00C34A68"/>
    <w:rsid w:val="00C35D74"/>
    <w:rsid w:val="00C35E2E"/>
    <w:rsid w:val="00C36C63"/>
    <w:rsid w:val="00C37436"/>
    <w:rsid w:val="00C37C71"/>
    <w:rsid w:val="00C37F4C"/>
    <w:rsid w:val="00C41046"/>
    <w:rsid w:val="00C421CB"/>
    <w:rsid w:val="00C42E65"/>
    <w:rsid w:val="00C43BD3"/>
    <w:rsid w:val="00C44259"/>
    <w:rsid w:val="00C445E4"/>
    <w:rsid w:val="00C45744"/>
    <w:rsid w:val="00C463CF"/>
    <w:rsid w:val="00C46578"/>
    <w:rsid w:val="00C46A99"/>
    <w:rsid w:val="00C4728C"/>
    <w:rsid w:val="00C478DE"/>
    <w:rsid w:val="00C4794E"/>
    <w:rsid w:val="00C47D94"/>
    <w:rsid w:val="00C50135"/>
    <w:rsid w:val="00C5058D"/>
    <w:rsid w:val="00C50B5A"/>
    <w:rsid w:val="00C524B7"/>
    <w:rsid w:val="00C53040"/>
    <w:rsid w:val="00C53513"/>
    <w:rsid w:val="00C536C9"/>
    <w:rsid w:val="00C542D2"/>
    <w:rsid w:val="00C545E4"/>
    <w:rsid w:val="00C54673"/>
    <w:rsid w:val="00C54FCF"/>
    <w:rsid w:val="00C564AB"/>
    <w:rsid w:val="00C570C9"/>
    <w:rsid w:val="00C57F65"/>
    <w:rsid w:val="00C600AD"/>
    <w:rsid w:val="00C6074E"/>
    <w:rsid w:val="00C61013"/>
    <w:rsid w:val="00C65CF6"/>
    <w:rsid w:val="00C66A02"/>
    <w:rsid w:val="00C66F5B"/>
    <w:rsid w:val="00C67166"/>
    <w:rsid w:val="00C67A9A"/>
    <w:rsid w:val="00C70BF0"/>
    <w:rsid w:val="00C71047"/>
    <w:rsid w:val="00C71800"/>
    <w:rsid w:val="00C72045"/>
    <w:rsid w:val="00C7264C"/>
    <w:rsid w:val="00C728E3"/>
    <w:rsid w:val="00C72AB4"/>
    <w:rsid w:val="00C73567"/>
    <w:rsid w:val="00C73BAD"/>
    <w:rsid w:val="00C74A14"/>
    <w:rsid w:val="00C7558F"/>
    <w:rsid w:val="00C7586E"/>
    <w:rsid w:val="00C76370"/>
    <w:rsid w:val="00C805A6"/>
    <w:rsid w:val="00C82DFF"/>
    <w:rsid w:val="00C83020"/>
    <w:rsid w:val="00C8336A"/>
    <w:rsid w:val="00C836FB"/>
    <w:rsid w:val="00C84BF2"/>
    <w:rsid w:val="00C84DE5"/>
    <w:rsid w:val="00C85202"/>
    <w:rsid w:val="00C8618C"/>
    <w:rsid w:val="00C86357"/>
    <w:rsid w:val="00C87274"/>
    <w:rsid w:val="00C87A2F"/>
    <w:rsid w:val="00C87E9D"/>
    <w:rsid w:val="00C90338"/>
    <w:rsid w:val="00C91969"/>
    <w:rsid w:val="00C919E5"/>
    <w:rsid w:val="00C91CD9"/>
    <w:rsid w:val="00C9258A"/>
    <w:rsid w:val="00C9264F"/>
    <w:rsid w:val="00C92E37"/>
    <w:rsid w:val="00C939FF"/>
    <w:rsid w:val="00C93BA0"/>
    <w:rsid w:val="00C94D4B"/>
    <w:rsid w:val="00C94D4C"/>
    <w:rsid w:val="00C95CB4"/>
    <w:rsid w:val="00C96E55"/>
    <w:rsid w:val="00C971CE"/>
    <w:rsid w:val="00C9728F"/>
    <w:rsid w:val="00C977FF"/>
    <w:rsid w:val="00CA0611"/>
    <w:rsid w:val="00CA08AC"/>
    <w:rsid w:val="00CA4BEB"/>
    <w:rsid w:val="00CA520F"/>
    <w:rsid w:val="00CA6A65"/>
    <w:rsid w:val="00CA6D03"/>
    <w:rsid w:val="00CA754F"/>
    <w:rsid w:val="00CB1070"/>
    <w:rsid w:val="00CB1D81"/>
    <w:rsid w:val="00CB3901"/>
    <w:rsid w:val="00CB4513"/>
    <w:rsid w:val="00CB5952"/>
    <w:rsid w:val="00CB686A"/>
    <w:rsid w:val="00CB6FB0"/>
    <w:rsid w:val="00CB744D"/>
    <w:rsid w:val="00CB7D82"/>
    <w:rsid w:val="00CC1148"/>
    <w:rsid w:val="00CC1C12"/>
    <w:rsid w:val="00CC32AE"/>
    <w:rsid w:val="00CC39A6"/>
    <w:rsid w:val="00CC4605"/>
    <w:rsid w:val="00CC6008"/>
    <w:rsid w:val="00CC636D"/>
    <w:rsid w:val="00CC6F52"/>
    <w:rsid w:val="00CC710F"/>
    <w:rsid w:val="00CC7171"/>
    <w:rsid w:val="00CC7928"/>
    <w:rsid w:val="00CD00E2"/>
    <w:rsid w:val="00CD070A"/>
    <w:rsid w:val="00CD1200"/>
    <w:rsid w:val="00CD168D"/>
    <w:rsid w:val="00CD2BCC"/>
    <w:rsid w:val="00CD3055"/>
    <w:rsid w:val="00CD31D1"/>
    <w:rsid w:val="00CD59F6"/>
    <w:rsid w:val="00CD5A80"/>
    <w:rsid w:val="00CD73B6"/>
    <w:rsid w:val="00CE00AD"/>
    <w:rsid w:val="00CE1B77"/>
    <w:rsid w:val="00CE2DD3"/>
    <w:rsid w:val="00CE4CDD"/>
    <w:rsid w:val="00CE4DF3"/>
    <w:rsid w:val="00CE5165"/>
    <w:rsid w:val="00CE51E1"/>
    <w:rsid w:val="00CE6631"/>
    <w:rsid w:val="00CE7A1D"/>
    <w:rsid w:val="00CF0052"/>
    <w:rsid w:val="00CF0074"/>
    <w:rsid w:val="00CF1EEC"/>
    <w:rsid w:val="00CF21D6"/>
    <w:rsid w:val="00CF30DC"/>
    <w:rsid w:val="00CF3DDA"/>
    <w:rsid w:val="00CF3E3E"/>
    <w:rsid w:val="00CF4D0B"/>
    <w:rsid w:val="00CF4FBE"/>
    <w:rsid w:val="00CF57E0"/>
    <w:rsid w:val="00CF5C9C"/>
    <w:rsid w:val="00CF60E0"/>
    <w:rsid w:val="00CF6114"/>
    <w:rsid w:val="00CF6CBA"/>
    <w:rsid w:val="00CF7F05"/>
    <w:rsid w:val="00D00079"/>
    <w:rsid w:val="00D00E01"/>
    <w:rsid w:val="00D00E55"/>
    <w:rsid w:val="00D014C5"/>
    <w:rsid w:val="00D01815"/>
    <w:rsid w:val="00D01842"/>
    <w:rsid w:val="00D01ADF"/>
    <w:rsid w:val="00D01E4D"/>
    <w:rsid w:val="00D0324E"/>
    <w:rsid w:val="00D03790"/>
    <w:rsid w:val="00D03CB1"/>
    <w:rsid w:val="00D03CE7"/>
    <w:rsid w:val="00D03E9B"/>
    <w:rsid w:val="00D042AA"/>
    <w:rsid w:val="00D0463B"/>
    <w:rsid w:val="00D0474B"/>
    <w:rsid w:val="00D04751"/>
    <w:rsid w:val="00D05D44"/>
    <w:rsid w:val="00D10D6A"/>
    <w:rsid w:val="00D11E14"/>
    <w:rsid w:val="00D1202D"/>
    <w:rsid w:val="00D12209"/>
    <w:rsid w:val="00D12EB0"/>
    <w:rsid w:val="00D1351B"/>
    <w:rsid w:val="00D146A1"/>
    <w:rsid w:val="00D1473D"/>
    <w:rsid w:val="00D151E5"/>
    <w:rsid w:val="00D15C50"/>
    <w:rsid w:val="00D16ABD"/>
    <w:rsid w:val="00D16B21"/>
    <w:rsid w:val="00D17B2A"/>
    <w:rsid w:val="00D2013A"/>
    <w:rsid w:val="00D209D0"/>
    <w:rsid w:val="00D20DDC"/>
    <w:rsid w:val="00D2276E"/>
    <w:rsid w:val="00D22D24"/>
    <w:rsid w:val="00D22D63"/>
    <w:rsid w:val="00D241F1"/>
    <w:rsid w:val="00D24403"/>
    <w:rsid w:val="00D24715"/>
    <w:rsid w:val="00D25351"/>
    <w:rsid w:val="00D2559E"/>
    <w:rsid w:val="00D25F8D"/>
    <w:rsid w:val="00D26276"/>
    <w:rsid w:val="00D262B0"/>
    <w:rsid w:val="00D31A0F"/>
    <w:rsid w:val="00D31A4F"/>
    <w:rsid w:val="00D32519"/>
    <w:rsid w:val="00D327E1"/>
    <w:rsid w:val="00D32B6F"/>
    <w:rsid w:val="00D33A7F"/>
    <w:rsid w:val="00D33F40"/>
    <w:rsid w:val="00D3445E"/>
    <w:rsid w:val="00D34ABA"/>
    <w:rsid w:val="00D34B7D"/>
    <w:rsid w:val="00D3578D"/>
    <w:rsid w:val="00D35D8F"/>
    <w:rsid w:val="00D371DB"/>
    <w:rsid w:val="00D37E19"/>
    <w:rsid w:val="00D41ACF"/>
    <w:rsid w:val="00D4201F"/>
    <w:rsid w:val="00D428ED"/>
    <w:rsid w:val="00D42B18"/>
    <w:rsid w:val="00D42D97"/>
    <w:rsid w:val="00D4441C"/>
    <w:rsid w:val="00D44829"/>
    <w:rsid w:val="00D45851"/>
    <w:rsid w:val="00D458AE"/>
    <w:rsid w:val="00D46C09"/>
    <w:rsid w:val="00D50337"/>
    <w:rsid w:val="00D51195"/>
    <w:rsid w:val="00D52170"/>
    <w:rsid w:val="00D52293"/>
    <w:rsid w:val="00D5252B"/>
    <w:rsid w:val="00D53D4A"/>
    <w:rsid w:val="00D5413B"/>
    <w:rsid w:val="00D5452C"/>
    <w:rsid w:val="00D5467A"/>
    <w:rsid w:val="00D54B9B"/>
    <w:rsid w:val="00D5565A"/>
    <w:rsid w:val="00D55A5B"/>
    <w:rsid w:val="00D565BC"/>
    <w:rsid w:val="00D568C7"/>
    <w:rsid w:val="00D579C5"/>
    <w:rsid w:val="00D57B1A"/>
    <w:rsid w:val="00D57E8B"/>
    <w:rsid w:val="00D62375"/>
    <w:rsid w:val="00D623D7"/>
    <w:rsid w:val="00D627D4"/>
    <w:rsid w:val="00D62C32"/>
    <w:rsid w:val="00D62ED9"/>
    <w:rsid w:val="00D63222"/>
    <w:rsid w:val="00D643CC"/>
    <w:rsid w:val="00D6486B"/>
    <w:rsid w:val="00D701BD"/>
    <w:rsid w:val="00D706E8"/>
    <w:rsid w:val="00D71D8D"/>
    <w:rsid w:val="00D723F8"/>
    <w:rsid w:val="00D7275B"/>
    <w:rsid w:val="00D7293B"/>
    <w:rsid w:val="00D73370"/>
    <w:rsid w:val="00D738F7"/>
    <w:rsid w:val="00D73ABC"/>
    <w:rsid w:val="00D74A1D"/>
    <w:rsid w:val="00D7545D"/>
    <w:rsid w:val="00D75D24"/>
    <w:rsid w:val="00D76180"/>
    <w:rsid w:val="00D76644"/>
    <w:rsid w:val="00D76E4F"/>
    <w:rsid w:val="00D777F2"/>
    <w:rsid w:val="00D779C0"/>
    <w:rsid w:val="00D77FCD"/>
    <w:rsid w:val="00D808CC"/>
    <w:rsid w:val="00D815E1"/>
    <w:rsid w:val="00D8204C"/>
    <w:rsid w:val="00D82974"/>
    <w:rsid w:val="00D84102"/>
    <w:rsid w:val="00D84467"/>
    <w:rsid w:val="00D84BE9"/>
    <w:rsid w:val="00D84E31"/>
    <w:rsid w:val="00D8528C"/>
    <w:rsid w:val="00D857AD"/>
    <w:rsid w:val="00D87A78"/>
    <w:rsid w:val="00D87CAA"/>
    <w:rsid w:val="00D87F12"/>
    <w:rsid w:val="00D9002F"/>
    <w:rsid w:val="00D91166"/>
    <w:rsid w:val="00D92368"/>
    <w:rsid w:val="00D92535"/>
    <w:rsid w:val="00D9256B"/>
    <w:rsid w:val="00D93E97"/>
    <w:rsid w:val="00D96A85"/>
    <w:rsid w:val="00D96C05"/>
    <w:rsid w:val="00D97588"/>
    <w:rsid w:val="00D97621"/>
    <w:rsid w:val="00D97DC5"/>
    <w:rsid w:val="00DA0220"/>
    <w:rsid w:val="00DA081A"/>
    <w:rsid w:val="00DA08C3"/>
    <w:rsid w:val="00DA0C21"/>
    <w:rsid w:val="00DA1191"/>
    <w:rsid w:val="00DA171D"/>
    <w:rsid w:val="00DA1B5E"/>
    <w:rsid w:val="00DA26E7"/>
    <w:rsid w:val="00DA3282"/>
    <w:rsid w:val="00DA3305"/>
    <w:rsid w:val="00DA3506"/>
    <w:rsid w:val="00DA4194"/>
    <w:rsid w:val="00DA4B3F"/>
    <w:rsid w:val="00DA5040"/>
    <w:rsid w:val="00DA67B0"/>
    <w:rsid w:val="00DA6C66"/>
    <w:rsid w:val="00DA7135"/>
    <w:rsid w:val="00DB0386"/>
    <w:rsid w:val="00DB17AD"/>
    <w:rsid w:val="00DB192B"/>
    <w:rsid w:val="00DB2ADB"/>
    <w:rsid w:val="00DB2FE5"/>
    <w:rsid w:val="00DB3833"/>
    <w:rsid w:val="00DB3B71"/>
    <w:rsid w:val="00DB3F05"/>
    <w:rsid w:val="00DB41CC"/>
    <w:rsid w:val="00DB58A6"/>
    <w:rsid w:val="00DB5D7F"/>
    <w:rsid w:val="00DB645A"/>
    <w:rsid w:val="00DB690A"/>
    <w:rsid w:val="00DB6B16"/>
    <w:rsid w:val="00DB6C94"/>
    <w:rsid w:val="00DB6D0F"/>
    <w:rsid w:val="00DB71FC"/>
    <w:rsid w:val="00DC09FA"/>
    <w:rsid w:val="00DC11A1"/>
    <w:rsid w:val="00DC14DE"/>
    <w:rsid w:val="00DC1D8F"/>
    <w:rsid w:val="00DC2630"/>
    <w:rsid w:val="00DC2C39"/>
    <w:rsid w:val="00DC3D41"/>
    <w:rsid w:val="00DC4145"/>
    <w:rsid w:val="00DC49D2"/>
    <w:rsid w:val="00DC4E75"/>
    <w:rsid w:val="00DC5D7F"/>
    <w:rsid w:val="00DC6491"/>
    <w:rsid w:val="00DC7869"/>
    <w:rsid w:val="00DD054F"/>
    <w:rsid w:val="00DD0E58"/>
    <w:rsid w:val="00DD1DAC"/>
    <w:rsid w:val="00DD3FB7"/>
    <w:rsid w:val="00DD5579"/>
    <w:rsid w:val="00DD5A06"/>
    <w:rsid w:val="00DD6118"/>
    <w:rsid w:val="00DD7984"/>
    <w:rsid w:val="00DE0A50"/>
    <w:rsid w:val="00DE0EC9"/>
    <w:rsid w:val="00DE149E"/>
    <w:rsid w:val="00DE206A"/>
    <w:rsid w:val="00DE435D"/>
    <w:rsid w:val="00DE464E"/>
    <w:rsid w:val="00DE4BEB"/>
    <w:rsid w:val="00DE4C23"/>
    <w:rsid w:val="00DE5035"/>
    <w:rsid w:val="00DE619B"/>
    <w:rsid w:val="00DE6E7B"/>
    <w:rsid w:val="00DE7377"/>
    <w:rsid w:val="00DE7B90"/>
    <w:rsid w:val="00DF04DF"/>
    <w:rsid w:val="00DF0515"/>
    <w:rsid w:val="00DF09B5"/>
    <w:rsid w:val="00DF0C52"/>
    <w:rsid w:val="00DF11A6"/>
    <w:rsid w:val="00DF4065"/>
    <w:rsid w:val="00DF4E11"/>
    <w:rsid w:val="00DF7CD0"/>
    <w:rsid w:val="00E00B6B"/>
    <w:rsid w:val="00E00E54"/>
    <w:rsid w:val="00E00FBC"/>
    <w:rsid w:val="00E0177E"/>
    <w:rsid w:val="00E028F7"/>
    <w:rsid w:val="00E03A83"/>
    <w:rsid w:val="00E03F2A"/>
    <w:rsid w:val="00E04FD1"/>
    <w:rsid w:val="00E05798"/>
    <w:rsid w:val="00E05A08"/>
    <w:rsid w:val="00E0642F"/>
    <w:rsid w:val="00E06D7D"/>
    <w:rsid w:val="00E11373"/>
    <w:rsid w:val="00E11416"/>
    <w:rsid w:val="00E12E07"/>
    <w:rsid w:val="00E13420"/>
    <w:rsid w:val="00E13EC0"/>
    <w:rsid w:val="00E14165"/>
    <w:rsid w:val="00E14441"/>
    <w:rsid w:val="00E15E05"/>
    <w:rsid w:val="00E171A4"/>
    <w:rsid w:val="00E17749"/>
    <w:rsid w:val="00E20595"/>
    <w:rsid w:val="00E20765"/>
    <w:rsid w:val="00E21419"/>
    <w:rsid w:val="00E216A7"/>
    <w:rsid w:val="00E21E88"/>
    <w:rsid w:val="00E222CC"/>
    <w:rsid w:val="00E22659"/>
    <w:rsid w:val="00E23913"/>
    <w:rsid w:val="00E23B0A"/>
    <w:rsid w:val="00E24672"/>
    <w:rsid w:val="00E24B07"/>
    <w:rsid w:val="00E258A9"/>
    <w:rsid w:val="00E25FC2"/>
    <w:rsid w:val="00E26978"/>
    <w:rsid w:val="00E26A50"/>
    <w:rsid w:val="00E27540"/>
    <w:rsid w:val="00E30CAF"/>
    <w:rsid w:val="00E311B0"/>
    <w:rsid w:val="00E31259"/>
    <w:rsid w:val="00E317F6"/>
    <w:rsid w:val="00E3205F"/>
    <w:rsid w:val="00E3255C"/>
    <w:rsid w:val="00E32A9D"/>
    <w:rsid w:val="00E33201"/>
    <w:rsid w:val="00E3321D"/>
    <w:rsid w:val="00E3340B"/>
    <w:rsid w:val="00E3390D"/>
    <w:rsid w:val="00E3449B"/>
    <w:rsid w:val="00E34C09"/>
    <w:rsid w:val="00E350BC"/>
    <w:rsid w:val="00E3518C"/>
    <w:rsid w:val="00E3551B"/>
    <w:rsid w:val="00E36690"/>
    <w:rsid w:val="00E36B72"/>
    <w:rsid w:val="00E37CD3"/>
    <w:rsid w:val="00E41C3F"/>
    <w:rsid w:val="00E4245F"/>
    <w:rsid w:val="00E43059"/>
    <w:rsid w:val="00E4356A"/>
    <w:rsid w:val="00E4492C"/>
    <w:rsid w:val="00E44FF8"/>
    <w:rsid w:val="00E4570A"/>
    <w:rsid w:val="00E45E55"/>
    <w:rsid w:val="00E461C7"/>
    <w:rsid w:val="00E4703A"/>
    <w:rsid w:val="00E47692"/>
    <w:rsid w:val="00E479B5"/>
    <w:rsid w:val="00E47D8C"/>
    <w:rsid w:val="00E50AA8"/>
    <w:rsid w:val="00E50B12"/>
    <w:rsid w:val="00E51C72"/>
    <w:rsid w:val="00E51F45"/>
    <w:rsid w:val="00E53DD9"/>
    <w:rsid w:val="00E53F5A"/>
    <w:rsid w:val="00E543B1"/>
    <w:rsid w:val="00E557FC"/>
    <w:rsid w:val="00E558CC"/>
    <w:rsid w:val="00E5605C"/>
    <w:rsid w:val="00E565A0"/>
    <w:rsid w:val="00E568B8"/>
    <w:rsid w:val="00E56BFD"/>
    <w:rsid w:val="00E63A8F"/>
    <w:rsid w:val="00E63DF7"/>
    <w:rsid w:val="00E64517"/>
    <w:rsid w:val="00E645C2"/>
    <w:rsid w:val="00E6476F"/>
    <w:rsid w:val="00E64AD6"/>
    <w:rsid w:val="00E653EE"/>
    <w:rsid w:val="00E655CC"/>
    <w:rsid w:val="00E65F8A"/>
    <w:rsid w:val="00E6692F"/>
    <w:rsid w:val="00E66FF5"/>
    <w:rsid w:val="00E67BEC"/>
    <w:rsid w:val="00E67EA3"/>
    <w:rsid w:val="00E7073C"/>
    <w:rsid w:val="00E70F77"/>
    <w:rsid w:val="00E729E0"/>
    <w:rsid w:val="00E72AF7"/>
    <w:rsid w:val="00E73E82"/>
    <w:rsid w:val="00E747FB"/>
    <w:rsid w:val="00E75600"/>
    <w:rsid w:val="00E75E75"/>
    <w:rsid w:val="00E75FC1"/>
    <w:rsid w:val="00E7605E"/>
    <w:rsid w:val="00E768B8"/>
    <w:rsid w:val="00E76CA6"/>
    <w:rsid w:val="00E76DF5"/>
    <w:rsid w:val="00E77839"/>
    <w:rsid w:val="00E807A6"/>
    <w:rsid w:val="00E80A9F"/>
    <w:rsid w:val="00E81001"/>
    <w:rsid w:val="00E827F9"/>
    <w:rsid w:val="00E82B69"/>
    <w:rsid w:val="00E86014"/>
    <w:rsid w:val="00E86AC9"/>
    <w:rsid w:val="00E86BE7"/>
    <w:rsid w:val="00E86EC7"/>
    <w:rsid w:val="00E87217"/>
    <w:rsid w:val="00E915B0"/>
    <w:rsid w:val="00E91D41"/>
    <w:rsid w:val="00E91D6D"/>
    <w:rsid w:val="00E92000"/>
    <w:rsid w:val="00E95548"/>
    <w:rsid w:val="00E96368"/>
    <w:rsid w:val="00E964D7"/>
    <w:rsid w:val="00EA08D4"/>
    <w:rsid w:val="00EA1043"/>
    <w:rsid w:val="00EA10AF"/>
    <w:rsid w:val="00EA201C"/>
    <w:rsid w:val="00EA464D"/>
    <w:rsid w:val="00EA4D2D"/>
    <w:rsid w:val="00EA616D"/>
    <w:rsid w:val="00EA656F"/>
    <w:rsid w:val="00EA6A27"/>
    <w:rsid w:val="00EA7877"/>
    <w:rsid w:val="00EB00FC"/>
    <w:rsid w:val="00EB0212"/>
    <w:rsid w:val="00EB0609"/>
    <w:rsid w:val="00EB0D5C"/>
    <w:rsid w:val="00EB0E87"/>
    <w:rsid w:val="00EB2208"/>
    <w:rsid w:val="00EB234D"/>
    <w:rsid w:val="00EB2393"/>
    <w:rsid w:val="00EB2423"/>
    <w:rsid w:val="00EB273E"/>
    <w:rsid w:val="00EB35C4"/>
    <w:rsid w:val="00EB5F6B"/>
    <w:rsid w:val="00EB66E2"/>
    <w:rsid w:val="00EB7073"/>
    <w:rsid w:val="00EB7FE1"/>
    <w:rsid w:val="00EC04AE"/>
    <w:rsid w:val="00EC0938"/>
    <w:rsid w:val="00EC0EDF"/>
    <w:rsid w:val="00EC14ED"/>
    <w:rsid w:val="00EC2958"/>
    <w:rsid w:val="00EC30FF"/>
    <w:rsid w:val="00EC3498"/>
    <w:rsid w:val="00EC377B"/>
    <w:rsid w:val="00EC5143"/>
    <w:rsid w:val="00EC53F0"/>
    <w:rsid w:val="00EC5475"/>
    <w:rsid w:val="00EC7C9D"/>
    <w:rsid w:val="00ED0AF8"/>
    <w:rsid w:val="00ED1BE7"/>
    <w:rsid w:val="00ED1FDC"/>
    <w:rsid w:val="00ED26BE"/>
    <w:rsid w:val="00ED2F28"/>
    <w:rsid w:val="00ED4671"/>
    <w:rsid w:val="00ED4E69"/>
    <w:rsid w:val="00ED537D"/>
    <w:rsid w:val="00ED5F8E"/>
    <w:rsid w:val="00EE03F9"/>
    <w:rsid w:val="00EE1A66"/>
    <w:rsid w:val="00EE22A5"/>
    <w:rsid w:val="00EE2525"/>
    <w:rsid w:val="00EE2949"/>
    <w:rsid w:val="00EE2CB4"/>
    <w:rsid w:val="00EE2E19"/>
    <w:rsid w:val="00EE33A8"/>
    <w:rsid w:val="00EE3EC7"/>
    <w:rsid w:val="00EE47E4"/>
    <w:rsid w:val="00EE5F48"/>
    <w:rsid w:val="00EE60AD"/>
    <w:rsid w:val="00EE719F"/>
    <w:rsid w:val="00EE74B6"/>
    <w:rsid w:val="00EE75B0"/>
    <w:rsid w:val="00EF00CF"/>
    <w:rsid w:val="00EF0CD7"/>
    <w:rsid w:val="00EF0E86"/>
    <w:rsid w:val="00EF1F67"/>
    <w:rsid w:val="00EF2077"/>
    <w:rsid w:val="00EF2FB7"/>
    <w:rsid w:val="00EF3241"/>
    <w:rsid w:val="00EF3483"/>
    <w:rsid w:val="00EF367D"/>
    <w:rsid w:val="00EF3816"/>
    <w:rsid w:val="00EF4E81"/>
    <w:rsid w:val="00EF4F7F"/>
    <w:rsid w:val="00EF51E8"/>
    <w:rsid w:val="00EF6115"/>
    <w:rsid w:val="00F000D0"/>
    <w:rsid w:val="00F002B1"/>
    <w:rsid w:val="00F006B9"/>
    <w:rsid w:val="00F00742"/>
    <w:rsid w:val="00F01025"/>
    <w:rsid w:val="00F01030"/>
    <w:rsid w:val="00F01499"/>
    <w:rsid w:val="00F01678"/>
    <w:rsid w:val="00F02387"/>
    <w:rsid w:val="00F02B27"/>
    <w:rsid w:val="00F02BF3"/>
    <w:rsid w:val="00F02E08"/>
    <w:rsid w:val="00F0362D"/>
    <w:rsid w:val="00F03761"/>
    <w:rsid w:val="00F0589D"/>
    <w:rsid w:val="00F05D68"/>
    <w:rsid w:val="00F060F2"/>
    <w:rsid w:val="00F06132"/>
    <w:rsid w:val="00F0631D"/>
    <w:rsid w:val="00F06C4D"/>
    <w:rsid w:val="00F06E79"/>
    <w:rsid w:val="00F11358"/>
    <w:rsid w:val="00F11509"/>
    <w:rsid w:val="00F131EB"/>
    <w:rsid w:val="00F14262"/>
    <w:rsid w:val="00F145D0"/>
    <w:rsid w:val="00F14BB7"/>
    <w:rsid w:val="00F14C20"/>
    <w:rsid w:val="00F14DE0"/>
    <w:rsid w:val="00F1585A"/>
    <w:rsid w:val="00F16970"/>
    <w:rsid w:val="00F21983"/>
    <w:rsid w:val="00F22C02"/>
    <w:rsid w:val="00F236A5"/>
    <w:rsid w:val="00F2380C"/>
    <w:rsid w:val="00F23C32"/>
    <w:rsid w:val="00F23F66"/>
    <w:rsid w:val="00F242EC"/>
    <w:rsid w:val="00F24530"/>
    <w:rsid w:val="00F25A34"/>
    <w:rsid w:val="00F26022"/>
    <w:rsid w:val="00F26045"/>
    <w:rsid w:val="00F26F17"/>
    <w:rsid w:val="00F27299"/>
    <w:rsid w:val="00F3028A"/>
    <w:rsid w:val="00F306EE"/>
    <w:rsid w:val="00F31824"/>
    <w:rsid w:val="00F31D0C"/>
    <w:rsid w:val="00F3268A"/>
    <w:rsid w:val="00F32858"/>
    <w:rsid w:val="00F32AA4"/>
    <w:rsid w:val="00F32DE1"/>
    <w:rsid w:val="00F34F70"/>
    <w:rsid w:val="00F35E63"/>
    <w:rsid w:val="00F36B1F"/>
    <w:rsid w:val="00F36DB8"/>
    <w:rsid w:val="00F407BA"/>
    <w:rsid w:val="00F415BE"/>
    <w:rsid w:val="00F420BE"/>
    <w:rsid w:val="00F4212F"/>
    <w:rsid w:val="00F427DC"/>
    <w:rsid w:val="00F43400"/>
    <w:rsid w:val="00F43D22"/>
    <w:rsid w:val="00F4460D"/>
    <w:rsid w:val="00F44677"/>
    <w:rsid w:val="00F447B5"/>
    <w:rsid w:val="00F44800"/>
    <w:rsid w:val="00F44B4A"/>
    <w:rsid w:val="00F45326"/>
    <w:rsid w:val="00F4541B"/>
    <w:rsid w:val="00F45B22"/>
    <w:rsid w:val="00F45BCA"/>
    <w:rsid w:val="00F476EE"/>
    <w:rsid w:val="00F47FDB"/>
    <w:rsid w:val="00F50B7B"/>
    <w:rsid w:val="00F510E5"/>
    <w:rsid w:val="00F51264"/>
    <w:rsid w:val="00F52158"/>
    <w:rsid w:val="00F52B1E"/>
    <w:rsid w:val="00F52B38"/>
    <w:rsid w:val="00F53DCF"/>
    <w:rsid w:val="00F54054"/>
    <w:rsid w:val="00F54A16"/>
    <w:rsid w:val="00F56EF1"/>
    <w:rsid w:val="00F60529"/>
    <w:rsid w:val="00F610D0"/>
    <w:rsid w:val="00F61541"/>
    <w:rsid w:val="00F6171F"/>
    <w:rsid w:val="00F618A9"/>
    <w:rsid w:val="00F61B9B"/>
    <w:rsid w:val="00F63579"/>
    <w:rsid w:val="00F64352"/>
    <w:rsid w:val="00F64F50"/>
    <w:rsid w:val="00F659B2"/>
    <w:rsid w:val="00F65B41"/>
    <w:rsid w:val="00F66AD3"/>
    <w:rsid w:val="00F6785D"/>
    <w:rsid w:val="00F67BDE"/>
    <w:rsid w:val="00F67FAD"/>
    <w:rsid w:val="00F70B8B"/>
    <w:rsid w:val="00F7100B"/>
    <w:rsid w:val="00F712C4"/>
    <w:rsid w:val="00F71B98"/>
    <w:rsid w:val="00F727AD"/>
    <w:rsid w:val="00F7301E"/>
    <w:rsid w:val="00F73886"/>
    <w:rsid w:val="00F74816"/>
    <w:rsid w:val="00F75821"/>
    <w:rsid w:val="00F765D6"/>
    <w:rsid w:val="00F76B86"/>
    <w:rsid w:val="00F777D1"/>
    <w:rsid w:val="00F8002D"/>
    <w:rsid w:val="00F805AB"/>
    <w:rsid w:val="00F8286F"/>
    <w:rsid w:val="00F82DB3"/>
    <w:rsid w:val="00F843D4"/>
    <w:rsid w:val="00F8461B"/>
    <w:rsid w:val="00F8464C"/>
    <w:rsid w:val="00F855C8"/>
    <w:rsid w:val="00F860C7"/>
    <w:rsid w:val="00F8685D"/>
    <w:rsid w:val="00F87048"/>
    <w:rsid w:val="00F87217"/>
    <w:rsid w:val="00F87523"/>
    <w:rsid w:val="00F876D8"/>
    <w:rsid w:val="00F9028C"/>
    <w:rsid w:val="00F9053E"/>
    <w:rsid w:val="00F91B25"/>
    <w:rsid w:val="00F91D56"/>
    <w:rsid w:val="00F91FE0"/>
    <w:rsid w:val="00F929F4"/>
    <w:rsid w:val="00F937C8"/>
    <w:rsid w:val="00F95694"/>
    <w:rsid w:val="00F97CF2"/>
    <w:rsid w:val="00FA01D6"/>
    <w:rsid w:val="00FA026A"/>
    <w:rsid w:val="00FA0672"/>
    <w:rsid w:val="00FA0D6A"/>
    <w:rsid w:val="00FA2132"/>
    <w:rsid w:val="00FA2676"/>
    <w:rsid w:val="00FA35F1"/>
    <w:rsid w:val="00FA36E3"/>
    <w:rsid w:val="00FA4B24"/>
    <w:rsid w:val="00FA4B2B"/>
    <w:rsid w:val="00FA4D22"/>
    <w:rsid w:val="00FA5874"/>
    <w:rsid w:val="00FA5890"/>
    <w:rsid w:val="00FA7B3E"/>
    <w:rsid w:val="00FB0DDE"/>
    <w:rsid w:val="00FB11CB"/>
    <w:rsid w:val="00FB220C"/>
    <w:rsid w:val="00FB2508"/>
    <w:rsid w:val="00FB3598"/>
    <w:rsid w:val="00FB3CDE"/>
    <w:rsid w:val="00FB4288"/>
    <w:rsid w:val="00FB4812"/>
    <w:rsid w:val="00FB5C3A"/>
    <w:rsid w:val="00FB62B3"/>
    <w:rsid w:val="00FB68CC"/>
    <w:rsid w:val="00FC0546"/>
    <w:rsid w:val="00FC0E0B"/>
    <w:rsid w:val="00FC3B53"/>
    <w:rsid w:val="00FC4F8B"/>
    <w:rsid w:val="00FC54B5"/>
    <w:rsid w:val="00FC7690"/>
    <w:rsid w:val="00FC77AD"/>
    <w:rsid w:val="00FD31F5"/>
    <w:rsid w:val="00FD3E8E"/>
    <w:rsid w:val="00FD517D"/>
    <w:rsid w:val="00FD5752"/>
    <w:rsid w:val="00FD69FB"/>
    <w:rsid w:val="00FE06EB"/>
    <w:rsid w:val="00FE13C0"/>
    <w:rsid w:val="00FE1A33"/>
    <w:rsid w:val="00FE1BAB"/>
    <w:rsid w:val="00FE2337"/>
    <w:rsid w:val="00FE293C"/>
    <w:rsid w:val="00FE2A23"/>
    <w:rsid w:val="00FE3720"/>
    <w:rsid w:val="00FE3990"/>
    <w:rsid w:val="00FE4D39"/>
    <w:rsid w:val="00FE50E7"/>
    <w:rsid w:val="00FE6D62"/>
    <w:rsid w:val="00FE758E"/>
    <w:rsid w:val="00FE77FA"/>
    <w:rsid w:val="00FE79A3"/>
    <w:rsid w:val="00FF0AE1"/>
    <w:rsid w:val="00FF1340"/>
    <w:rsid w:val="00FF13A5"/>
    <w:rsid w:val="00FF13C8"/>
    <w:rsid w:val="00FF2ABE"/>
    <w:rsid w:val="00FF47AF"/>
    <w:rsid w:val="00FF4928"/>
    <w:rsid w:val="00FF56F6"/>
    <w:rsid w:val="00FF5A95"/>
    <w:rsid w:val="00FF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/>
    <o:shapelayout v:ext="edit">
      <o:idmap v:ext="edit" data="1"/>
    </o:shapelayout>
  </w:shapeDefaults>
  <w:decimalSymbol w:val="."/>
  <w:listSeparator w:val=";"/>
  <w15:docId w15:val="{51931D9D-7087-443B-AB90-8FF030499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7BDB"/>
    <w:rPr>
      <w:rFonts w:eastAsia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A972DF"/>
    <w:pPr>
      <w:keepNext/>
      <w:ind w:firstLine="720"/>
      <w:jc w:val="both"/>
      <w:outlineLvl w:val="0"/>
    </w:pPr>
    <w:rPr>
      <w:b/>
      <w:caps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27A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927A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har">
    <w:name w:val="Char"/>
    <w:basedOn w:val="Normal"/>
    <w:rsid w:val="0059291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Style">
    <w:name w:val="Style"/>
    <w:link w:val="StyleChar"/>
    <w:rsid w:val="00B23171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Arial Narrow" w:eastAsia="Times New Roman" w:hAnsi="Arial Narrow" w:cs="Arial Narrow"/>
      <w:sz w:val="24"/>
      <w:szCs w:val="24"/>
    </w:rPr>
  </w:style>
  <w:style w:type="character" w:customStyle="1" w:styleId="StyleChar">
    <w:name w:val="Style Char"/>
    <w:link w:val="Style"/>
    <w:locked/>
    <w:rsid w:val="00B23171"/>
    <w:rPr>
      <w:rFonts w:ascii="Arial Narrow" w:eastAsia="Times New Roman" w:hAnsi="Arial Narrow" w:cs="Arial Narrow"/>
      <w:sz w:val="24"/>
      <w:szCs w:val="24"/>
      <w:lang w:val="bg-BG" w:eastAsia="bg-BG" w:bidi="ar-SA"/>
    </w:rPr>
  </w:style>
  <w:style w:type="paragraph" w:customStyle="1" w:styleId="NormalIndent">
    <w:name w:val="Normal_Indent"/>
    <w:basedOn w:val="Normal"/>
    <w:rsid w:val="00334561"/>
    <w:pPr>
      <w:spacing w:after="120"/>
      <w:ind w:firstLine="397"/>
      <w:jc w:val="both"/>
    </w:pPr>
    <w:rPr>
      <w:szCs w:val="20"/>
    </w:rPr>
  </w:style>
  <w:style w:type="paragraph" w:customStyle="1" w:styleId="StyleJustifiedFirstline127cm">
    <w:name w:val="Style Justified First line:  127 cm"/>
    <w:basedOn w:val="Normal"/>
    <w:link w:val="StyleJustifiedFirstline127cmChar"/>
    <w:rsid w:val="00F447B5"/>
    <w:pPr>
      <w:spacing w:before="60" w:after="60"/>
      <w:ind w:firstLine="720"/>
      <w:jc w:val="both"/>
    </w:pPr>
    <w:rPr>
      <w:rFonts w:eastAsia="SimSun"/>
      <w:szCs w:val="20"/>
    </w:rPr>
  </w:style>
  <w:style w:type="character" w:customStyle="1" w:styleId="StyleJustifiedFirstline127cmChar">
    <w:name w:val="Style Justified First line:  127 cm Char"/>
    <w:link w:val="StyleJustifiedFirstline127cm"/>
    <w:rsid w:val="00F447B5"/>
    <w:rPr>
      <w:sz w:val="24"/>
      <w:lang w:val="bg-BG" w:eastAsia="en-US" w:bidi="ar-SA"/>
    </w:rPr>
  </w:style>
  <w:style w:type="paragraph" w:customStyle="1" w:styleId="Default">
    <w:name w:val="Default"/>
    <w:rsid w:val="00D22D6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paragraph" w:styleId="NormalWeb">
    <w:name w:val="Normal (Web)"/>
    <w:basedOn w:val="Normal"/>
    <w:uiPriority w:val="99"/>
    <w:rsid w:val="001906C0"/>
    <w:pPr>
      <w:spacing w:before="100" w:beforeAutospacing="1" w:after="100" w:afterAutospacing="1"/>
    </w:pPr>
  </w:style>
  <w:style w:type="paragraph" w:styleId="Title">
    <w:name w:val="Title"/>
    <w:basedOn w:val="Normal"/>
    <w:qFormat/>
    <w:rsid w:val="0099457E"/>
    <w:pPr>
      <w:ind w:firstLine="720"/>
      <w:jc w:val="center"/>
    </w:pPr>
    <w:rPr>
      <w:sz w:val="40"/>
      <w:szCs w:val="20"/>
    </w:rPr>
  </w:style>
  <w:style w:type="character" w:customStyle="1" w:styleId="newdocreference1">
    <w:name w:val="newdocreference1"/>
    <w:rsid w:val="008D01D8"/>
    <w:rPr>
      <w:i w:val="0"/>
      <w:iCs w:val="0"/>
      <w:color w:val="0000FF"/>
      <w:u w:val="single"/>
    </w:rPr>
  </w:style>
  <w:style w:type="paragraph" w:customStyle="1" w:styleId="CharCharCharCharChar">
    <w:name w:val="Знак Знак Char Char Знак Знак Char Char Char"/>
    <w:basedOn w:val="Normal"/>
    <w:rsid w:val="00C17D3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1">
    <w:name w:val="Char Char Знак Знак Char Char Знак Знак Char Char1 Знак Знак"/>
    <w:basedOn w:val="Normal"/>
    <w:rsid w:val="00E04FD1"/>
    <w:rPr>
      <w:lang w:val="pl-PL" w:eastAsia="pl-PL"/>
    </w:rPr>
  </w:style>
  <w:style w:type="character" w:customStyle="1" w:styleId="mvasileva">
    <w:name w:val="mvasileva"/>
    <w:semiHidden/>
    <w:rsid w:val="00B72B1F"/>
    <w:rPr>
      <w:rFonts w:ascii="Arial" w:hAnsi="Arial" w:cs="Arial"/>
      <w:color w:val="auto"/>
      <w:sz w:val="20"/>
      <w:szCs w:val="20"/>
    </w:rPr>
  </w:style>
  <w:style w:type="paragraph" w:styleId="Header">
    <w:name w:val="header"/>
    <w:basedOn w:val="Normal"/>
    <w:rsid w:val="000A03C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0A03C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E4492C"/>
    <w:rPr>
      <w:rFonts w:eastAsia="Times New Roman"/>
      <w:sz w:val="24"/>
      <w:szCs w:val="24"/>
    </w:rPr>
  </w:style>
  <w:style w:type="character" w:styleId="Hyperlink">
    <w:name w:val="Hyperlink"/>
    <w:uiPriority w:val="99"/>
    <w:rsid w:val="00A972DF"/>
    <w:rPr>
      <w:color w:val="0000FF"/>
      <w:u w:val="single"/>
    </w:rPr>
  </w:style>
  <w:style w:type="character" w:styleId="FollowedHyperlink">
    <w:name w:val="FollowedHyperlink"/>
    <w:uiPriority w:val="99"/>
    <w:rsid w:val="00A972DF"/>
    <w:rPr>
      <w:color w:val="800080"/>
      <w:u w:val="single"/>
    </w:rPr>
  </w:style>
  <w:style w:type="paragraph" w:customStyle="1" w:styleId="xl65">
    <w:name w:val="xl65"/>
    <w:basedOn w:val="Normal"/>
    <w:rsid w:val="00A972DF"/>
    <w:pPr>
      <w:pBdr>
        <w:top w:val="single" w:sz="8" w:space="0" w:color="auto"/>
        <w:left w:val="single" w:sz="8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66">
    <w:name w:val="xl66"/>
    <w:basedOn w:val="Normal"/>
    <w:rsid w:val="00A972DF"/>
    <w:pPr>
      <w:pBdr>
        <w:left w:val="single" w:sz="8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67">
    <w:name w:val="xl67"/>
    <w:basedOn w:val="Normal"/>
    <w:rsid w:val="00A972DF"/>
    <w:pPr>
      <w:pBdr>
        <w:left w:val="single" w:sz="8" w:space="0" w:color="auto"/>
        <w:bottom w:val="single" w:sz="8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68">
    <w:name w:val="xl68"/>
    <w:basedOn w:val="Normal"/>
    <w:rsid w:val="00A972D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CC99"/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9">
    <w:name w:val="xl69"/>
    <w:basedOn w:val="Normal"/>
    <w:rsid w:val="00A972DF"/>
    <w:pPr>
      <w:pBdr>
        <w:bottom w:val="single" w:sz="8" w:space="0" w:color="auto"/>
        <w:right w:val="single" w:sz="8" w:space="0" w:color="auto"/>
      </w:pBdr>
      <w:shd w:val="clear" w:color="auto" w:fill="FFCC99"/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70">
    <w:name w:val="xl70"/>
    <w:basedOn w:val="Normal"/>
    <w:rsid w:val="00A972DF"/>
    <w:pPr>
      <w:pBdr>
        <w:bottom w:val="single" w:sz="8" w:space="0" w:color="auto"/>
        <w:right w:val="single" w:sz="8" w:space="0" w:color="auto"/>
      </w:pBdr>
      <w:shd w:val="clear" w:color="auto" w:fill="FFCC99"/>
      <w:spacing w:before="100" w:beforeAutospacing="1" w:after="100" w:afterAutospacing="1"/>
      <w:jc w:val="center"/>
    </w:pPr>
    <w:rPr>
      <w:i/>
      <w:iCs/>
      <w:color w:val="000000"/>
      <w:sz w:val="16"/>
      <w:szCs w:val="16"/>
    </w:rPr>
  </w:style>
  <w:style w:type="paragraph" w:customStyle="1" w:styleId="xl71">
    <w:name w:val="xl71"/>
    <w:basedOn w:val="Normal"/>
    <w:rsid w:val="00A972D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16"/>
      <w:szCs w:val="16"/>
    </w:rPr>
  </w:style>
  <w:style w:type="paragraph" w:customStyle="1" w:styleId="xl72">
    <w:name w:val="xl72"/>
    <w:basedOn w:val="Normal"/>
    <w:rsid w:val="00A972DF"/>
    <w:pPr>
      <w:pBdr>
        <w:left w:val="single" w:sz="8" w:space="0" w:color="auto"/>
        <w:bottom w:val="single" w:sz="8" w:space="0" w:color="auto"/>
      </w:pBdr>
      <w:shd w:val="clear" w:color="auto" w:fill="FFCC99"/>
      <w:spacing w:before="100" w:beforeAutospacing="1" w:after="100" w:afterAutospacing="1"/>
      <w:jc w:val="both"/>
      <w:textAlignment w:val="top"/>
    </w:pPr>
    <w:rPr>
      <w:b/>
      <w:bCs/>
      <w:color w:val="000000"/>
      <w:sz w:val="16"/>
      <w:szCs w:val="16"/>
    </w:rPr>
  </w:style>
  <w:style w:type="paragraph" w:customStyle="1" w:styleId="xl73">
    <w:name w:val="xl73"/>
    <w:basedOn w:val="Normal"/>
    <w:rsid w:val="00A972DF"/>
    <w:pPr>
      <w:pBdr>
        <w:left w:val="single" w:sz="8" w:space="6" w:color="auto"/>
        <w:bottom w:val="single" w:sz="8" w:space="0" w:color="auto"/>
      </w:pBdr>
      <w:spacing w:before="100" w:beforeAutospacing="1" w:after="100" w:afterAutospacing="1"/>
      <w:ind w:firstLineChars="100" w:firstLine="100"/>
      <w:textAlignment w:val="top"/>
    </w:pPr>
    <w:rPr>
      <w:color w:val="000000"/>
      <w:sz w:val="16"/>
      <w:szCs w:val="16"/>
    </w:rPr>
  </w:style>
  <w:style w:type="paragraph" w:customStyle="1" w:styleId="xl74">
    <w:name w:val="xl74"/>
    <w:basedOn w:val="Normal"/>
    <w:rsid w:val="00A972D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16"/>
      <w:szCs w:val="16"/>
    </w:rPr>
  </w:style>
  <w:style w:type="paragraph" w:customStyle="1" w:styleId="xl75">
    <w:name w:val="xl75"/>
    <w:basedOn w:val="Normal"/>
    <w:rsid w:val="00A972DF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Normal"/>
    <w:rsid w:val="00A972D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7">
    <w:name w:val="xl77"/>
    <w:basedOn w:val="Normal"/>
    <w:rsid w:val="00A972D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  <w:sz w:val="16"/>
      <w:szCs w:val="16"/>
    </w:rPr>
  </w:style>
  <w:style w:type="paragraph" w:customStyle="1" w:styleId="xl78">
    <w:name w:val="xl78"/>
    <w:basedOn w:val="Normal"/>
    <w:rsid w:val="00A972D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CC99"/>
      <w:spacing w:before="100" w:beforeAutospacing="1" w:after="100" w:afterAutospacing="1"/>
      <w:jc w:val="right"/>
      <w:textAlignment w:val="top"/>
    </w:pPr>
    <w:rPr>
      <w:b/>
      <w:bCs/>
      <w:color w:val="000000"/>
      <w:sz w:val="16"/>
      <w:szCs w:val="16"/>
    </w:rPr>
  </w:style>
  <w:style w:type="paragraph" w:customStyle="1" w:styleId="xl79">
    <w:name w:val="xl79"/>
    <w:basedOn w:val="Normal"/>
    <w:rsid w:val="00A972D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80">
    <w:name w:val="xl80"/>
    <w:basedOn w:val="Normal"/>
    <w:rsid w:val="00A972D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color w:val="000000"/>
      <w:sz w:val="16"/>
      <w:szCs w:val="16"/>
    </w:rPr>
  </w:style>
  <w:style w:type="paragraph" w:customStyle="1" w:styleId="xl81">
    <w:name w:val="xl81"/>
    <w:basedOn w:val="Normal"/>
    <w:rsid w:val="00A972DF"/>
    <w:pPr>
      <w:pBdr>
        <w:bottom w:val="single" w:sz="8" w:space="0" w:color="auto"/>
        <w:right w:val="single" w:sz="8" w:space="0" w:color="auto"/>
      </w:pBdr>
      <w:shd w:val="clear" w:color="auto" w:fill="FFCC99"/>
      <w:spacing w:before="100" w:beforeAutospacing="1" w:after="100" w:afterAutospacing="1"/>
      <w:jc w:val="right"/>
      <w:textAlignment w:val="top"/>
    </w:pPr>
    <w:rPr>
      <w:b/>
      <w:bCs/>
      <w:color w:val="000000"/>
      <w:sz w:val="16"/>
      <w:szCs w:val="16"/>
    </w:rPr>
  </w:style>
  <w:style w:type="paragraph" w:customStyle="1" w:styleId="xl82">
    <w:name w:val="xl82"/>
    <w:basedOn w:val="Normal"/>
    <w:rsid w:val="00A972D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  <w:sz w:val="16"/>
      <w:szCs w:val="16"/>
    </w:rPr>
  </w:style>
  <w:style w:type="paragraph" w:customStyle="1" w:styleId="xl83">
    <w:name w:val="xl83"/>
    <w:basedOn w:val="Normal"/>
    <w:rsid w:val="00A972D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4">
    <w:name w:val="xl84"/>
    <w:basedOn w:val="Normal"/>
    <w:rsid w:val="00A972D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5">
    <w:name w:val="xl85"/>
    <w:basedOn w:val="Normal"/>
    <w:rsid w:val="00A972D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86">
    <w:name w:val="xl86"/>
    <w:basedOn w:val="Normal"/>
    <w:rsid w:val="00A972D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87">
    <w:name w:val="xl87"/>
    <w:basedOn w:val="Normal"/>
    <w:rsid w:val="00A972DF"/>
    <w:pPr>
      <w:pBdr>
        <w:top w:val="single" w:sz="8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88">
    <w:name w:val="xl88"/>
    <w:basedOn w:val="Normal"/>
    <w:rsid w:val="00A972DF"/>
    <w:pPr>
      <w:pBdr>
        <w:top w:val="single" w:sz="8" w:space="0" w:color="auto"/>
        <w:right w:val="single" w:sz="8" w:space="0" w:color="000000"/>
      </w:pBdr>
      <w:shd w:val="clear" w:color="auto" w:fill="FFCC99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89">
    <w:name w:val="xl89"/>
    <w:basedOn w:val="Normal"/>
    <w:rsid w:val="00A972DF"/>
    <w:pPr>
      <w:pBdr>
        <w:bottom w:val="single" w:sz="8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90">
    <w:name w:val="xl90"/>
    <w:basedOn w:val="Normal"/>
    <w:rsid w:val="00A972DF"/>
    <w:pPr>
      <w:pBdr>
        <w:bottom w:val="single" w:sz="8" w:space="0" w:color="auto"/>
        <w:right w:val="single" w:sz="8" w:space="0" w:color="000000"/>
      </w:pBdr>
      <w:shd w:val="clear" w:color="auto" w:fill="FFCC99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91">
    <w:name w:val="xl91"/>
    <w:basedOn w:val="Normal"/>
    <w:rsid w:val="00A972DF"/>
    <w:pPr>
      <w:pBdr>
        <w:top w:val="single" w:sz="8" w:space="0" w:color="auto"/>
        <w:left w:val="single" w:sz="8" w:space="0" w:color="000000"/>
      </w:pBdr>
      <w:shd w:val="clear" w:color="auto" w:fill="FFCC99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92">
    <w:name w:val="xl92"/>
    <w:basedOn w:val="Normal"/>
    <w:rsid w:val="00A972DF"/>
    <w:pPr>
      <w:pBdr>
        <w:left w:val="single" w:sz="8" w:space="0" w:color="000000"/>
        <w:bottom w:val="single" w:sz="8" w:space="0" w:color="auto"/>
      </w:pBdr>
      <w:shd w:val="clear" w:color="auto" w:fill="FFCC99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styleId="BalloonText">
    <w:name w:val="Balloon Text"/>
    <w:basedOn w:val="Normal"/>
    <w:link w:val="BalloonTextChar"/>
    <w:rsid w:val="00E4492C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E4492C"/>
    <w:rPr>
      <w:rFonts w:ascii="Tahoma" w:eastAsia="Times New Roman" w:hAnsi="Tahoma" w:cs="Tahoma"/>
      <w:sz w:val="16"/>
      <w:szCs w:val="16"/>
    </w:rPr>
  </w:style>
  <w:style w:type="paragraph" w:customStyle="1" w:styleId="xl93">
    <w:name w:val="xl93"/>
    <w:basedOn w:val="Normal"/>
    <w:rsid w:val="0033436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customStyle="1" w:styleId="xl94">
    <w:name w:val="xl94"/>
    <w:basedOn w:val="Normal"/>
    <w:rsid w:val="0033436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/>
      <w:jc w:val="center"/>
    </w:pPr>
    <w:rPr>
      <w:b/>
      <w:bCs/>
      <w:color w:val="000000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AD0169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927A7E"/>
    <w:rPr>
      <w:rFonts w:eastAsia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DE206A"/>
    <w:pPr>
      <w:tabs>
        <w:tab w:val="left" w:pos="426"/>
        <w:tab w:val="right" w:leader="dot" w:pos="9060"/>
      </w:tabs>
      <w:spacing w:after="100"/>
    </w:pPr>
  </w:style>
  <w:style w:type="paragraph" w:customStyle="1" w:styleId="Heading21">
    <w:name w:val="Heading 21"/>
    <w:basedOn w:val="ListParagraph"/>
    <w:next w:val="Heading2"/>
    <w:link w:val="heading2Char0"/>
    <w:qFormat/>
    <w:rsid w:val="00927A7E"/>
    <w:pPr>
      <w:ind w:left="284" w:hanging="284"/>
    </w:pPr>
    <w:rPr>
      <w:b/>
      <w:smallCaps/>
      <w:sz w:val="22"/>
      <w:szCs w:val="22"/>
    </w:rPr>
  </w:style>
  <w:style w:type="character" w:customStyle="1" w:styleId="heading2Char0">
    <w:name w:val="heading 2 Char"/>
    <w:basedOn w:val="ListParagraphChar"/>
    <w:link w:val="Heading21"/>
    <w:rsid w:val="00927A7E"/>
    <w:rPr>
      <w:rFonts w:eastAsia="Times New Roman"/>
      <w:b/>
      <w:smallCaps/>
      <w:sz w:val="22"/>
      <w:szCs w:val="22"/>
    </w:rPr>
  </w:style>
  <w:style w:type="paragraph" w:customStyle="1" w:styleId="xl95">
    <w:name w:val="xl95"/>
    <w:basedOn w:val="Normal"/>
    <w:rsid w:val="000152A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6">
    <w:name w:val="xl96"/>
    <w:basedOn w:val="Normal"/>
    <w:rsid w:val="000152A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7">
    <w:name w:val="xl97"/>
    <w:basedOn w:val="Normal"/>
    <w:rsid w:val="000152A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98">
    <w:name w:val="xl98"/>
    <w:basedOn w:val="Normal"/>
    <w:rsid w:val="000152AD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9">
    <w:name w:val="xl99"/>
    <w:basedOn w:val="Normal"/>
    <w:rsid w:val="000152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0">
    <w:name w:val="xl100"/>
    <w:basedOn w:val="Normal"/>
    <w:rsid w:val="000152A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1">
    <w:name w:val="xl101"/>
    <w:basedOn w:val="Normal"/>
    <w:rsid w:val="000152A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2">
    <w:name w:val="xl102"/>
    <w:basedOn w:val="Normal"/>
    <w:rsid w:val="000152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">
    <w:name w:val="xl103"/>
    <w:basedOn w:val="Normal"/>
    <w:rsid w:val="000152A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4">
    <w:name w:val="xl104"/>
    <w:basedOn w:val="Normal"/>
    <w:rsid w:val="000152A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Normal"/>
    <w:rsid w:val="000152A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6">
    <w:name w:val="xl106"/>
    <w:basedOn w:val="Normal"/>
    <w:rsid w:val="000152A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7">
    <w:name w:val="xl107"/>
    <w:basedOn w:val="Normal"/>
    <w:rsid w:val="000152A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8">
    <w:name w:val="xl108"/>
    <w:basedOn w:val="Normal"/>
    <w:rsid w:val="000152A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Normal"/>
    <w:rsid w:val="000152AD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Normal"/>
    <w:rsid w:val="000152AD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1">
    <w:name w:val="xl111"/>
    <w:basedOn w:val="Normal"/>
    <w:rsid w:val="000152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2">
    <w:name w:val="xl112"/>
    <w:basedOn w:val="Normal"/>
    <w:rsid w:val="000152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3">
    <w:name w:val="xl113"/>
    <w:basedOn w:val="Normal"/>
    <w:rsid w:val="000152AD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Normal"/>
    <w:rsid w:val="000152A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character" w:styleId="CommentReference">
    <w:name w:val="annotation reference"/>
    <w:basedOn w:val="DefaultParagraphFont"/>
    <w:semiHidden/>
    <w:unhideWhenUsed/>
    <w:rsid w:val="0038137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813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81375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813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81375"/>
    <w:rPr>
      <w:rFonts w:eastAsia="Times New Roman"/>
      <w:b/>
      <w:bCs/>
    </w:rPr>
  </w:style>
  <w:style w:type="paragraph" w:customStyle="1" w:styleId="font5">
    <w:name w:val="font5"/>
    <w:basedOn w:val="Normal"/>
    <w:rsid w:val="0001361D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6">
    <w:name w:val="font6"/>
    <w:basedOn w:val="Normal"/>
    <w:rsid w:val="0001361D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7">
    <w:name w:val="font7"/>
    <w:basedOn w:val="Normal"/>
    <w:rsid w:val="009901F7"/>
    <w:pPr>
      <w:spacing w:before="100" w:beforeAutospacing="1" w:after="100" w:afterAutospacing="1"/>
    </w:pPr>
    <w:rPr>
      <w:rFonts w:ascii="Segoe UI" w:hAnsi="Segoe UI" w:cs="Segoe UI"/>
      <w:color w:val="000000"/>
      <w:sz w:val="18"/>
      <w:szCs w:val="18"/>
    </w:rPr>
  </w:style>
  <w:style w:type="paragraph" w:customStyle="1" w:styleId="font8">
    <w:name w:val="font8"/>
    <w:basedOn w:val="Normal"/>
    <w:rsid w:val="009901F7"/>
    <w:pPr>
      <w:spacing w:before="100" w:beforeAutospacing="1" w:after="100" w:afterAutospacing="1"/>
    </w:pPr>
    <w:rPr>
      <w:rFonts w:ascii="Segoe UI" w:hAnsi="Segoe UI" w:cs="Segoe UI"/>
      <w:b/>
      <w:bCs/>
      <w:color w:val="000000"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6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0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6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8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5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6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9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5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6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1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85379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1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167873">
          <w:marLeft w:val="0"/>
          <w:marRight w:val="0"/>
          <w:marTop w:val="0"/>
          <w:marBottom w:val="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4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8lGJIvRk2KKzLYkLtkb5zGZFvA0o4DexOlH+hcO+wXo=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eJnR1J562YVLPR3MXFf8ITQvyJvb7gRpuO4OneInR+I=</DigestValue>
    </Reference>
  </SignedInfo>
  <SignatureValue>kMVLpFoh5hYQC8Y136SPxSU4qGItUrdhM7n/Dp7Hnh3fWsrOX3xOXeWZONQY1q0RPCUhItCuTZIg
VIiPfXQozWhtcuiNT2sdZ+TP4pxdysjm/DwLwxaOMLz7AoCiQDn5jr/24rLv1RUGlXFmui9EbXJA
cIOZX5bNW764dDQU6IfFxQu14YhhjREDL7+KDNsOFp4ajyVVdtTZf1nkFDrqkSqLHSY+VRZQ8cCw
iAXNX22QN8OVPqm2wtHH5a5t5LzpryEao0SV4BoV9bvIZEK7bvOemYATQiglpda3yiHSDN77B4qs
PrAS+a+G5dUvqljZfAFtRgNTPD5yNfSlAj6f8w==</SignatureValue>
  <KeyInfo>
    <X509Data>
      <X509Certificate>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bxJF6KRlTvsw2MyKjhmB5KWwO38Nqxh53Co1LWOQYUs=</DigestValue>
      </Reference>
      <Reference URI="/word/document.xml?ContentType=application/vnd.openxmlformats-officedocument.wordprocessingml.document.main+xml">
        <DigestMethod Algorithm="http://www.w3.org/2001/04/xmlenc#sha256"/>
        <DigestValue>aFKiJ6hop1Vok6h9HI+43EaFMv+eZMTgJPG4h+fO5fY=</DigestValue>
      </Reference>
      <Reference URI="/word/endnotes.xml?ContentType=application/vnd.openxmlformats-officedocument.wordprocessingml.endnotes+xml">
        <DigestMethod Algorithm="http://www.w3.org/2001/04/xmlenc#sha256"/>
        <DigestValue>dIopGDuZeQ5F6ggkObs90uQxFQGuXSCwnMSXcaoTlNQ=</DigestValue>
      </Reference>
      <Reference URI="/word/fontTable.xml?ContentType=application/vnd.openxmlformats-officedocument.wordprocessingml.fontTable+xml">
        <DigestMethod Algorithm="http://www.w3.org/2001/04/xmlenc#sha256"/>
        <DigestValue>kBz5Dwq3TzTAdG52cIsPs5c2nXavjCnYzZIIrRWjfKE=</DigestValue>
      </Reference>
      <Reference URI="/word/footer1.xml?ContentType=application/vnd.openxmlformats-officedocument.wordprocessingml.footer+xml">
        <DigestMethod Algorithm="http://www.w3.org/2001/04/xmlenc#sha256"/>
        <DigestValue>Cz0pML8VghUW9OhWuGNfo25xAWGXnoqtltUK0S4T7hs=</DigestValue>
      </Reference>
      <Reference URI="/word/footnotes.xml?ContentType=application/vnd.openxmlformats-officedocument.wordprocessingml.footnotes+xml">
        <DigestMethod Algorithm="http://www.w3.org/2001/04/xmlenc#sha256"/>
        <DigestValue>YXcVskT1LzTgMHyVbKjfmr9KhATrIqbMGIbLEVyr/Ic=</DigestValue>
      </Reference>
      <Reference URI="/word/media/image1.jpeg?ContentType=image/jpeg">
        <DigestMethod Algorithm="http://www.w3.org/2001/04/xmlenc#sha256"/>
        <DigestValue>GTHwYMhT4fokvIV7OCiM5sS9ryMv8/2jh3mf+XWEZqs=</DigestValue>
      </Reference>
      <Reference URI="/word/media/image2.jpeg?ContentType=image/jpeg">
        <DigestMethod Algorithm="http://www.w3.org/2001/04/xmlenc#sha256"/>
        <DigestValue>XOzyykn2+HX7EMvKiLZviz0i3SUR5A0/zpEaoslzyrA=</DigestValue>
      </Reference>
      <Reference URI="/word/numbering.xml?ContentType=application/vnd.openxmlformats-officedocument.wordprocessingml.numbering+xml">
        <DigestMethod Algorithm="http://www.w3.org/2001/04/xmlenc#sha256"/>
        <DigestValue>isxi0E3DWqzB0Z5dZ10tinH/48RX3GQmj9uHp8pPV8Q=</DigestValue>
      </Reference>
      <Reference URI="/word/settings.xml?ContentType=application/vnd.openxmlformats-officedocument.wordprocessingml.settings+xml">
        <DigestMethod Algorithm="http://www.w3.org/2001/04/xmlenc#sha256"/>
        <DigestValue>QeGriwAaf+q0ZTjy+DYGw/VobHB1GoL3Yx9d1ToaaQk=</DigestValue>
      </Reference>
      <Reference URI="/word/styles.xml?ContentType=application/vnd.openxmlformats-officedocument.wordprocessingml.styles+xml">
        <DigestMethod Algorithm="http://www.w3.org/2001/04/xmlenc#sha256"/>
        <DigestValue>O+m/CUeYM7YOGL6ZMBPuU6YhXfyAwhHIrm2CmOF/AjA=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Rcl/nnHTvMuVBwW37N9UpkO7hmZWCWsKoEmEgCfYRGY=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2025-10-31T12:46:58Z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2025-10-31T12:46:58Z</xd:SigningTime>
          <xd:SigningCertificate>
            <xd:Cert>
              <xd:CertDigest>
                <DigestMethod Algorithm="http://www.w3.org/2001/04/xmlenc#sha256"/>
                <DigestValue>L3J1IoOo7fbZAu5uT6+iaquJ9Lf8BnsC3s0NMmZs3hY=</DigestValue>
              </xd:CertDigest>
              <xd:IssuerSerial>
                <X509IssuerName>C=BG, L=Sofia, O=Information Services JSC, OID.2.5.4.97=NTRBG-831641791, CN=StampIT Global Qualified CA</X509IssuerName>
                <X509SerialNumber>251932623214654639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B9A990012818F4EB07EC4B8329F75E9" ma:contentTypeVersion="1" ma:contentTypeDescription="Създаване на нов документ" ma:contentTypeScope="" ma:versionID="39a28aabebea7d5840fbb36705f42576">
  <xsd:schema xmlns:xsd="http://www.w3.org/2001/XMLSchema" xmlns:p="http://schemas.microsoft.com/office/2006/metadata/properties" xmlns:ns2="9a7b42b9-0576-4d79-ae64-1d85ca656124" targetNamespace="http://schemas.microsoft.com/office/2006/metadata/properties" ma:root="true" ma:fieldsID="8181663c8bfe1a820dd729251b4a44fd" ns2:_="">
    <xsd:import namespace="9a7b42b9-0576-4d79-ae64-1d85ca656124"/>
    <xsd:element name="properties">
      <xsd:complexType>
        <xsd:sequence>
          <xsd:element name="documentManagement">
            <xsd:complexType>
              <xsd:all>
                <xsd:element ref="ns2:_x0412__x0438__x0434__x0020__x0434__x043e__x043a__x0443__x043c__x0435__x043d__x0442_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9a7b42b9-0576-4d79-ae64-1d85ca656124" elementFormDefault="qualified">
    <xsd:import namespace="http://schemas.microsoft.com/office/2006/documentManagement/types"/>
    <xsd:element name="_x0412__x0438__x0434__x0020__x0434__x043e__x043a__x0443__x043c__x0435__x043d__x0442_" ma:index="8" ma:displayName="Вид документ" ma:format="Dropdown" ma:internalName="_x0412__x0438__x0434__x0020__x0434__x043e__x043a__x0443__x043c__x0435__x043d__x0442_">
      <xsd:simpleType>
        <xsd:restriction base="dms:Choice">
          <xsd:enumeration value="Вътрешни правила"/>
          <xsd:enumeration value="Заповед"/>
          <xsd:enumeration value="Документ"/>
          <xsd:enumeration value="Бюджетна прогноза 2012-2014"/>
          <xsd:enumeration value="Бюджетна прогноза 2013–2015"/>
          <xsd:enumeration value="Бюджетна прогноза 2014-2016"/>
          <xsd:enumeration value="Бюджетна прогноза 2015-2017"/>
          <xsd:enumeration value="Бюджетна прогноза 2016-2018"/>
          <xsd:enumeration value="Проектобюджет 2016 г."/>
          <xsd:enumeration value="Проектобюджет 2017 г."/>
          <xsd:enumeration value="Декларация"/>
          <xsd:enumeration value="Заявка"/>
          <xsd:enumeration value="Заявление"/>
          <xsd:enumeration value="Други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 ma:readOnly="true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412__x0438__x0434__x0020__x0434__x043e__x043a__x0443__x043c__x0435__x043d__x0442_ xmlns="9a7b42b9-0576-4d79-ae64-1d85ca656124">Проектобюджет 2017 г.</_x0412__x0438__x0434__x0020__x0434__x043e__x043a__x0443__x043c__x0435__x043d__x0442_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851F6-6667-429E-BC59-0C381EC520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7b42b9-0576-4d79-ae64-1d85ca65612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64BAF51-03B4-45DF-9201-9FDFCBA0104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0E391C1-4329-45DD-8DBE-4D314373700A}">
  <ds:schemaRefs>
    <ds:schemaRef ds:uri="http://schemas.microsoft.com/office/2006/metadata/properties"/>
    <ds:schemaRef ds:uri="http://schemas.microsoft.com/office/infopath/2007/PartnerControls"/>
    <ds:schemaRef ds:uri="9a7b42b9-0576-4d79-ae64-1d85ca656124"/>
  </ds:schemaRefs>
</ds:datastoreItem>
</file>

<file path=customXml/itemProps4.xml><?xml version="1.0" encoding="utf-8"?>
<ds:datastoreItem xmlns:ds="http://schemas.openxmlformats.org/officeDocument/2006/customXml" ds:itemID="{FAC796CF-E315-4345-80C5-B1E9848F814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1A85C78-EB62-4531-95B7-7E81AAF09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2172</TotalTime>
  <Pages>98</Pages>
  <Words>37047</Words>
  <Characters>211170</Characters>
  <Application>Microsoft Office Word</Application>
  <DocSecurity>0</DocSecurity>
  <Lines>1759</Lines>
  <Paragraphs>495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К Л А Д</vt:lpstr>
    </vt:vector>
  </TitlesOfParts>
  <Company>mzh</Company>
  <LinksUpToDate>false</LinksUpToDate>
  <CharactersWithSpaces>247722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К Л А Д</dc:title>
  <dc:creator>aivanova</dc:creator>
  <cp:lastModifiedBy>Desislava Stoyanova</cp:lastModifiedBy>
  <cp:revision>283</cp:revision>
  <cp:lastPrinted>2022-03-25T11:27:00Z</cp:lastPrinted>
  <dcterms:created xsi:type="dcterms:W3CDTF">2024-12-06T15:25:00Z</dcterms:created>
  <dcterms:modified xsi:type="dcterms:W3CDTF">2025-10-31T12:46:00Z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</Properties>
</file>