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F4CF8" w14:textId="77777777" w:rsidR="00B010D9" w:rsidRPr="00F72C89" w:rsidRDefault="00B010D9" w:rsidP="00F267A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7186723" w14:textId="77777777" w:rsidR="00745FF5" w:rsidRPr="00F72C89" w:rsidRDefault="007807F2" w:rsidP="00F267A4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42CBE0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8" o:title=""/>
            <o:lock v:ext="edit" ungrouping="t" rotation="t" cropping="t" verticies="t" text="t" grouping="t"/>
            <o:signatureline v:ext="edit" id="{0E33B4B8-FFD4-40B8-A79D-B95ED7D5C458}" provid="{00000000-0000-0000-0000-000000000000}" issignatureline="t"/>
          </v:shape>
        </w:pict>
      </w:r>
    </w:p>
    <w:p w14:paraId="5E398786" w14:textId="77777777" w:rsidR="00B83112" w:rsidRPr="00F72C89" w:rsidRDefault="00B83112" w:rsidP="00F267A4">
      <w:pPr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586" w:type="dxa"/>
        <w:tblInd w:w="108" w:type="dxa"/>
        <w:tblLook w:val="01E0" w:firstRow="1" w:lastRow="1" w:firstColumn="1" w:lastColumn="1" w:noHBand="0" w:noVBand="0"/>
      </w:tblPr>
      <w:tblGrid>
        <w:gridCol w:w="4719"/>
        <w:gridCol w:w="4867"/>
      </w:tblGrid>
      <w:tr w:rsidR="00616D50" w:rsidRPr="00F72C89" w14:paraId="30CFE404" w14:textId="77777777" w:rsidTr="00100280">
        <w:trPr>
          <w:trHeight w:val="1175"/>
        </w:trPr>
        <w:tc>
          <w:tcPr>
            <w:tcW w:w="4719" w:type="dxa"/>
          </w:tcPr>
          <w:p w14:paraId="60110967" w14:textId="77777777" w:rsidR="00616D50" w:rsidRPr="00F72C89" w:rsidRDefault="00616D50" w:rsidP="00F267A4">
            <w:pPr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60EA581E" w14:textId="40AF6E1D" w:rsidR="00410E90" w:rsidRPr="00F72C89" w:rsidRDefault="00A73715" w:rsidP="00F267A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  <w:r w:rsidR="00AA163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AD6BD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19436E30" w14:textId="38EA4C18" w:rsidR="00287A85" w:rsidRPr="00F72C89" w:rsidRDefault="00527984" w:rsidP="00F267A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Г-Н </w:t>
            </w:r>
            <w:r w:rsidR="00B706B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867" w:type="dxa"/>
          </w:tcPr>
          <w:p w14:paraId="4AE6E182" w14:textId="77777777" w:rsidR="00616D50" w:rsidRPr="00F72C89" w:rsidRDefault="00410E90" w:rsidP="00F267A4">
            <w:pPr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1666094D" w14:textId="77777777" w:rsidR="00616D50" w:rsidRPr="00F72C89" w:rsidRDefault="00410E90" w:rsidP="00F267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7807F2">
              <w:rPr>
                <w:rFonts w:ascii="Times New Roman" w:hAnsi="Times New Roman"/>
                <w:b/>
                <w:sz w:val="24"/>
                <w:szCs w:val="24"/>
              </w:rPr>
              <w:pict w14:anchorId="2276BC11">
                <v:shape id="_x0000_i1026" type="#_x0000_t75" alt="Microsoft Office Signature Line..." style="width:192.15pt;height:95.85pt">
                  <v:imagedata r:id="rId9" o:title=""/>
                  <o:lock v:ext="edit" ungrouping="t" rotation="t" cropping="t" verticies="t" text="t" grouping="t"/>
                  <o:signatureline v:ext="edit" id="{F6C9CA11-F1D4-4613-8102-F0639BF373A7}" provid="{00000000-0000-0000-0000-000000000000}" o:suggestedsigner="Георги Събев" o:suggestedsigner2="Заместник-министър на земеделието и Ръководител на УО на ПРСР 2014-2020" issignatureline="t"/>
                </v:shape>
              </w:pict>
            </w:r>
          </w:p>
          <w:p w14:paraId="637F96FA" w14:textId="535EC2E1" w:rsidR="00616D50" w:rsidRPr="00F72C89" w:rsidRDefault="00616D50" w:rsidP="00F267A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326B3636" w14:textId="77777777" w:rsidR="00616D50" w:rsidRPr="00F72C89" w:rsidRDefault="00616D50" w:rsidP="00F267A4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560B7767" w14:textId="21DA9D1C" w:rsidR="00F15C21" w:rsidRPr="00F72C89" w:rsidRDefault="00F15C21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72C89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0F096B1" w14:textId="77777777" w:rsidR="007C7591" w:rsidRPr="00F72C89" w:rsidRDefault="007C7591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8D1C9D5" w14:textId="77777777" w:rsidR="00F15C21" w:rsidRPr="00F72C89" w:rsidRDefault="007D066D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72C89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F72C89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F72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F72C89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F72C89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F72C89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2338DFCD" w14:textId="77777777" w:rsidR="00C853D8" w:rsidRPr="00F72C89" w:rsidRDefault="00C853D8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F72C89" w14:paraId="548D92FB" w14:textId="77777777" w:rsidTr="00C32675">
        <w:trPr>
          <w:trHeight w:val="1418"/>
        </w:trPr>
        <w:tc>
          <w:tcPr>
            <w:tcW w:w="1668" w:type="dxa"/>
          </w:tcPr>
          <w:p w14:paraId="57EE72D8" w14:textId="77777777" w:rsidR="0057112B" w:rsidRPr="00F72C89" w:rsidRDefault="002A7458" w:rsidP="00F267A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71B8AB39" w14:textId="55357534" w:rsidR="0057112B" w:rsidRPr="00312193" w:rsidRDefault="00312193" w:rsidP="00F267A4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BG06RDNP001-2.001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„Разширяване на териториалния обхват на Национална служба за съвети в земеделието чрез създаването на мобилни общински центрове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(офиси) за консултантски услуги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” </w:t>
            </w:r>
            <w:r w:rsidR="005B6295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по подмярка 2.2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„Създаване на консултантски услуги“ по 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тичната подпрограма от мярка 2 „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Консултантски услуги, управление на стопанството и услуги по заместване в стопанството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“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от Програма за развитие на селските райони за периода 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ПРСР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2014-2020 г.</w:t>
            </w:r>
          </w:p>
        </w:tc>
      </w:tr>
    </w:tbl>
    <w:p w14:paraId="564C88F7" w14:textId="4A5C787D" w:rsidR="00745FF5" w:rsidRDefault="00745FF5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8872D06" w14:textId="54D7224F" w:rsidR="00D448C7" w:rsidRDefault="00D448C7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C4C1673" w14:textId="77777777" w:rsidR="00D448C7" w:rsidRPr="00F72C89" w:rsidRDefault="00D448C7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12F4724" w14:textId="77777777" w:rsidR="00DC1417" w:rsidRPr="00F72C89" w:rsidRDefault="00DC1417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DC920FF" w14:textId="2740D39F" w:rsidR="00C81510" w:rsidRDefault="00AA7DB4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72C89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5427A">
        <w:rPr>
          <w:rFonts w:ascii="Times New Roman" w:hAnsi="Times New Roman"/>
          <w:b/>
          <w:sz w:val="24"/>
          <w:szCs w:val="24"/>
          <w:lang w:val="bg-BG"/>
        </w:rPr>
        <w:t>И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5427A"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F72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45FF5" w:rsidRPr="00F72C89">
        <w:rPr>
          <w:rFonts w:ascii="Times New Roman" w:hAnsi="Times New Roman"/>
          <w:b/>
          <w:sz w:val="24"/>
          <w:szCs w:val="24"/>
          <w:lang w:val="bg-BG"/>
        </w:rPr>
        <w:t>ЗАМЕСТНИК-МИНИСТЪР</w:t>
      </w:r>
      <w:r w:rsidR="00F15C21" w:rsidRPr="00F72C89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1B459C0A" w14:textId="77777777" w:rsidR="00BC3CB6" w:rsidRDefault="00BC3CB6" w:rsidP="00F267A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079F764" w14:textId="1E0DEE58" w:rsidR="003849D1" w:rsidRDefault="00BC3CB6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BC3CB6">
        <w:rPr>
          <w:rFonts w:ascii="Times New Roman" w:hAnsi="Times New Roman"/>
          <w:sz w:val="24"/>
          <w:szCs w:val="24"/>
          <w:lang w:val="bg-BG"/>
        </w:rPr>
        <w:t xml:space="preserve">Със Заповед № РД 09-107 от 08.02.2021 г., изменена </w:t>
      </w:r>
      <w:r w:rsidR="005567D0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Pr="00BC3CB6">
        <w:rPr>
          <w:rFonts w:ascii="Times New Roman" w:hAnsi="Times New Roman"/>
          <w:sz w:val="24"/>
          <w:szCs w:val="24"/>
          <w:lang w:val="bg-BG"/>
        </w:rPr>
        <w:t xml:space="preserve">със Заповед № РД 09-1068 от 02.11.2021 г., са утвърдени насоки за кандидатстване по процедура № </w:t>
      </w:r>
      <w:r w:rsidRPr="00BC3CB6">
        <w:rPr>
          <w:rFonts w:ascii="Times New Roman" w:hAnsi="Times New Roman"/>
          <w:bCs/>
          <w:sz w:val="24"/>
          <w:szCs w:val="24"/>
          <w:lang w:val="bg-BG"/>
        </w:rPr>
        <w:t>BG06RDNP001-2.001 „Разширяване на териториалния обхват на Национална служба за съвети в земеделието чрез създаването на мобилни общински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 xml:space="preserve"> центрове </w:t>
      </w:r>
      <w:r>
        <w:rPr>
          <w:rFonts w:ascii="Times New Roman" w:hAnsi="Times New Roman"/>
          <w:bCs/>
          <w:sz w:val="24"/>
          <w:szCs w:val="24"/>
          <w:lang w:val="bg-BG"/>
        </w:rPr>
        <w:t>(офиси) за консултантски услуги</w:t>
      </w:r>
      <w:r>
        <w:rPr>
          <w:rFonts w:ascii="Times New Roman" w:hAnsi="Times New Roman"/>
          <w:bCs/>
          <w:sz w:val="24"/>
          <w:szCs w:val="24"/>
        </w:rPr>
        <w:t xml:space="preserve">” 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>по подмярка 2.2 „Създаване на консултантски услуги“ по Тема</w:t>
      </w:r>
      <w:r>
        <w:rPr>
          <w:rFonts w:ascii="Times New Roman" w:hAnsi="Times New Roman"/>
          <w:bCs/>
          <w:sz w:val="24"/>
          <w:szCs w:val="24"/>
          <w:lang w:val="bg-BG"/>
        </w:rPr>
        <w:t>тичната подпрограма от мярка 2 „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>Консултантски услуги, управление на стопанството и услуги по заместване в стопанството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“ 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 xml:space="preserve">от </w:t>
      </w:r>
      <w:r>
        <w:rPr>
          <w:rFonts w:ascii="Times New Roman" w:hAnsi="Times New Roman"/>
          <w:bCs/>
          <w:sz w:val="24"/>
          <w:szCs w:val="24"/>
          <w:lang w:val="bg-BG"/>
        </w:rPr>
        <w:t>ПРСР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 xml:space="preserve"> 2014-2020 г.</w:t>
      </w:r>
    </w:p>
    <w:p w14:paraId="2A55D004" w14:textId="56D81891" w:rsidR="00F267A4" w:rsidRDefault="00F267A4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 периода на прием по процедурата е постъпило едно проектно предложение, представено от Национална служба за съвети в земеделието, предвиждащо създаването и функционирането на 28 мобилни общински центрове (офиси).</w:t>
      </w:r>
    </w:p>
    <w:p w14:paraId="3B04546D" w14:textId="52D17CC2" w:rsidR="00F267A4" w:rsidRDefault="00F267A4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Въз основа на оценка на проектното предложение е сключен административен договор за предоставяне на БФП с № </w:t>
      </w:r>
      <w:r w:rsidRPr="008143BF">
        <w:rPr>
          <w:rFonts w:ascii="Times New Roman" w:hAnsi="Times New Roman"/>
          <w:bCs/>
          <w:sz w:val="24"/>
          <w:szCs w:val="24"/>
          <w:lang w:val="bg-BG"/>
        </w:rPr>
        <w:t>РД 50-98 от 22.11.2021 г.,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изменен с допълнително </w:t>
      </w:r>
      <w:r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споразумение </w:t>
      </w:r>
      <w:r w:rsidRPr="008143BF">
        <w:rPr>
          <w:rFonts w:ascii="Times New Roman" w:hAnsi="Times New Roman"/>
          <w:bCs/>
          <w:sz w:val="24"/>
          <w:szCs w:val="24"/>
          <w:lang w:val="bg-BG"/>
        </w:rPr>
        <w:t>№ РД 50-98 от 07.11.2022 г., със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стойност на одобрените разходи 11 363 662.74 лв. и финансова помощ в размер на 10 412 042.38 лв.</w:t>
      </w:r>
    </w:p>
    <w:p w14:paraId="0331E631" w14:textId="77777777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DA596B7" w14:textId="675D5926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Pr="005B6295">
        <w:rPr>
          <w:rFonts w:ascii="Times New Roman" w:hAnsi="Times New Roman"/>
          <w:sz w:val="24"/>
          <w:szCs w:val="24"/>
          <w:lang w:val="bg-BG"/>
        </w:rPr>
        <w:t xml:space="preserve">Съгласно ПРСР 2014-2020 г., </w:t>
      </w:r>
      <w:r>
        <w:rPr>
          <w:rFonts w:ascii="Times New Roman" w:hAnsi="Times New Roman"/>
          <w:sz w:val="24"/>
          <w:szCs w:val="24"/>
          <w:lang w:val="bg-BG"/>
        </w:rPr>
        <w:t xml:space="preserve">респективно утвърдените насоки за кандидатстване, </w:t>
      </w:r>
      <w:r w:rsidRPr="005B6295">
        <w:rPr>
          <w:rFonts w:ascii="Times New Roman" w:hAnsi="Times New Roman"/>
          <w:sz w:val="24"/>
          <w:szCs w:val="24"/>
          <w:lang w:val="bg-BG"/>
        </w:rPr>
        <w:t>допустими за подпомагане по подмярката са разходи за дълготрайни материални и нематериални активи стриктно свързани със създаването и функционирането на мобилните общинските центрове (офиси) в т.ч.  разходи за софтуерни продукти, оборудване, обзавеждане и закупуване на автомобили.</w:t>
      </w:r>
    </w:p>
    <w:p w14:paraId="69189670" w14:textId="0A544F5F" w:rsidR="005B6295" w:rsidRPr="005B6295" w:rsidRDefault="005B6295" w:rsidP="005B6295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Одобреният проект, предмет на административния договор</w:t>
      </w:r>
      <w:r w:rsidR="001B49B7">
        <w:rPr>
          <w:rFonts w:ascii="Times New Roman" w:hAnsi="Times New Roman"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е в процес на изпълнение, като предвижда закупуване и въвеждане в експлоатация на редица </w:t>
      </w:r>
      <w:r w:rsidR="001B49B7">
        <w:rPr>
          <w:rFonts w:ascii="Times New Roman" w:hAnsi="Times New Roman"/>
          <w:bCs/>
          <w:sz w:val="24"/>
          <w:szCs w:val="24"/>
          <w:lang w:val="bg-BG"/>
        </w:rPr>
        <w:t xml:space="preserve">дълготрайни материални </w:t>
      </w:r>
      <w:r>
        <w:rPr>
          <w:rFonts w:ascii="Times New Roman" w:hAnsi="Times New Roman"/>
          <w:bCs/>
          <w:sz w:val="24"/>
          <w:szCs w:val="24"/>
          <w:lang w:val="bg-BG"/>
        </w:rPr>
        <w:t>активи, необходими за функциониране на мобилните общински центрове.</w:t>
      </w:r>
    </w:p>
    <w:p w14:paraId="4493A8AC" w14:textId="265CF47A" w:rsidR="005B6295" w:rsidRP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B6295">
        <w:rPr>
          <w:rFonts w:ascii="Times New Roman" w:hAnsi="Times New Roman"/>
          <w:sz w:val="24"/>
          <w:szCs w:val="24"/>
          <w:lang w:val="bg-BG"/>
        </w:rPr>
        <w:t xml:space="preserve">Разходите за застраховки на </w:t>
      </w:r>
      <w:r>
        <w:rPr>
          <w:rFonts w:ascii="Times New Roman" w:hAnsi="Times New Roman"/>
          <w:sz w:val="24"/>
          <w:szCs w:val="24"/>
          <w:lang w:val="bg-BG"/>
        </w:rPr>
        <w:t xml:space="preserve">съответните </w:t>
      </w:r>
      <w:r w:rsidRPr="005B6295">
        <w:rPr>
          <w:rFonts w:ascii="Times New Roman" w:hAnsi="Times New Roman"/>
          <w:sz w:val="24"/>
          <w:szCs w:val="24"/>
          <w:lang w:val="bg-BG"/>
        </w:rPr>
        <w:t>дълготрайните материални активи са пряк разход, свързан със създаването и функционирането на мобилните об</w:t>
      </w:r>
      <w:r>
        <w:rPr>
          <w:rFonts w:ascii="Times New Roman" w:hAnsi="Times New Roman"/>
          <w:sz w:val="24"/>
          <w:szCs w:val="24"/>
          <w:lang w:val="bg-BG"/>
        </w:rPr>
        <w:t>щинските центрове (офиси). Т</w:t>
      </w:r>
      <w:r w:rsidRPr="005B6295">
        <w:rPr>
          <w:rFonts w:ascii="Times New Roman" w:hAnsi="Times New Roman"/>
          <w:sz w:val="24"/>
          <w:szCs w:val="24"/>
          <w:lang w:val="bg-BG"/>
        </w:rPr>
        <w:t>ези разходи са задължителни и особено за автомобилите, представляват значителен разход спрямо стойността на съответния актив и съответно е необходимо и тяхното покриване, за да се гарантира успешното функциониране на мобилните офиси.</w:t>
      </w:r>
    </w:p>
    <w:p w14:paraId="5CBFABAC" w14:textId="2D44021E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B6295">
        <w:rPr>
          <w:rFonts w:ascii="Times New Roman" w:hAnsi="Times New Roman"/>
          <w:sz w:val="24"/>
          <w:szCs w:val="24"/>
          <w:lang w:val="bg-BG"/>
        </w:rPr>
        <w:t xml:space="preserve">В тази връзка, </w:t>
      </w:r>
      <w:r>
        <w:rPr>
          <w:rFonts w:ascii="Times New Roman" w:hAnsi="Times New Roman"/>
          <w:sz w:val="24"/>
          <w:szCs w:val="24"/>
          <w:lang w:val="bg-BG"/>
        </w:rPr>
        <w:t xml:space="preserve">с 14-то предложение за изменение на ПРСР, 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изпратено до службите на ЕК чрез системата </w:t>
      </w:r>
      <w:r w:rsidR="001B49B7">
        <w:rPr>
          <w:rFonts w:ascii="Times New Roman" w:hAnsi="Times New Roman"/>
          <w:sz w:val="24"/>
          <w:szCs w:val="24"/>
          <w:lang w:val="en-GB"/>
        </w:rPr>
        <w:t>SFC</w:t>
      </w:r>
      <w:r w:rsidR="001B49B7">
        <w:rPr>
          <w:rFonts w:ascii="Times New Roman" w:hAnsi="Times New Roman"/>
          <w:sz w:val="24"/>
          <w:szCs w:val="24"/>
          <w:lang w:val="bg-BG"/>
        </w:rPr>
        <w:t>2014</w:t>
      </w:r>
      <w:r w:rsidR="001B49B7"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Управляващият </w:t>
      </w:r>
      <w:r w:rsidR="00262820">
        <w:rPr>
          <w:rFonts w:ascii="Times New Roman" w:hAnsi="Times New Roman"/>
          <w:sz w:val="24"/>
          <w:szCs w:val="24"/>
          <w:lang w:val="bg-BG"/>
        </w:rPr>
        <w:t xml:space="preserve">орган </w:t>
      </w:r>
      <w:r w:rsidRPr="005B6295">
        <w:rPr>
          <w:rFonts w:ascii="Times New Roman" w:hAnsi="Times New Roman"/>
          <w:sz w:val="24"/>
          <w:szCs w:val="24"/>
          <w:lang w:val="bg-BG"/>
        </w:rPr>
        <w:t>предлага изменение в текста на подмярка 2.2 от ПРСР 2014-2020 г., с ко</w:t>
      </w:r>
      <w:r>
        <w:rPr>
          <w:rFonts w:ascii="Times New Roman" w:hAnsi="Times New Roman"/>
          <w:sz w:val="24"/>
          <w:szCs w:val="24"/>
          <w:lang w:val="bg-BG"/>
        </w:rPr>
        <w:t>е</w:t>
      </w:r>
      <w:r w:rsidRPr="005B6295">
        <w:rPr>
          <w:rFonts w:ascii="Times New Roman" w:hAnsi="Times New Roman"/>
          <w:sz w:val="24"/>
          <w:szCs w:val="24"/>
          <w:lang w:val="bg-BG"/>
        </w:rPr>
        <w:t>то като допустим разход по подмярката да бъдат предвидени и разходи за застраховки на ДМА, включени в проекта</w:t>
      </w:r>
      <w:r w:rsidR="0075040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>което изменение следва да бъде отразено и в насоки</w:t>
      </w:r>
      <w:r w:rsidR="00750402">
        <w:rPr>
          <w:rFonts w:ascii="Times New Roman" w:hAnsi="Times New Roman"/>
          <w:sz w:val="24"/>
          <w:szCs w:val="24"/>
          <w:lang w:val="bg-BG"/>
        </w:rPr>
        <w:t>те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 за кандидатстване по процедура </w:t>
      </w:r>
      <w:r w:rsidR="00750402" w:rsidRPr="00750402">
        <w:rPr>
          <w:rFonts w:ascii="Times New Roman" w:hAnsi="Times New Roman"/>
          <w:bCs/>
          <w:sz w:val="24"/>
          <w:szCs w:val="24"/>
          <w:lang w:val="bg-BG"/>
        </w:rPr>
        <w:t>№ BG06RDNP001-2.001.</w:t>
      </w:r>
    </w:p>
    <w:p w14:paraId="30C8917C" w14:textId="77777777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65E11F0" w14:textId="6EA4844E" w:rsidR="00D448C7" w:rsidRP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D448C7">
        <w:rPr>
          <w:rFonts w:ascii="Times New Roman" w:hAnsi="Times New Roman"/>
          <w:bCs/>
          <w:sz w:val="24"/>
          <w:szCs w:val="24"/>
          <w:lang w:val="bg-BG"/>
        </w:rPr>
        <w:t>Разработените условия за кандидатстване и по-конкретно допустимите разходи в частта възнаграждения за служителите в мобилните офиси и координаторите на регионално и централно ниво</w:t>
      </w:r>
      <w:r>
        <w:rPr>
          <w:rFonts w:ascii="Times New Roman" w:hAnsi="Times New Roman"/>
          <w:bCs/>
          <w:sz w:val="24"/>
          <w:szCs w:val="24"/>
          <w:lang w:val="bg-BG"/>
        </w:rPr>
        <w:t>, респективно</w:t>
      </w:r>
      <w:r w:rsidR="00D448C7">
        <w:rPr>
          <w:rFonts w:ascii="Times New Roman" w:hAnsi="Times New Roman"/>
          <w:bCs/>
          <w:sz w:val="24"/>
          <w:szCs w:val="24"/>
          <w:lang w:val="bg-BG"/>
        </w:rPr>
        <w:t xml:space="preserve"> оперативните разходи за извършване на дейността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на мобилните офиси </w:t>
      </w:r>
      <w:r w:rsidR="00D448C7">
        <w:rPr>
          <w:rFonts w:ascii="Times New Roman" w:hAnsi="Times New Roman"/>
          <w:bCs/>
          <w:sz w:val="24"/>
          <w:szCs w:val="24"/>
          <w:lang w:val="bg-BG"/>
        </w:rPr>
        <w:t>са базирани на данни от Националния статистически институт (НСИ), актуални към 2019 г.</w:t>
      </w:r>
    </w:p>
    <w:p w14:paraId="19B64C8A" w14:textId="77777777" w:rsidR="001B49B7" w:rsidRDefault="00F267A4" w:rsidP="001B49B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67A4">
        <w:rPr>
          <w:rFonts w:ascii="Times New Roman" w:hAnsi="Times New Roman"/>
          <w:color w:val="000000"/>
          <w:sz w:val="24"/>
          <w:szCs w:val="24"/>
          <w:lang w:val="bg-BG"/>
        </w:rPr>
        <w:t>Икономическата криза, като последствие от глобалната пандемия от COVID-19 и конфликта в Украйна, доведе до прогресираща инфлация в цените на целия промишлен комплекс. Налице е инфлация в цените на строителна продукция, суровините, доставките и услугите</w:t>
      </w:r>
      <w:r w:rsidR="001B49B7">
        <w:rPr>
          <w:rFonts w:ascii="Times New Roman" w:hAnsi="Times New Roman"/>
          <w:color w:val="000000"/>
          <w:sz w:val="24"/>
          <w:szCs w:val="24"/>
          <w:lang w:val="bg-BG"/>
        </w:rPr>
        <w:t>.</w:t>
      </w:r>
      <w:r w:rsidR="001B49B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F267A4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данни на Националния статистически институт (НСИ) през октомври 2022 г. месечната </w:t>
      </w:r>
      <w:r w:rsidRPr="00F267A4">
        <w:rPr>
          <w:rFonts w:ascii="Times New Roman" w:hAnsi="Times New Roman"/>
          <w:sz w:val="24"/>
          <w:szCs w:val="24"/>
          <w:lang w:val="bg-BG"/>
        </w:rPr>
        <w:t>инфлация, измерена с индекса на потребителските цени (ИПЦ), е 0.9 % спрямо предходния месец, а годишната инфлация за октомври 2022 г. сп</w:t>
      </w:r>
      <w:r>
        <w:rPr>
          <w:rFonts w:ascii="Times New Roman" w:hAnsi="Times New Roman"/>
          <w:sz w:val="24"/>
          <w:szCs w:val="24"/>
          <w:lang w:val="bg-BG"/>
        </w:rPr>
        <w:t>рямо октомври 2021 г. е 17.6 %.</w:t>
      </w:r>
      <w:r w:rsidR="005B629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6C04943F" w14:textId="001AA847" w:rsidR="005B6295" w:rsidRPr="001B49B7" w:rsidRDefault="00F267A4" w:rsidP="001B49B7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267A4">
        <w:rPr>
          <w:rFonts w:ascii="Times New Roman" w:hAnsi="Times New Roman"/>
          <w:sz w:val="24"/>
          <w:szCs w:val="24"/>
          <w:lang w:val="bg-BG"/>
        </w:rPr>
        <w:t>От друга страна, последните данни на НСИ показват, че средната брутна годишна работна заплата в сектор „Професионални дейности и научни изследвания“ за 2021 г. спрямо средната брутна годишна работна заплата в съответния сектор за 2019 г. се е повишила с над 1</w:t>
      </w:r>
      <w:r>
        <w:rPr>
          <w:rFonts w:ascii="Times New Roman" w:hAnsi="Times New Roman"/>
          <w:sz w:val="24"/>
          <w:szCs w:val="24"/>
          <w:lang w:val="bg-BG"/>
        </w:rPr>
        <w:t>5 %.</w:t>
      </w:r>
    </w:p>
    <w:p w14:paraId="576E1A30" w14:textId="0DD28252" w:rsidR="00F267A4" w:rsidRPr="00E7750D" w:rsidRDefault="00F267A4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50402">
        <w:rPr>
          <w:rFonts w:ascii="Times New Roman" w:hAnsi="Times New Roman"/>
          <w:sz w:val="24"/>
          <w:szCs w:val="24"/>
          <w:lang w:val="bg-BG"/>
        </w:rPr>
        <w:t xml:space="preserve">В тази връзка, за да се отговори на пазарната ситуация, в т.ч. на пазара на труда, УО на ПРСР 2014-2020 г. </w:t>
      </w:r>
      <w:r w:rsidR="005B6295" w:rsidRPr="00750402">
        <w:rPr>
          <w:rFonts w:ascii="Times New Roman" w:hAnsi="Times New Roman"/>
          <w:sz w:val="24"/>
          <w:szCs w:val="24"/>
          <w:lang w:val="bg-BG"/>
        </w:rPr>
        <w:t xml:space="preserve">предвижда допълнение в текста на ПРСР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в частта подмярка 2.2 </w:t>
      </w:r>
      <w:r w:rsidR="005B6295" w:rsidRPr="00750402">
        <w:rPr>
          <w:rFonts w:ascii="Times New Roman" w:hAnsi="Times New Roman"/>
          <w:sz w:val="24"/>
          <w:szCs w:val="24"/>
          <w:lang w:val="bg-BG"/>
        </w:rPr>
        <w:t>по отношение на допустимите разходи за възнаграждения, съответстващи на актуални статистически данни на НСИ</w:t>
      </w:r>
      <w:r w:rsidR="00842BD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42BD2">
        <w:rPr>
          <w:rFonts w:ascii="Times New Roman" w:hAnsi="Times New Roman"/>
          <w:sz w:val="24"/>
          <w:szCs w:val="24"/>
          <w:lang w:val="bg-BG"/>
        </w:rPr>
        <w:t>с 14-то предложение за изменение на Програмата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>, което</w:t>
      </w:r>
      <w:r w:rsidR="00842BD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>следва да бъде отразено и в насоки</w:t>
      </w:r>
      <w:r w:rsidR="00750402">
        <w:rPr>
          <w:rFonts w:ascii="Times New Roman" w:hAnsi="Times New Roman"/>
          <w:sz w:val="24"/>
          <w:szCs w:val="24"/>
          <w:lang w:val="bg-BG"/>
        </w:rPr>
        <w:t>те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 за кандидатстване по процедура </w:t>
      </w:r>
      <w:r w:rsidR="00750402" w:rsidRPr="00750402">
        <w:rPr>
          <w:rFonts w:ascii="Times New Roman" w:hAnsi="Times New Roman"/>
          <w:bCs/>
          <w:sz w:val="24"/>
          <w:szCs w:val="24"/>
          <w:lang w:val="bg-BG"/>
        </w:rPr>
        <w:t>№ BG06RDNP001-2.001</w:t>
      </w:r>
      <w:r w:rsidR="00842BD2">
        <w:rPr>
          <w:rFonts w:ascii="Times New Roman" w:hAnsi="Times New Roman"/>
          <w:bCs/>
          <w:sz w:val="24"/>
          <w:szCs w:val="24"/>
          <w:lang w:val="en-GB"/>
        </w:rPr>
        <w:t>.</w:t>
      </w:r>
    </w:p>
    <w:p w14:paraId="2DD1743E" w14:textId="77777777" w:rsidR="005F7E7C" w:rsidRPr="00750402" w:rsidRDefault="005F7E7C" w:rsidP="00F267A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170F8F4" w14:textId="57653B79" w:rsidR="008C2B0A" w:rsidRPr="008C2B0A" w:rsidRDefault="005F7E7C" w:rsidP="008C2B0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 xml:space="preserve">Също така с 14-то предложение за изменение на ПРСР 2014-2020 г., в Раздел 8.1. Описание на общите условия, прилагани за повече от една мярка, включително и, когато е приложимо, определение на селски район, основни параметри, кръстосано съответствие, предназначение на финансовите инструменти, предназначение на авансите и общи разпоредби за инвестиции, включително разпоредбите на членове 45 и 46 от Регламент (ЕС) № 1305/2013 се извърши корекция в крайният срок за изпълнение на проекти по инвестиционните мерки и се прави допълнение на текста, както следва: „Крайният срок за 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lastRenderedPageBreak/>
        <w:t>изпълнение на проекти по инвестиционните мерки е не по-късно от 1 октомври 2025 г., освен ако не е предвидено друго в насоките за кандидатстване по конкретната процедура или в европейското законодателство“.</w:t>
      </w:r>
    </w:p>
    <w:p w14:paraId="56D7841A" w14:textId="660B4782" w:rsidR="00081198" w:rsidRDefault="008C2B0A" w:rsidP="008C2B0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C2B0A">
        <w:rPr>
          <w:rFonts w:ascii="Times New Roman" w:hAnsi="Times New Roman"/>
          <w:sz w:val="24"/>
          <w:szCs w:val="24"/>
          <w:lang w:val="bg-BG"/>
        </w:rPr>
        <w:t>В тази връзка, по аналогия на инвестиционните мерки от ПРСР 2014-2020 г. в насоките се предлага удължаване на крайния срок за изпълнение на одобрения проект по процедура № BG06RDNP001-2.001, който да не по-късно от 1 октомври 2025 г.</w:t>
      </w:r>
    </w:p>
    <w:p w14:paraId="21A93B30" w14:textId="77777777" w:rsidR="00842BD2" w:rsidRDefault="00842BD2" w:rsidP="00750402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36E045D" w14:textId="47DDC3B1" w:rsidR="00750402" w:rsidRDefault="00750402" w:rsidP="00750402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50402">
        <w:rPr>
          <w:rFonts w:ascii="Times New Roman" w:hAnsi="Times New Roman"/>
          <w:sz w:val="24"/>
          <w:szCs w:val="24"/>
          <w:lang w:val="bg-BG"/>
        </w:rPr>
        <w:t>Съгласно чл. 26, ал. 7, т. 1 от Закон за управление на средствата от европейските фондове при споделено управление: „</w:t>
      </w:r>
      <w:r w:rsidRPr="00750402">
        <w:rPr>
          <w:rFonts w:ascii="Times New Roman" w:hAnsi="Times New Roman"/>
          <w:i/>
          <w:sz w:val="24"/>
          <w:szCs w:val="24"/>
          <w:lang w:val="bg-BG"/>
        </w:rPr>
        <w:t>След откриване на процедура чрез подбор утвърдените документи по ал. 1 в частта, определяща условията за кандидатстване, може да се изменят само при промени в правото на Европейския съюз и/или българското законодателство, в политиката на европейско и/или национално ниво, основана на стратегически документ или в съответната програма, които налагат привеждане на документите в съответствие с тях</w:t>
      </w:r>
      <w:r w:rsidRPr="00750402">
        <w:rPr>
          <w:rFonts w:ascii="Times New Roman" w:hAnsi="Times New Roman"/>
          <w:sz w:val="24"/>
          <w:szCs w:val="24"/>
          <w:lang w:val="bg-BG"/>
        </w:rPr>
        <w:t>“.</w:t>
      </w:r>
    </w:p>
    <w:p w14:paraId="07FF7585" w14:textId="78A76392" w:rsidR="001B49B7" w:rsidRPr="00176201" w:rsidRDefault="00081198" w:rsidP="001B49B7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Предложената промяна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 xml:space="preserve"> не противоречи на разпоредбата на чл. </w:t>
      </w:r>
      <w:r w:rsidR="001B49B7">
        <w:rPr>
          <w:rFonts w:ascii="Times New Roman" w:hAnsi="Times New Roman"/>
          <w:sz w:val="24"/>
          <w:szCs w:val="24"/>
          <w:lang w:val="bg-BG"/>
        </w:rPr>
        <w:t>26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B49B7">
        <w:rPr>
          <w:rFonts w:ascii="Times New Roman" w:hAnsi="Times New Roman"/>
          <w:sz w:val="24"/>
          <w:szCs w:val="24"/>
          <w:lang w:val="bg-BG"/>
        </w:rPr>
        <w:t>ЗУСЕФСУ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>, както и не води до нарушаване на принципите по чл. 29, ал. 1 от З</w:t>
      </w:r>
      <w:r w:rsidR="001B49B7">
        <w:rPr>
          <w:rFonts w:ascii="Times New Roman" w:hAnsi="Times New Roman"/>
          <w:sz w:val="24"/>
          <w:szCs w:val="24"/>
          <w:lang w:val="bg-BG"/>
        </w:rPr>
        <w:t>акона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>.</w:t>
      </w:r>
    </w:p>
    <w:p w14:paraId="417DE607" w14:textId="398E2AD5" w:rsidR="001B49B7" w:rsidRPr="00E7750D" w:rsidRDefault="001B49B7" w:rsidP="001B49B7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Pr="00BC3CB6">
        <w:rPr>
          <w:rFonts w:ascii="Times New Roman" w:hAnsi="Times New Roman"/>
          <w:sz w:val="24"/>
          <w:szCs w:val="24"/>
          <w:lang w:val="bg-BG"/>
        </w:rPr>
        <w:t>№ РД 09-107 от 08.02.2021 г</w:t>
      </w:r>
      <w:r>
        <w:rPr>
          <w:rFonts w:ascii="Times New Roman" w:hAnsi="Times New Roman"/>
          <w:sz w:val="24"/>
          <w:szCs w:val="24"/>
          <w:lang w:val="bg-BG"/>
        </w:rPr>
        <w:t xml:space="preserve">. изменена </w:t>
      </w:r>
      <w:r w:rsidR="005567D0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Pr="00BC3CB6">
        <w:rPr>
          <w:rFonts w:ascii="Times New Roman" w:hAnsi="Times New Roman"/>
          <w:sz w:val="24"/>
          <w:szCs w:val="24"/>
          <w:lang w:val="bg-BG"/>
        </w:rPr>
        <w:t>Заповед № РД 09-1068 от 02.11.2021 г.</w:t>
      </w:r>
    </w:p>
    <w:p w14:paraId="7AE80B84" w14:textId="4D881D97" w:rsidR="001B49B7" w:rsidRPr="003B2F0A" w:rsidRDefault="001B49B7" w:rsidP="001B49B7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0A03C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BC3CB6">
        <w:rPr>
          <w:rFonts w:ascii="Times New Roman" w:hAnsi="Times New Roman"/>
          <w:sz w:val="24"/>
          <w:szCs w:val="24"/>
          <w:lang w:val="bg-BG"/>
        </w:rPr>
        <w:t>№ РД 09-107 от 08.02.2021 г</w:t>
      </w:r>
      <w:r>
        <w:rPr>
          <w:rFonts w:ascii="Times New Roman" w:hAnsi="Times New Roman"/>
          <w:sz w:val="24"/>
          <w:szCs w:val="24"/>
          <w:lang w:val="bg-BG"/>
        </w:rPr>
        <w:t xml:space="preserve">. изменена със </w:t>
      </w:r>
      <w:r w:rsidRPr="00BC3CB6">
        <w:rPr>
          <w:rFonts w:ascii="Times New Roman" w:hAnsi="Times New Roman"/>
          <w:sz w:val="24"/>
          <w:szCs w:val="24"/>
          <w:lang w:val="bg-BG"/>
        </w:rPr>
        <w:t>Заповед № РД 09-1068 от 02.11.2021 г.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>
        <w:rPr>
          <w:rFonts w:ascii="Times New Roman" w:hAnsi="Times New Roman"/>
          <w:sz w:val="24"/>
          <w:szCs w:val="24"/>
          <w:lang w:val="bg-BG"/>
        </w:rPr>
        <w:t xml:space="preserve"> се променят условията за кандидатстване, </w:t>
      </w:r>
      <w:r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съдържащ мотивите за издаване на заповедта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б</w:t>
      </w:r>
      <w:r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233B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2020,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>
        <w:rPr>
          <w:rFonts w:ascii="Times New Roman" w:hAnsi="Times New Roman"/>
          <w:sz w:val="24"/>
          <w:szCs w:val="24"/>
          <w:lang w:val="bg-BG"/>
        </w:rPr>
        <w:t>ЗУСЕФСУ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</w:p>
    <w:p w14:paraId="3C1ACCCB" w14:textId="664FDD04" w:rsidR="00BC3CB6" w:rsidRPr="00F72C89" w:rsidRDefault="00BC3CB6" w:rsidP="001B49B7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214ABEB" w14:textId="0BD84519" w:rsidR="003849D1" w:rsidRDefault="00C802BB" w:rsidP="00F267A4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ab/>
      </w:r>
    </w:p>
    <w:p w14:paraId="3CD98F00" w14:textId="1EE7B7C2" w:rsidR="00022C2E" w:rsidRDefault="001657DC" w:rsidP="00F267A4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A7DB4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DE1748">
        <w:rPr>
          <w:rFonts w:ascii="Times New Roman" w:hAnsi="Times New Roman"/>
          <w:b/>
          <w:sz w:val="24"/>
          <w:szCs w:val="24"/>
          <w:lang w:val="bg-BG"/>
        </w:rPr>
        <w:t>И</w:t>
      </w:r>
      <w:r w:rsidR="00745FF5" w:rsidRPr="00AA7DB4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E81158">
        <w:rPr>
          <w:rFonts w:ascii="Times New Roman" w:hAnsi="Times New Roman"/>
          <w:b/>
          <w:sz w:val="24"/>
          <w:szCs w:val="24"/>
          <w:lang w:val="bg-BG"/>
        </w:rPr>
        <w:t>ДИН</w:t>
      </w:r>
      <w:r w:rsidR="00745FF5" w:rsidRPr="00AA7DB4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Pr="008F38C0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563593F5" w14:textId="77777777" w:rsidR="003849D1" w:rsidRPr="00F72C89" w:rsidRDefault="003849D1" w:rsidP="00F267A4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00BF5604" w14:textId="3C62E8EA" w:rsidR="00750402" w:rsidRDefault="0029553A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72C89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72C89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72C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0402">
        <w:rPr>
          <w:rFonts w:ascii="Times New Roman" w:hAnsi="Times New Roman"/>
          <w:sz w:val="24"/>
          <w:szCs w:val="24"/>
          <w:lang w:val="bg-BG"/>
        </w:rPr>
        <w:t xml:space="preserve">чл. 26, ал. 7, т. 1 от ЗУСЕФСУ предлагам да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издадете заповед за изменение на 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1B49B7" w:rsidRPr="00BC3CB6">
        <w:rPr>
          <w:rFonts w:ascii="Times New Roman" w:hAnsi="Times New Roman"/>
          <w:sz w:val="24"/>
          <w:szCs w:val="24"/>
          <w:lang w:val="bg-BG"/>
        </w:rPr>
        <w:t>№ РД 09-107 от 08.02.2021 г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. изменена </w:t>
      </w:r>
      <w:r w:rsidR="005567D0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750402" w:rsidRPr="00BC3CB6">
        <w:rPr>
          <w:rFonts w:ascii="Times New Roman" w:hAnsi="Times New Roman"/>
          <w:sz w:val="24"/>
          <w:szCs w:val="24"/>
          <w:lang w:val="bg-BG"/>
        </w:rPr>
        <w:t>Заповед № РД 09-1068 от 02.11.2021 г.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 на Ръководителя на Управляващия орган</w:t>
      </w:r>
      <w:r w:rsidR="00081198">
        <w:rPr>
          <w:rFonts w:ascii="Times New Roman" w:hAnsi="Times New Roman"/>
          <w:sz w:val="24"/>
          <w:szCs w:val="24"/>
          <w:lang w:val="bg-BG"/>
        </w:rPr>
        <w:t>,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 с която да се изменят условията за кандидатстване по </w:t>
      </w:r>
      <w:r w:rsidR="00750402" w:rsidRPr="00BC3CB6">
        <w:rPr>
          <w:rFonts w:ascii="Times New Roman" w:hAnsi="Times New Roman"/>
          <w:sz w:val="24"/>
          <w:szCs w:val="24"/>
          <w:lang w:val="bg-BG"/>
        </w:rPr>
        <w:t xml:space="preserve">процедура № </w:t>
      </w:r>
      <w:r w:rsidR="00750402" w:rsidRPr="00BC3CB6">
        <w:rPr>
          <w:rFonts w:ascii="Times New Roman" w:hAnsi="Times New Roman"/>
          <w:bCs/>
          <w:sz w:val="24"/>
          <w:szCs w:val="24"/>
          <w:lang w:val="bg-BG"/>
        </w:rPr>
        <w:t>BG06RDNP001-2.001 „Разширяване на териториалния обхват на Национална служба за съвети в земеделието чрез създаването на мобилни общински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 xml:space="preserve"> центрове 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>(офиси) за консултантски услуги</w:t>
      </w:r>
      <w:r w:rsidR="00750402">
        <w:rPr>
          <w:rFonts w:ascii="Times New Roman" w:hAnsi="Times New Roman"/>
          <w:bCs/>
          <w:sz w:val="24"/>
          <w:szCs w:val="24"/>
        </w:rPr>
        <w:t xml:space="preserve">” 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>по подмярка 2.2 „Създаване на консултантски услуги“ по Тема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>тичната подпрограма от мярка 2 „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>Консултантски услуги, управление на стопанството и услуги по заместване в стопанството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 xml:space="preserve">“ 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 xml:space="preserve">от 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>ПРСР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 xml:space="preserve"> 2014-2020 г.</w:t>
      </w:r>
    </w:p>
    <w:p w14:paraId="703AA727" w14:textId="77777777" w:rsidR="0053682E" w:rsidRDefault="0053682E" w:rsidP="00F267A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7220D5D" w14:textId="358CA8F6" w:rsidR="00FE36E8" w:rsidRPr="009A7181" w:rsidRDefault="00FE36E8" w:rsidP="00F267A4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A7181">
        <w:rPr>
          <w:rFonts w:ascii="Times New Roman" w:hAnsi="Times New Roman"/>
          <w:b/>
          <w:sz w:val="24"/>
          <w:szCs w:val="24"/>
          <w:lang w:val="bg-BG"/>
        </w:rPr>
        <w:t xml:space="preserve">Приложения: </w:t>
      </w:r>
    </w:p>
    <w:p w14:paraId="31BAB090" w14:textId="4E7A4C14" w:rsidR="00FE36E8" w:rsidRDefault="001B49B7" w:rsidP="00F267A4">
      <w:pPr>
        <w:pStyle w:val="ListParagraph"/>
        <w:numPr>
          <w:ilvl w:val="0"/>
          <w:numId w:val="2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Проект на заповед за изменение на насоки за кандидатстване;</w:t>
      </w:r>
    </w:p>
    <w:p w14:paraId="44C58716" w14:textId="38311A28" w:rsidR="001B49B7" w:rsidRPr="009A7181" w:rsidRDefault="001B49B7" w:rsidP="00F267A4">
      <w:pPr>
        <w:pStyle w:val="ListParagraph"/>
        <w:numPr>
          <w:ilvl w:val="0"/>
          <w:numId w:val="2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Таблица с коментари от обществено обсъждане</w:t>
      </w:r>
      <w:r w:rsidR="005F7E7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</w:p>
    <w:p w14:paraId="6BF6B6D9" w14:textId="77777777" w:rsidR="00BA2FDF" w:rsidRPr="00F72C89" w:rsidRDefault="00BA2FDF" w:rsidP="00F267A4">
      <w:pPr>
        <w:rPr>
          <w:rFonts w:ascii="Times New Roman" w:hAnsi="Times New Roman"/>
          <w:sz w:val="24"/>
          <w:szCs w:val="24"/>
          <w:lang w:val="bg-BG"/>
        </w:rPr>
      </w:pPr>
    </w:p>
    <w:p w14:paraId="72D1831D" w14:textId="77777777" w:rsidR="00693CCF" w:rsidRPr="00312193" w:rsidRDefault="001657DC" w:rsidP="00F267A4">
      <w:pPr>
        <w:rPr>
          <w:rFonts w:ascii="Times New Roman" w:hAnsi="Times New Roman"/>
          <w:sz w:val="24"/>
          <w:szCs w:val="24"/>
          <w:lang w:val="bg-BG"/>
        </w:rPr>
      </w:pPr>
      <w:r w:rsidRPr="00312193">
        <w:rPr>
          <w:rFonts w:ascii="Times New Roman" w:hAnsi="Times New Roman"/>
          <w:sz w:val="24"/>
          <w:szCs w:val="24"/>
          <w:lang w:val="bg-BG"/>
        </w:rPr>
        <w:t>С уважение,</w:t>
      </w:r>
    </w:p>
    <w:tbl>
      <w:tblPr>
        <w:tblW w:w="9478" w:type="dxa"/>
        <w:tblInd w:w="-2" w:type="dxa"/>
        <w:tblLook w:val="01E0" w:firstRow="1" w:lastRow="1" w:firstColumn="1" w:lastColumn="1" w:noHBand="0" w:noVBand="0"/>
      </w:tblPr>
      <w:tblGrid>
        <w:gridCol w:w="9478"/>
      </w:tblGrid>
      <w:tr w:rsidR="001657DC" w:rsidRPr="00F72C89" w14:paraId="13138A8D" w14:textId="77777777" w:rsidTr="00A15292">
        <w:trPr>
          <w:trHeight w:val="449"/>
        </w:trPr>
        <w:tc>
          <w:tcPr>
            <w:tcW w:w="9478" w:type="dxa"/>
          </w:tcPr>
          <w:p w14:paraId="6A9FE4A5" w14:textId="77777777" w:rsidR="001657DC" w:rsidRPr="00F72C89" w:rsidRDefault="007807F2" w:rsidP="00F267A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401997A4">
                <v:shape id="_x0000_i1027" type="#_x0000_t75" alt="Microsoft Office Signature Line..." style="width:192.15pt;height:95.85pt">
                  <v:imagedata r:id="rId10" o:title=""/>
                  <o:lock v:ext="edit" ungrouping="t" rotation="t" cropping="t" verticies="t" text="t" grouping="t"/>
                  <o:signatureline v:ext="edit" id="{0EFF206F-BF48-45C6-AB96-1E636730F1EA}" provid="{00000000-0000-0000-0000-000000000000}" o:suggestedsigner="ЕЛЕНА ИВАНОВА" o:suggestedsigner2="Директор на дирекция &quot;Развитие на селските райони&quot;" issignatureline="t"/>
                </v:shape>
              </w:pict>
            </w:r>
          </w:p>
        </w:tc>
      </w:tr>
    </w:tbl>
    <w:p w14:paraId="154B2D68" w14:textId="5B51820C" w:rsidR="00764114" w:rsidRDefault="00764114" w:rsidP="005F7E7C"/>
    <w:sectPr w:rsidR="00764114" w:rsidSect="00E77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1275" w:bottom="993" w:left="1276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4FF1" w14:textId="77777777" w:rsidR="00DD6605" w:rsidRDefault="00DD6605">
      <w:r>
        <w:separator/>
      </w:r>
    </w:p>
  </w:endnote>
  <w:endnote w:type="continuationSeparator" w:id="0">
    <w:p w14:paraId="1C878396" w14:textId="77777777" w:rsidR="00DD6605" w:rsidRDefault="00DD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F795B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EF9830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8E655" w14:textId="71BD0F8D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807F2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0049107E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0E0A5B70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BBE5F" w14:textId="77777777" w:rsidR="007807F2" w:rsidRDefault="00780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3AB45" w14:textId="77777777" w:rsidR="00DD6605" w:rsidRDefault="00DD6605">
      <w:r>
        <w:separator/>
      </w:r>
    </w:p>
  </w:footnote>
  <w:footnote w:type="continuationSeparator" w:id="0">
    <w:p w14:paraId="7058047F" w14:textId="77777777" w:rsidR="00DD6605" w:rsidRDefault="00DD6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CA8BA" w14:textId="54A6D0F6" w:rsidR="007807F2" w:rsidRDefault="007807F2">
    <w:pPr>
      <w:pStyle w:val="Header"/>
    </w:pPr>
    <w:ins w:id="1" w:author="Milen M. Krastev" w:date="2022-11-24T11:45:00Z">
      <w:r>
        <w:rPr>
          <w:noProof/>
        </w:rPr>
        <w:pict w14:anchorId="07654F7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876865016" o:spid="_x0000_s2050" type="#_x0000_t136" style="position:absolute;margin-left:0;margin-top:0;width:512.95pt;height:146.55pt;rotation:315;z-index:-251652096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AFE1" w14:textId="094CFA77" w:rsidR="007807F2" w:rsidRDefault="007807F2">
    <w:pPr>
      <w:pStyle w:val="Header"/>
    </w:pPr>
    <w:ins w:id="2" w:author="Milen M. Krastev" w:date="2022-11-24T11:45:00Z">
      <w:r>
        <w:rPr>
          <w:noProof/>
        </w:rPr>
        <w:pict w14:anchorId="017F3CD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876865017" o:spid="_x0000_s2051" type="#_x0000_t136" style="position:absolute;margin-left:0;margin-top:0;width:512.95pt;height:146.55pt;rotation:315;z-index:-25165004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62AD0" w14:textId="6B768AA6" w:rsidR="00A73715" w:rsidRPr="00A73715" w:rsidRDefault="007807F2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ins w:id="3" w:author="Milen M. Krastev" w:date="2022-11-24T11:45:00Z">
      <w:r>
        <w:rPr>
          <w:noProof/>
        </w:rPr>
        <w:pict w14:anchorId="11EA7AD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876865015" o:spid="_x0000_s2049" type="#_x0000_t136" style="position:absolute;left:0;text-align:left;margin-left:0;margin-top:0;width:512.95pt;height:146.55pt;rotation:315;z-index:-251654144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</v:shape>
        </w:pict>
      </w:r>
    </w:ins>
  </w:p>
  <w:p w14:paraId="01555A83" w14:textId="77777777" w:rsidR="00A73715" w:rsidRPr="00A73715" w:rsidRDefault="0026649A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F7E7A9" wp14:editId="227F128B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1D2D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60288" behindDoc="0" locked="0" layoutInCell="1" allowOverlap="1" wp14:anchorId="7FF7114B" wp14:editId="445F704B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0" b="0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427E0B1D" w14:textId="37B61256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14:paraId="787D21DD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738907C7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8D1013"/>
    <w:multiLevelType w:val="hybridMultilevel"/>
    <w:tmpl w:val="F1DC33C2"/>
    <w:lvl w:ilvl="0" w:tplc="4B046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6B5844"/>
    <w:multiLevelType w:val="hybridMultilevel"/>
    <w:tmpl w:val="904AEE8A"/>
    <w:lvl w:ilvl="0" w:tplc="034CD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B951F04"/>
    <w:multiLevelType w:val="hybridMultilevel"/>
    <w:tmpl w:val="58563276"/>
    <w:lvl w:ilvl="0" w:tplc="B18E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30C98"/>
    <w:multiLevelType w:val="hybridMultilevel"/>
    <w:tmpl w:val="2638B9FE"/>
    <w:lvl w:ilvl="0" w:tplc="EB12B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6"/>
  </w:num>
  <w:num w:numId="8">
    <w:abstractNumId w:val="12"/>
  </w:num>
  <w:num w:numId="9">
    <w:abstractNumId w:val="8"/>
  </w:num>
  <w:num w:numId="10">
    <w:abstractNumId w:val="2"/>
  </w:num>
  <w:num w:numId="11">
    <w:abstractNumId w:val="20"/>
  </w:num>
  <w:num w:numId="12">
    <w:abstractNumId w:val="0"/>
  </w:num>
  <w:num w:numId="13">
    <w:abstractNumId w:val="10"/>
  </w:num>
  <w:num w:numId="14">
    <w:abstractNumId w:val="9"/>
  </w:num>
  <w:num w:numId="15">
    <w:abstractNumId w:val="1"/>
  </w:num>
  <w:num w:numId="16">
    <w:abstractNumId w:val="3"/>
  </w:num>
  <w:num w:numId="17">
    <w:abstractNumId w:val="7"/>
  </w:num>
  <w:num w:numId="18">
    <w:abstractNumId w:val="17"/>
  </w:num>
  <w:num w:numId="19">
    <w:abstractNumId w:val="11"/>
  </w:num>
  <w:num w:numId="20">
    <w:abstractNumId w:val="18"/>
  </w:num>
  <w:num w:numId="21">
    <w:abstractNumId w:val="13"/>
  </w:num>
  <w:num w:numId="2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en M. Krastev">
    <w15:presenceInfo w15:providerId="AD" w15:userId="S-1-5-21-3673932534-3318588094-701912851-39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4D0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6772"/>
    <w:rsid w:val="00066A5E"/>
    <w:rsid w:val="00072374"/>
    <w:rsid w:val="000802CF"/>
    <w:rsid w:val="00081198"/>
    <w:rsid w:val="0008583B"/>
    <w:rsid w:val="00086155"/>
    <w:rsid w:val="00087AB4"/>
    <w:rsid w:val="00091E77"/>
    <w:rsid w:val="0009629B"/>
    <w:rsid w:val="00097049"/>
    <w:rsid w:val="000A2BAB"/>
    <w:rsid w:val="000A4EED"/>
    <w:rsid w:val="000A53E8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26BC"/>
    <w:rsid w:val="000D5846"/>
    <w:rsid w:val="000E0F4B"/>
    <w:rsid w:val="000E14A7"/>
    <w:rsid w:val="000E1F8C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6EC"/>
    <w:rsid w:val="000F6816"/>
    <w:rsid w:val="000F6B74"/>
    <w:rsid w:val="000F7F75"/>
    <w:rsid w:val="00100280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3C27"/>
    <w:rsid w:val="00174767"/>
    <w:rsid w:val="00175CF3"/>
    <w:rsid w:val="00181AE1"/>
    <w:rsid w:val="00184E25"/>
    <w:rsid w:val="00186870"/>
    <w:rsid w:val="00187A60"/>
    <w:rsid w:val="00190C06"/>
    <w:rsid w:val="00190F96"/>
    <w:rsid w:val="00191A3D"/>
    <w:rsid w:val="00192E45"/>
    <w:rsid w:val="00193849"/>
    <w:rsid w:val="00194240"/>
    <w:rsid w:val="00194B81"/>
    <w:rsid w:val="00196619"/>
    <w:rsid w:val="001A4FE0"/>
    <w:rsid w:val="001B06E6"/>
    <w:rsid w:val="001B49B7"/>
    <w:rsid w:val="001B7532"/>
    <w:rsid w:val="001C2490"/>
    <w:rsid w:val="001C25E9"/>
    <w:rsid w:val="001C3B59"/>
    <w:rsid w:val="001C4E2C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33B3"/>
    <w:rsid w:val="00223923"/>
    <w:rsid w:val="0022603B"/>
    <w:rsid w:val="002270B5"/>
    <w:rsid w:val="00227240"/>
    <w:rsid w:val="0022734C"/>
    <w:rsid w:val="0022783B"/>
    <w:rsid w:val="002319F3"/>
    <w:rsid w:val="002329F3"/>
    <w:rsid w:val="002448C8"/>
    <w:rsid w:val="00245471"/>
    <w:rsid w:val="00245A4D"/>
    <w:rsid w:val="002527DE"/>
    <w:rsid w:val="00256DFC"/>
    <w:rsid w:val="00260248"/>
    <w:rsid w:val="00262820"/>
    <w:rsid w:val="002639A8"/>
    <w:rsid w:val="0026649A"/>
    <w:rsid w:val="00266D04"/>
    <w:rsid w:val="0027040C"/>
    <w:rsid w:val="00271FD9"/>
    <w:rsid w:val="00276A2E"/>
    <w:rsid w:val="0027714A"/>
    <w:rsid w:val="0028085D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B04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019"/>
    <w:rsid w:val="002B53E7"/>
    <w:rsid w:val="002C05A2"/>
    <w:rsid w:val="002C3722"/>
    <w:rsid w:val="002C61A1"/>
    <w:rsid w:val="002C7159"/>
    <w:rsid w:val="002D090B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C38"/>
    <w:rsid w:val="003056F7"/>
    <w:rsid w:val="003072C5"/>
    <w:rsid w:val="00311A01"/>
    <w:rsid w:val="00312193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4E6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49D1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6174"/>
    <w:rsid w:val="003B654C"/>
    <w:rsid w:val="003B660B"/>
    <w:rsid w:val="003C023D"/>
    <w:rsid w:val="003C0944"/>
    <w:rsid w:val="003C406E"/>
    <w:rsid w:val="003C490D"/>
    <w:rsid w:val="003C5881"/>
    <w:rsid w:val="003C779F"/>
    <w:rsid w:val="003C78EC"/>
    <w:rsid w:val="003D3AC2"/>
    <w:rsid w:val="003E2100"/>
    <w:rsid w:val="003E7A6D"/>
    <w:rsid w:val="003F1CB3"/>
    <w:rsid w:val="003F2320"/>
    <w:rsid w:val="003F34E7"/>
    <w:rsid w:val="003F557D"/>
    <w:rsid w:val="003F6D6C"/>
    <w:rsid w:val="003F75C2"/>
    <w:rsid w:val="0041083E"/>
    <w:rsid w:val="00410E90"/>
    <w:rsid w:val="00413175"/>
    <w:rsid w:val="00414F70"/>
    <w:rsid w:val="004155B9"/>
    <w:rsid w:val="00415617"/>
    <w:rsid w:val="00416D51"/>
    <w:rsid w:val="0041781B"/>
    <w:rsid w:val="0041784A"/>
    <w:rsid w:val="00420590"/>
    <w:rsid w:val="00420DF0"/>
    <w:rsid w:val="0042311B"/>
    <w:rsid w:val="00425698"/>
    <w:rsid w:val="00431377"/>
    <w:rsid w:val="00432F55"/>
    <w:rsid w:val="00433A12"/>
    <w:rsid w:val="004345A1"/>
    <w:rsid w:val="004364BC"/>
    <w:rsid w:val="00437215"/>
    <w:rsid w:val="0043787C"/>
    <w:rsid w:val="00440427"/>
    <w:rsid w:val="00441B9D"/>
    <w:rsid w:val="00442232"/>
    <w:rsid w:val="00444444"/>
    <w:rsid w:val="004467AE"/>
    <w:rsid w:val="004477BD"/>
    <w:rsid w:val="00451257"/>
    <w:rsid w:val="0045157C"/>
    <w:rsid w:val="00453133"/>
    <w:rsid w:val="00453B4C"/>
    <w:rsid w:val="0045424F"/>
    <w:rsid w:val="004553FD"/>
    <w:rsid w:val="004578F3"/>
    <w:rsid w:val="00457C84"/>
    <w:rsid w:val="004713AB"/>
    <w:rsid w:val="0048270C"/>
    <w:rsid w:val="00482A3C"/>
    <w:rsid w:val="004859BD"/>
    <w:rsid w:val="004902F1"/>
    <w:rsid w:val="0049474F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C73C7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59AF"/>
    <w:rsid w:val="00503354"/>
    <w:rsid w:val="005033D4"/>
    <w:rsid w:val="00504AAF"/>
    <w:rsid w:val="00504D77"/>
    <w:rsid w:val="00506A33"/>
    <w:rsid w:val="00507C14"/>
    <w:rsid w:val="00516B70"/>
    <w:rsid w:val="00516FFE"/>
    <w:rsid w:val="00520DFD"/>
    <w:rsid w:val="00520FED"/>
    <w:rsid w:val="00521437"/>
    <w:rsid w:val="005214E2"/>
    <w:rsid w:val="00525749"/>
    <w:rsid w:val="00527984"/>
    <w:rsid w:val="00527F2F"/>
    <w:rsid w:val="00533341"/>
    <w:rsid w:val="00535332"/>
    <w:rsid w:val="00535871"/>
    <w:rsid w:val="00535F93"/>
    <w:rsid w:val="0053682E"/>
    <w:rsid w:val="00536BC0"/>
    <w:rsid w:val="005400F8"/>
    <w:rsid w:val="00540486"/>
    <w:rsid w:val="00542D35"/>
    <w:rsid w:val="005441F2"/>
    <w:rsid w:val="005442D1"/>
    <w:rsid w:val="005452AE"/>
    <w:rsid w:val="00552FFA"/>
    <w:rsid w:val="005543F9"/>
    <w:rsid w:val="005547D0"/>
    <w:rsid w:val="005567D0"/>
    <w:rsid w:val="0056316E"/>
    <w:rsid w:val="005656A9"/>
    <w:rsid w:val="005659EF"/>
    <w:rsid w:val="00566298"/>
    <w:rsid w:val="0057112B"/>
    <w:rsid w:val="005773F1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0819"/>
    <w:rsid w:val="005B4489"/>
    <w:rsid w:val="005B6034"/>
    <w:rsid w:val="005B6295"/>
    <w:rsid w:val="005B7BBC"/>
    <w:rsid w:val="005C4BB0"/>
    <w:rsid w:val="005C57CE"/>
    <w:rsid w:val="005C58F5"/>
    <w:rsid w:val="005C59EF"/>
    <w:rsid w:val="005C71EC"/>
    <w:rsid w:val="005C7C41"/>
    <w:rsid w:val="005C7CF0"/>
    <w:rsid w:val="005D3F66"/>
    <w:rsid w:val="005D7788"/>
    <w:rsid w:val="005E2564"/>
    <w:rsid w:val="005E3461"/>
    <w:rsid w:val="005E4A39"/>
    <w:rsid w:val="005E7A25"/>
    <w:rsid w:val="005F041E"/>
    <w:rsid w:val="005F101C"/>
    <w:rsid w:val="005F16FD"/>
    <w:rsid w:val="005F2051"/>
    <w:rsid w:val="005F2531"/>
    <w:rsid w:val="005F6B27"/>
    <w:rsid w:val="005F7E7C"/>
    <w:rsid w:val="00601740"/>
    <w:rsid w:val="00605DE5"/>
    <w:rsid w:val="006063C6"/>
    <w:rsid w:val="00613A86"/>
    <w:rsid w:val="006147A9"/>
    <w:rsid w:val="0061546F"/>
    <w:rsid w:val="006169FC"/>
    <w:rsid w:val="00616D50"/>
    <w:rsid w:val="0062774D"/>
    <w:rsid w:val="00627A1B"/>
    <w:rsid w:val="00630F6C"/>
    <w:rsid w:val="0063147E"/>
    <w:rsid w:val="00633D22"/>
    <w:rsid w:val="00635F07"/>
    <w:rsid w:val="00637634"/>
    <w:rsid w:val="0064001E"/>
    <w:rsid w:val="006421C2"/>
    <w:rsid w:val="0064299B"/>
    <w:rsid w:val="006436CE"/>
    <w:rsid w:val="00643C7A"/>
    <w:rsid w:val="006460B6"/>
    <w:rsid w:val="00647096"/>
    <w:rsid w:val="0064740F"/>
    <w:rsid w:val="0065283D"/>
    <w:rsid w:val="00653307"/>
    <w:rsid w:val="00653701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1311"/>
    <w:rsid w:val="006A27B8"/>
    <w:rsid w:val="006A46AE"/>
    <w:rsid w:val="006B0B84"/>
    <w:rsid w:val="006B151E"/>
    <w:rsid w:val="006B422E"/>
    <w:rsid w:val="006B49E6"/>
    <w:rsid w:val="006B5E77"/>
    <w:rsid w:val="006C0CD6"/>
    <w:rsid w:val="006C4890"/>
    <w:rsid w:val="006C58CF"/>
    <w:rsid w:val="006C6CF4"/>
    <w:rsid w:val="006D0CFE"/>
    <w:rsid w:val="006D15D8"/>
    <w:rsid w:val="006D2293"/>
    <w:rsid w:val="006D2FE8"/>
    <w:rsid w:val="006D3909"/>
    <w:rsid w:val="006D510C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0F31"/>
    <w:rsid w:val="007023C7"/>
    <w:rsid w:val="007032D0"/>
    <w:rsid w:val="00707753"/>
    <w:rsid w:val="00712AC1"/>
    <w:rsid w:val="00713977"/>
    <w:rsid w:val="00714A62"/>
    <w:rsid w:val="0072339C"/>
    <w:rsid w:val="0072344A"/>
    <w:rsid w:val="007301A3"/>
    <w:rsid w:val="007333B8"/>
    <w:rsid w:val="0073389E"/>
    <w:rsid w:val="00735898"/>
    <w:rsid w:val="00742010"/>
    <w:rsid w:val="00744A0F"/>
    <w:rsid w:val="00745FF5"/>
    <w:rsid w:val="00750402"/>
    <w:rsid w:val="00752202"/>
    <w:rsid w:val="0075427A"/>
    <w:rsid w:val="00757B66"/>
    <w:rsid w:val="00761340"/>
    <w:rsid w:val="0076268D"/>
    <w:rsid w:val="0076320E"/>
    <w:rsid w:val="0076323F"/>
    <w:rsid w:val="00763FE6"/>
    <w:rsid w:val="00764114"/>
    <w:rsid w:val="00771072"/>
    <w:rsid w:val="0077120E"/>
    <w:rsid w:val="00771FA0"/>
    <w:rsid w:val="007723C3"/>
    <w:rsid w:val="00772F13"/>
    <w:rsid w:val="00776F24"/>
    <w:rsid w:val="00777807"/>
    <w:rsid w:val="00777D3E"/>
    <w:rsid w:val="007807F2"/>
    <w:rsid w:val="00786E49"/>
    <w:rsid w:val="007874D6"/>
    <w:rsid w:val="007A0EE9"/>
    <w:rsid w:val="007A5075"/>
    <w:rsid w:val="007B1556"/>
    <w:rsid w:val="007B23CD"/>
    <w:rsid w:val="007B34D7"/>
    <w:rsid w:val="007B613E"/>
    <w:rsid w:val="007B6CA1"/>
    <w:rsid w:val="007B7DE9"/>
    <w:rsid w:val="007C2D14"/>
    <w:rsid w:val="007C6AEF"/>
    <w:rsid w:val="007C7591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143BF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2BD2"/>
    <w:rsid w:val="00845049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0B93"/>
    <w:rsid w:val="00872886"/>
    <w:rsid w:val="0087306F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5DEB"/>
    <w:rsid w:val="008A669A"/>
    <w:rsid w:val="008B131B"/>
    <w:rsid w:val="008B2E90"/>
    <w:rsid w:val="008B35A9"/>
    <w:rsid w:val="008B3A0F"/>
    <w:rsid w:val="008B4539"/>
    <w:rsid w:val="008C2B0A"/>
    <w:rsid w:val="008C778A"/>
    <w:rsid w:val="008D2BD8"/>
    <w:rsid w:val="008D4240"/>
    <w:rsid w:val="008D4C45"/>
    <w:rsid w:val="008D79AE"/>
    <w:rsid w:val="008D7B08"/>
    <w:rsid w:val="008E40B0"/>
    <w:rsid w:val="008E4362"/>
    <w:rsid w:val="008E445D"/>
    <w:rsid w:val="008E459B"/>
    <w:rsid w:val="008F00D6"/>
    <w:rsid w:val="008F3710"/>
    <w:rsid w:val="008F38C0"/>
    <w:rsid w:val="008F3BB3"/>
    <w:rsid w:val="008F4B1A"/>
    <w:rsid w:val="008F74FE"/>
    <w:rsid w:val="008F76C4"/>
    <w:rsid w:val="008F7973"/>
    <w:rsid w:val="009014FD"/>
    <w:rsid w:val="009050C7"/>
    <w:rsid w:val="00905A51"/>
    <w:rsid w:val="00905F06"/>
    <w:rsid w:val="00911FB3"/>
    <w:rsid w:val="0091211A"/>
    <w:rsid w:val="00921EA3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0D5"/>
    <w:rsid w:val="00946D85"/>
    <w:rsid w:val="00953FF0"/>
    <w:rsid w:val="00954DC4"/>
    <w:rsid w:val="00962AC4"/>
    <w:rsid w:val="00963A10"/>
    <w:rsid w:val="00967835"/>
    <w:rsid w:val="00976534"/>
    <w:rsid w:val="00976C13"/>
    <w:rsid w:val="0098440B"/>
    <w:rsid w:val="00985157"/>
    <w:rsid w:val="00986D18"/>
    <w:rsid w:val="00991C8F"/>
    <w:rsid w:val="0099405F"/>
    <w:rsid w:val="009962D2"/>
    <w:rsid w:val="00997A1C"/>
    <w:rsid w:val="009A2D3E"/>
    <w:rsid w:val="009A49E5"/>
    <w:rsid w:val="009A51A2"/>
    <w:rsid w:val="009A7181"/>
    <w:rsid w:val="009B374E"/>
    <w:rsid w:val="009C0251"/>
    <w:rsid w:val="009C0AB6"/>
    <w:rsid w:val="009C2951"/>
    <w:rsid w:val="009C36F8"/>
    <w:rsid w:val="009C3E08"/>
    <w:rsid w:val="009C584B"/>
    <w:rsid w:val="009C621D"/>
    <w:rsid w:val="009C622A"/>
    <w:rsid w:val="009C6507"/>
    <w:rsid w:val="009D0C89"/>
    <w:rsid w:val="009D41AF"/>
    <w:rsid w:val="009D42A4"/>
    <w:rsid w:val="009D4AC0"/>
    <w:rsid w:val="009D4C45"/>
    <w:rsid w:val="009E01D7"/>
    <w:rsid w:val="009E0976"/>
    <w:rsid w:val="009E3EEE"/>
    <w:rsid w:val="009E45B1"/>
    <w:rsid w:val="009E5D99"/>
    <w:rsid w:val="009E7BF3"/>
    <w:rsid w:val="009F4527"/>
    <w:rsid w:val="00A01230"/>
    <w:rsid w:val="00A016D3"/>
    <w:rsid w:val="00A01F67"/>
    <w:rsid w:val="00A02564"/>
    <w:rsid w:val="00A109E1"/>
    <w:rsid w:val="00A11010"/>
    <w:rsid w:val="00A111DB"/>
    <w:rsid w:val="00A1255D"/>
    <w:rsid w:val="00A125BE"/>
    <w:rsid w:val="00A137C7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2751"/>
    <w:rsid w:val="00A53791"/>
    <w:rsid w:val="00A53B63"/>
    <w:rsid w:val="00A54236"/>
    <w:rsid w:val="00A549E6"/>
    <w:rsid w:val="00A555FB"/>
    <w:rsid w:val="00A5670E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26D6"/>
    <w:rsid w:val="00A83459"/>
    <w:rsid w:val="00A91D6B"/>
    <w:rsid w:val="00A967D5"/>
    <w:rsid w:val="00A978CF"/>
    <w:rsid w:val="00AA05E9"/>
    <w:rsid w:val="00AA163A"/>
    <w:rsid w:val="00AA548C"/>
    <w:rsid w:val="00AA5C87"/>
    <w:rsid w:val="00AA6486"/>
    <w:rsid w:val="00AA7DB4"/>
    <w:rsid w:val="00AB0693"/>
    <w:rsid w:val="00AB07A0"/>
    <w:rsid w:val="00AB3914"/>
    <w:rsid w:val="00AB767C"/>
    <w:rsid w:val="00AC6C9A"/>
    <w:rsid w:val="00AD6BD2"/>
    <w:rsid w:val="00AE144F"/>
    <w:rsid w:val="00AF155C"/>
    <w:rsid w:val="00AF46C8"/>
    <w:rsid w:val="00AF4C8B"/>
    <w:rsid w:val="00AF4CBE"/>
    <w:rsid w:val="00AF7E68"/>
    <w:rsid w:val="00B010D9"/>
    <w:rsid w:val="00B02DA3"/>
    <w:rsid w:val="00B06257"/>
    <w:rsid w:val="00B06B8F"/>
    <w:rsid w:val="00B119E6"/>
    <w:rsid w:val="00B1380B"/>
    <w:rsid w:val="00B153DB"/>
    <w:rsid w:val="00B17BEA"/>
    <w:rsid w:val="00B209E0"/>
    <w:rsid w:val="00B223C6"/>
    <w:rsid w:val="00B25E62"/>
    <w:rsid w:val="00B26C0E"/>
    <w:rsid w:val="00B30064"/>
    <w:rsid w:val="00B3017B"/>
    <w:rsid w:val="00B319B9"/>
    <w:rsid w:val="00B325DE"/>
    <w:rsid w:val="00B35A7B"/>
    <w:rsid w:val="00B36EB0"/>
    <w:rsid w:val="00B40EAD"/>
    <w:rsid w:val="00B47227"/>
    <w:rsid w:val="00B47999"/>
    <w:rsid w:val="00B50EE0"/>
    <w:rsid w:val="00B5382F"/>
    <w:rsid w:val="00B54481"/>
    <w:rsid w:val="00B546C5"/>
    <w:rsid w:val="00B603F0"/>
    <w:rsid w:val="00B61127"/>
    <w:rsid w:val="00B666F6"/>
    <w:rsid w:val="00B673CF"/>
    <w:rsid w:val="00B67575"/>
    <w:rsid w:val="00B67980"/>
    <w:rsid w:val="00B706B7"/>
    <w:rsid w:val="00B74D0E"/>
    <w:rsid w:val="00B765E4"/>
    <w:rsid w:val="00B778AB"/>
    <w:rsid w:val="00B81178"/>
    <w:rsid w:val="00B82A34"/>
    <w:rsid w:val="00B83112"/>
    <w:rsid w:val="00B835F8"/>
    <w:rsid w:val="00B83EDA"/>
    <w:rsid w:val="00B8680C"/>
    <w:rsid w:val="00B86BD5"/>
    <w:rsid w:val="00B90136"/>
    <w:rsid w:val="00B90B0E"/>
    <w:rsid w:val="00B962C9"/>
    <w:rsid w:val="00BA0DCB"/>
    <w:rsid w:val="00BA20A1"/>
    <w:rsid w:val="00BA2DE5"/>
    <w:rsid w:val="00BA2FDF"/>
    <w:rsid w:val="00BA3DD4"/>
    <w:rsid w:val="00BA447C"/>
    <w:rsid w:val="00BB0144"/>
    <w:rsid w:val="00BB0557"/>
    <w:rsid w:val="00BB200C"/>
    <w:rsid w:val="00BC0CD0"/>
    <w:rsid w:val="00BC2A32"/>
    <w:rsid w:val="00BC3CB6"/>
    <w:rsid w:val="00BC7C6A"/>
    <w:rsid w:val="00BD1005"/>
    <w:rsid w:val="00BD6A28"/>
    <w:rsid w:val="00BE17EE"/>
    <w:rsid w:val="00BE4386"/>
    <w:rsid w:val="00BE7BFD"/>
    <w:rsid w:val="00BF244F"/>
    <w:rsid w:val="00C0455C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2F00"/>
    <w:rsid w:val="00C63216"/>
    <w:rsid w:val="00C63806"/>
    <w:rsid w:val="00C659B4"/>
    <w:rsid w:val="00C701C0"/>
    <w:rsid w:val="00C802BB"/>
    <w:rsid w:val="00C81510"/>
    <w:rsid w:val="00C821A0"/>
    <w:rsid w:val="00C8466D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6C1E"/>
    <w:rsid w:val="00CE0C47"/>
    <w:rsid w:val="00CE1C4C"/>
    <w:rsid w:val="00CE36E3"/>
    <w:rsid w:val="00CE45D3"/>
    <w:rsid w:val="00CE5E97"/>
    <w:rsid w:val="00CE5ED1"/>
    <w:rsid w:val="00CF1AF9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3B62"/>
    <w:rsid w:val="00D258B4"/>
    <w:rsid w:val="00D337E4"/>
    <w:rsid w:val="00D33F25"/>
    <w:rsid w:val="00D34C3C"/>
    <w:rsid w:val="00D34D6C"/>
    <w:rsid w:val="00D44797"/>
    <w:rsid w:val="00D448C7"/>
    <w:rsid w:val="00D45B21"/>
    <w:rsid w:val="00D51C8A"/>
    <w:rsid w:val="00D5352A"/>
    <w:rsid w:val="00D618E0"/>
    <w:rsid w:val="00D61AE4"/>
    <w:rsid w:val="00D65C74"/>
    <w:rsid w:val="00D67B94"/>
    <w:rsid w:val="00D725FA"/>
    <w:rsid w:val="00D73345"/>
    <w:rsid w:val="00D74259"/>
    <w:rsid w:val="00D74D25"/>
    <w:rsid w:val="00D7763F"/>
    <w:rsid w:val="00D81F19"/>
    <w:rsid w:val="00D850B7"/>
    <w:rsid w:val="00D86DC7"/>
    <w:rsid w:val="00D905E2"/>
    <w:rsid w:val="00D92FBE"/>
    <w:rsid w:val="00D95C12"/>
    <w:rsid w:val="00D977EF"/>
    <w:rsid w:val="00D97C5F"/>
    <w:rsid w:val="00DB336B"/>
    <w:rsid w:val="00DC1417"/>
    <w:rsid w:val="00DC5B8D"/>
    <w:rsid w:val="00DD1718"/>
    <w:rsid w:val="00DD5581"/>
    <w:rsid w:val="00DD5EAA"/>
    <w:rsid w:val="00DD6605"/>
    <w:rsid w:val="00DD6AE8"/>
    <w:rsid w:val="00DE1748"/>
    <w:rsid w:val="00DE44C0"/>
    <w:rsid w:val="00DE4786"/>
    <w:rsid w:val="00DE79CD"/>
    <w:rsid w:val="00DF3F51"/>
    <w:rsid w:val="00E02680"/>
    <w:rsid w:val="00E0514A"/>
    <w:rsid w:val="00E1070F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CCB"/>
    <w:rsid w:val="00E41810"/>
    <w:rsid w:val="00E41F1C"/>
    <w:rsid w:val="00E44A8B"/>
    <w:rsid w:val="00E4559D"/>
    <w:rsid w:val="00E4582E"/>
    <w:rsid w:val="00E47425"/>
    <w:rsid w:val="00E47FE8"/>
    <w:rsid w:val="00E50EC2"/>
    <w:rsid w:val="00E51B76"/>
    <w:rsid w:val="00E523CE"/>
    <w:rsid w:val="00E5681A"/>
    <w:rsid w:val="00E57E03"/>
    <w:rsid w:val="00E626FE"/>
    <w:rsid w:val="00E65B4F"/>
    <w:rsid w:val="00E677FA"/>
    <w:rsid w:val="00E7361A"/>
    <w:rsid w:val="00E746C2"/>
    <w:rsid w:val="00E772A4"/>
    <w:rsid w:val="00E7750D"/>
    <w:rsid w:val="00E77C7B"/>
    <w:rsid w:val="00E81158"/>
    <w:rsid w:val="00E8238E"/>
    <w:rsid w:val="00E82D15"/>
    <w:rsid w:val="00E83686"/>
    <w:rsid w:val="00E85B52"/>
    <w:rsid w:val="00E85D50"/>
    <w:rsid w:val="00E86969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6654"/>
    <w:rsid w:val="00F000FA"/>
    <w:rsid w:val="00F15C21"/>
    <w:rsid w:val="00F17238"/>
    <w:rsid w:val="00F2099F"/>
    <w:rsid w:val="00F22D10"/>
    <w:rsid w:val="00F23F27"/>
    <w:rsid w:val="00F267A4"/>
    <w:rsid w:val="00F274A9"/>
    <w:rsid w:val="00F27EEC"/>
    <w:rsid w:val="00F309E6"/>
    <w:rsid w:val="00F31430"/>
    <w:rsid w:val="00F31637"/>
    <w:rsid w:val="00F35939"/>
    <w:rsid w:val="00F36871"/>
    <w:rsid w:val="00F37C3F"/>
    <w:rsid w:val="00F4020A"/>
    <w:rsid w:val="00F408FE"/>
    <w:rsid w:val="00F41BD8"/>
    <w:rsid w:val="00F446CF"/>
    <w:rsid w:val="00F465D9"/>
    <w:rsid w:val="00F46F5C"/>
    <w:rsid w:val="00F504C1"/>
    <w:rsid w:val="00F50DC0"/>
    <w:rsid w:val="00F518AC"/>
    <w:rsid w:val="00F52505"/>
    <w:rsid w:val="00F53308"/>
    <w:rsid w:val="00F55D2D"/>
    <w:rsid w:val="00F5699F"/>
    <w:rsid w:val="00F569E0"/>
    <w:rsid w:val="00F601BB"/>
    <w:rsid w:val="00F6215E"/>
    <w:rsid w:val="00F6590B"/>
    <w:rsid w:val="00F66211"/>
    <w:rsid w:val="00F66B3E"/>
    <w:rsid w:val="00F66F08"/>
    <w:rsid w:val="00F66F84"/>
    <w:rsid w:val="00F702B7"/>
    <w:rsid w:val="00F72C89"/>
    <w:rsid w:val="00F72E6B"/>
    <w:rsid w:val="00F74434"/>
    <w:rsid w:val="00F764AA"/>
    <w:rsid w:val="00F77EA8"/>
    <w:rsid w:val="00F8191F"/>
    <w:rsid w:val="00F8413E"/>
    <w:rsid w:val="00F93D20"/>
    <w:rsid w:val="00F93FF8"/>
    <w:rsid w:val="00FA1877"/>
    <w:rsid w:val="00FA47AB"/>
    <w:rsid w:val="00FA4F6B"/>
    <w:rsid w:val="00FB2C75"/>
    <w:rsid w:val="00FB7018"/>
    <w:rsid w:val="00FC034A"/>
    <w:rsid w:val="00FC29BA"/>
    <w:rsid w:val="00FC7C53"/>
    <w:rsid w:val="00FD0086"/>
    <w:rsid w:val="00FD5967"/>
    <w:rsid w:val="00FE0BAA"/>
    <w:rsid w:val="00FE1315"/>
    <w:rsid w:val="00FE36E8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A9A2B83"/>
  <w15:docId w15:val="{E5F58F8A-F50D-45DB-B908-BE987B8B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6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rsid w:val="00786E49"/>
    <w:rPr>
      <w:rFonts w:ascii="Courier New" w:hAnsi="Courier New" w:cs="Courier New"/>
    </w:rPr>
  </w:style>
  <w:style w:type="character" w:styleId="CommentReference">
    <w:name w:val="annotation reference"/>
    <w:basedOn w:val="DefaultParagraphFont"/>
    <w:rsid w:val="00C802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02BB"/>
  </w:style>
  <w:style w:type="character" w:customStyle="1" w:styleId="CommentTextChar">
    <w:name w:val="Comment Text Char"/>
    <w:basedOn w:val="DefaultParagraphFont"/>
    <w:link w:val="CommentText"/>
    <w:rsid w:val="00C802B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0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802B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0FDD3-F5F1-439E-917B-E45EBC94D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1183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Milen M. Krastev</cp:lastModifiedBy>
  <cp:revision>4</cp:revision>
  <cp:lastPrinted>2020-01-15T06:49:00Z</cp:lastPrinted>
  <dcterms:created xsi:type="dcterms:W3CDTF">2022-11-23T08:44:00Z</dcterms:created>
  <dcterms:modified xsi:type="dcterms:W3CDTF">2022-11-24T09:45:00Z</dcterms:modified>
</cp:coreProperties>
</file>