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005762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F32BAC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МОМЧИЛ НЕКОВ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410E9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F32BA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31031" w:rsidRPr="003A1805" w:rsidRDefault="00431031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E40091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DD6545" w:rsidRDefault="00005762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0408B8CE-6A8D-48E9-B5CC-0B6648901847}" provid="{00000000-0000-0000-0000-000000000000}" o:suggestedsigner="д-р Момчил Неков" o:suggestedsigner2="Заместник-министър и Ръководител на УО" issignatureline="t"/>
                </v:shape>
              </w:pict>
            </w: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431031" w:rsidRDefault="00431031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3103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3103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9103F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25393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</w:t>
            </w:r>
            <w:r w:rsidR="007C7591" w:rsidRPr="00EE28F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BG06RDNP001-8.00</w:t>
            </w:r>
            <w:r w:rsidR="009103F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- по подмярка </w:t>
            </w:r>
            <w:r w:rsidR="009103F4" w:rsidRPr="009103F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8.6</w:t>
            </w:r>
            <w:r w:rsidR="009103F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9103F4" w:rsidRPr="009103F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„Инвестиции в технологии за лесовъдство и в преработката, мобилизирането и търговията с горски продукти“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мярка 8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Инвестиции в развитието на горските 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район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 и подобряване на жизнеспособността на горите</w:t>
            </w:r>
            <w:r w:rsidR="00370B8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2C2349" w:rsidRPr="002C234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Програма за развитие на селските райони за периода 2014-2020 г. </w:t>
            </w:r>
          </w:p>
        </w:tc>
      </w:tr>
    </w:tbl>
    <w:p w:rsidR="00745FF5" w:rsidRDefault="00745FF5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31031" w:rsidRDefault="00431031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31031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28F8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EE28F8">
        <w:rPr>
          <w:rFonts w:ascii="Times New Roman" w:hAnsi="Times New Roman"/>
          <w:sz w:val="24"/>
          <w:szCs w:val="24"/>
          <w:lang w:val="bg-BG"/>
        </w:rPr>
        <w:t>ъс</w:t>
      </w:r>
      <w:r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>Заповед № РД 09–</w:t>
      </w:r>
      <w:r w:rsidR="009103F4">
        <w:rPr>
          <w:rFonts w:ascii="Times New Roman" w:hAnsi="Times New Roman"/>
          <w:sz w:val="24"/>
          <w:szCs w:val="24"/>
          <w:lang w:val="bg-BG"/>
        </w:rPr>
        <w:t>39</w:t>
      </w:r>
      <w:r w:rsidR="002C2349">
        <w:rPr>
          <w:rFonts w:ascii="Times New Roman" w:hAnsi="Times New Roman"/>
          <w:sz w:val="24"/>
          <w:szCs w:val="24"/>
          <w:lang w:val="bg-BG"/>
        </w:rPr>
        <w:t>7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03F4">
        <w:rPr>
          <w:rFonts w:ascii="Times New Roman" w:hAnsi="Times New Roman"/>
          <w:sz w:val="24"/>
          <w:szCs w:val="24"/>
          <w:lang w:val="bg-BG"/>
        </w:rPr>
        <w:t>25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103F4">
        <w:rPr>
          <w:rFonts w:ascii="Times New Roman" w:hAnsi="Times New Roman"/>
          <w:sz w:val="24"/>
          <w:szCs w:val="24"/>
          <w:lang w:val="bg-BG"/>
        </w:rPr>
        <w:t>април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9103F4">
        <w:rPr>
          <w:rFonts w:ascii="Times New Roman" w:hAnsi="Times New Roman"/>
          <w:sz w:val="24"/>
          <w:szCs w:val="24"/>
          <w:lang w:val="bg-BG"/>
        </w:rPr>
        <w:t>18</w:t>
      </w:r>
      <w:r w:rsidR="00C81BC2" w:rsidRPr="00EE28F8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85079A" w:rsidRPr="00EE28F8">
        <w:rPr>
          <w:rFonts w:ascii="Times New Roman" w:hAnsi="Times New Roman"/>
          <w:sz w:val="24"/>
          <w:szCs w:val="24"/>
          <w:lang w:val="bg-BG"/>
        </w:rPr>
        <w:t>е утвърдена процедура чрез подбор</w:t>
      </w:r>
      <w:r w:rsidR="00253934" w:rsidRPr="00EE28F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BG06RDNP001-8.00</w:t>
      </w:r>
      <w:r w:rsidR="009103F4">
        <w:rPr>
          <w:rFonts w:ascii="Times New Roman" w:hAnsi="Times New Roman"/>
          <w:sz w:val="24"/>
          <w:szCs w:val="24"/>
          <w:lang w:val="bg-BG"/>
        </w:rPr>
        <w:t>1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- по подмярка </w:t>
      </w:r>
      <w:r w:rsidR="009103F4" w:rsidRPr="009103F4">
        <w:rPr>
          <w:rFonts w:ascii="Times New Roman" w:hAnsi="Times New Roman"/>
          <w:sz w:val="24"/>
          <w:szCs w:val="24"/>
          <w:lang w:val="bg-BG"/>
        </w:rPr>
        <w:t xml:space="preserve">8.6. „Инвестиции в технологии за лесовъдство и в преработката, мобилизирането и търговията с горски продукти“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370B85" w:rsidRPr="00370B85">
        <w:rPr>
          <w:rFonts w:ascii="Times New Roman" w:hAnsi="Times New Roman"/>
          <w:sz w:val="24"/>
          <w:szCs w:val="24"/>
          <w:lang w:val="bg-BG"/>
        </w:rPr>
        <w:t>Инвестиции в развитие на горските райони и подобряване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от Програма за развитие на селските райони за периода 2014-2020 г.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833710">
        <w:rPr>
          <w:rFonts w:ascii="Times New Roman" w:hAnsi="Times New Roman"/>
          <w:sz w:val="24"/>
          <w:szCs w:val="24"/>
          <w:lang w:val="bg-BG"/>
        </w:rPr>
        <w:t>ът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53934">
        <w:rPr>
          <w:rFonts w:ascii="Times New Roman" w:hAnsi="Times New Roman"/>
          <w:sz w:val="24"/>
          <w:szCs w:val="24"/>
          <w:lang w:val="bg-BG"/>
        </w:rPr>
        <w:t xml:space="preserve">приключи на </w:t>
      </w:r>
      <w:r w:rsidR="009103F4" w:rsidRPr="009103F4">
        <w:rPr>
          <w:rFonts w:ascii="Times New Roman" w:hAnsi="Times New Roman"/>
          <w:sz w:val="24"/>
          <w:szCs w:val="24"/>
          <w:lang w:val="bg-BG"/>
        </w:rPr>
        <w:t>31 юли 2018 г.</w:t>
      </w:r>
      <w:r w:rsidR="009103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lastRenderedPageBreak/>
        <w:t>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</w:t>
      </w:r>
      <w:r w:rsidR="00833710">
        <w:rPr>
          <w:rFonts w:ascii="Times New Roman" w:hAnsi="Times New Roman"/>
          <w:sz w:val="24"/>
          <w:szCs w:val="24"/>
          <w:lang w:val="bg-BG"/>
        </w:rPr>
        <w:t>т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DF41C9" w:rsidRPr="00223C3C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</w:t>
      </w:r>
      <w:r w:rsidR="00431031">
        <w:rPr>
          <w:rFonts w:ascii="Times New Roman" w:hAnsi="Times New Roman"/>
          <w:sz w:val="24"/>
          <w:szCs w:val="24"/>
          <w:lang w:val="bg-BG"/>
        </w:rPr>
        <w:t>бъде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регламентира</w:t>
      </w:r>
      <w:r w:rsidR="00431031">
        <w:rPr>
          <w:rFonts w:ascii="Times New Roman" w:hAnsi="Times New Roman"/>
          <w:sz w:val="24"/>
          <w:szCs w:val="24"/>
          <w:lang w:val="bg-BG"/>
        </w:rPr>
        <w:t>на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изменя административният договор и в хипотезата на промяна на броя точки по критериите за подбор, по които проектното предложение </w:t>
      </w:r>
      <w:r w:rsidR="00223C3C">
        <w:rPr>
          <w:rFonts w:ascii="Times New Roman" w:hAnsi="Times New Roman"/>
          <w:sz w:val="24"/>
          <w:szCs w:val="24"/>
          <w:lang w:val="bg-BG"/>
        </w:rPr>
        <w:t xml:space="preserve">на бенефициента е било оценено, 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>без това да води до получаване на по-малък брой точк</w:t>
      </w:r>
      <w:r w:rsidR="00431031">
        <w:rPr>
          <w:rFonts w:ascii="Times New Roman" w:hAnsi="Times New Roman"/>
          <w:sz w:val="24"/>
          <w:szCs w:val="24"/>
          <w:lang w:val="bg-BG"/>
        </w:rPr>
        <w:t>и от минималния брой на точките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 xml:space="preserve"> за проектни предложения със сключени административни договори по съответната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процедура чрез подбор</w:t>
      </w:r>
      <w:r w:rsidR="00223C3C" w:rsidRPr="00223C3C">
        <w:t xml:space="preserve">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и по-малък от минималния брой на точките, присъдени на проектните предложения, за които е бил наличен бюджет в съответния прием.</w:t>
      </w:r>
    </w:p>
    <w:p w:rsidR="00223C3C" w:rsidRDefault="00223C3C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3C3C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 xml:space="preserve">мотив на исканата промяна е 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>посоч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>ено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 xml:space="preserve">, че по този начин ще се улесни изпълнението на сключените административни договори по </w:t>
      </w:r>
      <w:r w:rsidR="0085079A" w:rsidRPr="00223C3C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и няма да се наруши принципа на чл. 29, ал. 1 от Закона за управление на средствата от Европейските структурни и </w:t>
      </w:r>
      <w:bookmarkStart w:id="0" w:name="_GoBack"/>
      <w:bookmarkEnd w:id="0"/>
      <w:r w:rsidRPr="00223C3C">
        <w:rPr>
          <w:rFonts w:ascii="Times New Roman" w:hAnsi="Times New Roman"/>
          <w:sz w:val="24"/>
          <w:szCs w:val="24"/>
          <w:lang w:val="bg-BG"/>
        </w:rPr>
        <w:t>инвестиционни фондове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EB5C52"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EB5C52">
        <w:rPr>
          <w:rFonts w:ascii="Times New Roman" w:hAnsi="Times New Roman"/>
          <w:sz w:val="24"/>
          <w:szCs w:val="24"/>
          <w:lang w:val="bg-BG"/>
        </w:rPr>
        <w:t>)</w:t>
      </w:r>
      <w:r w:rsidRPr="00223C3C">
        <w:rPr>
          <w:rFonts w:ascii="Times New Roman" w:hAnsi="Times New Roman"/>
          <w:sz w:val="24"/>
          <w:szCs w:val="24"/>
          <w:lang w:val="bg-BG"/>
        </w:rPr>
        <w:t>. Съгласно действащите към момента разпоредби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административният договори</w:t>
      </w:r>
      <w:r w:rsidR="00431031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Условията за изпълнение</w:t>
      </w:r>
      <w:r w:rsidR="00431031">
        <w:rPr>
          <w:rFonts w:ascii="Times New Roman" w:hAnsi="Times New Roman"/>
          <w:sz w:val="24"/>
          <w:szCs w:val="24"/>
          <w:lang w:val="bg-BG"/>
        </w:rPr>
        <w:t>,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се възпрепятства възможността да се одобряват анекси, което води много често и до невъзможност за изпълнение на договорните задължения и респективно до прекратяване на административните договори.</w:t>
      </w:r>
    </w:p>
    <w:p w:rsidR="00EB5C52" w:rsidRDefault="00EB5C52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Също така се предлага да се регламентира и възможността да се допуска изменение на административният договор, в случаите на </w:t>
      </w:r>
      <w:r w:rsidR="00E72E0F">
        <w:rPr>
          <w:rFonts w:ascii="Times New Roman" w:hAnsi="Times New Roman"/>
          <w:sz w:val="24"/>
          <w:szCs w:val="24"/>
          <w:lang w:val="bg-BG"/>
        </w:rPr>
        <w:t xml:space="preserve">промяна </w:t>
      </w:r>
      <w:r>
        <w:rPr>
          <w:rFonts w:ascii="Times New Roman" w:hAnsi="Times New Roman"/>
          <w:sz w:val="24"/>
          <w:szCs w:val="24"/>
          <w:lang w:val="bg-BG"/>
        </w:rPr>
        <w:t>на стойността на отделни обособени позиции, но в рамките на общата стойност на финансовата помощ.</w:t>
      </w:r>
    </w:p>
    <w:p w:rsidR="00C44506" w:rsidRDefault="00C44506" w:rsidP="0043103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87120F" w:rsidRDefault="0087120F" w:rsidP="0087120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934AC">
        <w:rPr>
          <w:rFonts w:ascii="Times New Roman" w:hAnsi="Times New Roman"/>
          <w:sz w:val="24"/>
          <w:szCs w:val="24"/>
          <w:lang w:val="bg-BG"/>
        </w:rPr>
        <w:t xml:space="preserve">С писмо № 10 - 1205/8.12.2021 г. Държавен фонд „Земеделие“ представи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и за </w:t>
      </w:r>
      <w:r w:rsidRPr="002934AC">
        <w:rPr>
          <w:rFonts w:ascii="Times New Roman" w:hAnsi="Times New Roman"/>
          <w:sz w:val="24"/>
          <w:szCs w:val="24"/>
          <w:lang w:val="bg-BG"/>
        </w:rPr>
        <w:t>промяна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свързан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2934AC">
        <w:rPr>
          <w:rFonts w:ascii="Times New Roman" w:hAnsi="Times New Roman"/>
          <w:sz w:val="24"/>
          <w:szCs w:val="24"/>
          <w:lang w:val="bg-BG"/>
        </w:rPr>
        <w:t xml:space="preserve"> с крайният срок за изпълнение на проектите. Посочените в писмото мотиви са свързани с </w:t>
      </w:r>
      <w:r>
        <w:rPr>
          <w:rFonts w:ascii="Times New Roman" w:hAnsi="Times New Roman"/>
          <w:sz w:val="24"/>
          <w:szCs w:val="24"/>
          <w:lang w:val="bg-BG"/>
        </w:rPr>
        <w:t xml:space="preserve">предоставената възможност в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параграф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, чл.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t xml:space="preserve"> от Регламент (ЕС) 2020/2220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</w:t>
      </w:r>
      <w:r w:rsidRPr="002934A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>Регламент (ЕС) № 1308/2013 по отношение на ресурсите и разпределението на това подпомагане за 2021 г. и 2022 г.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и </w:t>
      </w:r>
      <w:r w:rsidRPr="002934AC">
        <w:rPr>
          <w:rFonts w:ascii="Times New Roman" w:hAnsi="Times New Roman"/>
          <w:sz w:val="24"/>
          <w:szCs w:val="24"/>
          <w:lang w:val="bg-BG"/>
        </w:rPr>
        <w:t>предстоящо подписване на административни договори за предоставяне на безвъзмездна финансова помощ</w:t>
      </w:r>
      <w:r>
        <w:rPr>
          <w:rFonts w:ascii="Times New Roman" w:hAnsi="Times New Roman"/>
          <w:sz w:val="24"/>
          <w:szCs w:val="24"/>
          <w:lang w:val="bg-BG"/>
        </w:rPr>
        <w:t xml:space="preserve"> по процедурата.Също така се предлага да се променят текстовете, които са свързани с личното явяване на кандидата/бенефициента да подпише допълнителното споразумение за изменение на договора. По този начин се дава възможност и то да бъде подписвано с електронен подпис.</w:t>
      </w:r>
    </w:p>
    <w:p w:rsidR="00FB3CF1" w:rsidRPr="002C2349" w:rsidRDefault="00FB3CF1" w:rsidP="002C2349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РД 09–</w:t>
      </w:r>
      <w:r w:rsidR="009103F4">
        <w:rPr>
          <w:rFonts w:ascii="Times New Roman" w:hAnsi="Times New Roman"/>
          <w:sz w:val="24"/>
          <w:szCs w:val="24"/>
          <w:lang w:val="bg-BG"/>
        </w:rPr>
        <w:t>39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7 от </w:t>
      </w:r>
      <w:r w:rsidR="009103F4">
        <w:rPr>
          <w:rFonts w:ascii="Times New Roman" w:hAnsi="Times New Roman"/>
          <w:sz w:val="24"/>
          <w:szCs w:val="24"/>
          <w:lang w:val="bg-BG"/>
        </w:rPr>
        <w:t>25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103F4">
        <w:rPr>
          <w:rFonts w:ascii="Times New Roman" w:hAnsi="Times New Roman"/>
          <w:sz w:val="24"/>
          <w:szCs w:val="24"/>
          <w:lang w:val="bg-BG"/>
        </w:rPr>
        <w:t>април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2020 г.</w:t>
      </w:r>
    </w:p>
    <w:p w:rsidR="003B2F0A" w:rsidRPr="003B2F0A" w:rsidRDefault="003B2F0A" w:rsidP="00833710">
      <w:pPr>
        <w:overflowPunct/>
        <w:autoSpaceDE/>
        <w:autoSpaceDN/>
        <w:adjustRightInd/>
        <w:spacing w:before="120" w:after="120"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РД 09–</w:t>
      </w:r>
      <w:r w:rsidR="009103F4">
        <w:rPr>
          <w:rFonts w:ascii="Times New Roman" w:hAnsi="Times New Roman"/>
          <w:sz w:val="24"/>
          <w:szCs w:val="24"/>
          <w:lang w:val="bg-BG"/>
        </w:rPr>
        <w:t>39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7 от </w:t>
      </w:r>
      <w:r w:rsidR="009103F4">
        <w:rPr>
          <w:rFonts w:ascii="Times New Roman" w:hAnsi="Times New Roman"/>
          <w:sz w:val="24"/>
          <w:szCs w:val="24"/>
          <w:lang w:val="bg-BG"/>
        </w:rPr>
        <w:t>25.04.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>20</w:t>
      </w:r>
      <w:r w:rsidR="009103F4">
        <w:rPr>
          <w:rFonts w:ascii="Times New Roman" w:hAnsi="Times New Roman"/>
          <w:sz w:val="24"/>
          <w:szCs w:val="24"/>
          <w:lang w:val="bg-BG"/>
        </w:rPr>
        <w:t>18</w:t>
      </w:r>
      <w:r w:rsidR="002C2349" w:rsidRPr="002C2349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7D2F00" w:rsidRPr="002C2349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7120F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кандидатстване,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</w:t>
      </w:r>
      <w:r w:rsidR="00431031">
        <w:rPr>
          <w:rFonts w:ascii="Times New Roman" w:hAnsi="Times New Roman"/>
          <w:sz w:val="24"/>
          <w:szCs w:val="24"/>
          <w:lang w:val="bg-BG"/>
        </w:rPr>
        <w:t>е</w:t>
      </w:r>
      <w:r w:rsidR="00EB5C52">
        <w:rPr>
          <w:rFonts w:ascii="Times New Roman" w:hAnsi="Times New Roman"/>
          <w:sz w:val="24"/>
          <w:szCs w:val="24"/>
          <w:lang w:val="bg-BG"/>
        </w:rPr>
        <w:t>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7120F">
        <w:rPr>
          <w:rFonts w:ascii="Times New Roman" w:hAnsi="Times New Roman"/>
          <w:sz w:val="24"/>
          <w:szCs w:val="24"/>
          <w:lang w:val="bg-BG"/>
        </w:rPr>
        <w:t xml:space="preserve">както 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2C234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проект на доклад </w:t>
      </w:r>
      <w:r w:rsidR="006E6982">
        <w:rPr>
          <w:rFonts w:ascii="Times New Roman" w:hAnsi="Times New Roman"/>
          <w:sz w:val="24"/>
          <w:szCs w:val="24"/>
          <w:lang w:val="bg-BG"/>
        </w:rPr>
        <w:t>до</w:t>
      </w:r>
      <w:r w:rsidR="006E6982" w:rsidRPr="00BC580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32BAC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F32BAC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</w:t>
      </w:r>
      <w:r w:rsidR="00E72E0F">
        <w:rPr>
          <w:rFonts w:ascii="Times New Roman" w:hAnsi="Times New Roman"/>
          <w:sz w:val="24"/>
          <w:szCs w:val="24"/>
          <w:lang w:val="bg-BG"/>
        </w:rPr>
        <w:t>и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431031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31031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31031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Pr="00253934" w:rsidRDefault="0029553A" w:rsidP="00431031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103F4" w:rsidRPr="009103F4">
        <w:rPr>
          <w:rFonts w:ascii="Times New Roman" w:hAnsi="Times New Roman"/>
          <w:sz w:val="24"/>
          <w:szCs w:val="24"/>
          <w:lang w:val="bg-BG"/>
        </w:rPr>
        <w:t>РД 09–397 от 25.04.2018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EE28F8" w:rsidRPr="00EE28F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>BG06RDNP001-8.00</w:t>
      </w:r>
      <w:r w:rsidR="009103F4">
        <w:rPr>
          <w:rFonts w:ascii="Times New Roman" w:hAnsi="Times New Roman"/>
          <w:sz w:val="24"/>
          <w:szCs w:val="24"/>
          <w:lang w:val="bg-BG"/>
        </w:rPr>
        <w:t>1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- по подмярка 8.</w:t>
      </w:r>
      <w:r w:rsidR="009103F4">
        <w:rPr>
          <w:rFonts w:ascii="Times New Roman" w:hAnsi="Times New Roman"/>
          <w:sz w:val="24"/>
          <w:szCs w:val="24"/>
          <w:lang w:val="bg-BG"/>
        </w:rPr>
        <w:t>6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9103F4" w:rsidRPr="009103F4">
        <w:rPr>
          <w:rFonts w:ascii="Times New Roman" w:hAnsi="Times New Roman"/>
          <w:sz w:val="24"/>
          <w:szCs w:val="24"/>
          <w:lang w:val="bg-BG"/>
        </w:rPr>
        <w:t>Инвестиции в технологии за лесовъдство и в преработката, мобилизирането и търговията с горски продукти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“ от мярка 8 </w:t>
      </w:r>
      <w:r w:rsidR="00370B85">
        <w:rPr>
          <w:rFonts w:ascii="Times New Roman" w:hAnsi="Times New Roman"/>
          <w:sz w:val="24"/>
          <w:szCs w:val="24"/>
          <w:lang w:val="bg-BG"/>
        </w:rPr>
        <w:t>„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Инвестиции в развитието на горските </w:t>
      </w:r>
      <w:r w:rsidR="00370B85">
        <w:rPr>
          <w:rFonts w:ascii="Times New Roman" w:hAnsi="Times New Roman"/>
          <w:sz w:val="24"/>
          <w:szCs w:val="24"/>
          <w:lang w:val="bg-BG"/>
        </w:rPr>
        <w:t>райони</w:t>
      </w:r>
      <w:r w:rsidR="006E6982" w:rsidRPr="006E6982">
        <w:rPr>
          <w:rFonts w:ascii="Times New Roman" w:hAnsi="Times New Roman"/>
          <w:sz w:val="24"/>
          <w:szCs w:val="24"/>
          <w:lang w:val="bg-BG"/>
        </w:rPr>
        <w:t xml:space="preserve"> и подобряване на жизнеспособността на горите</w:t>
      </w:r>
      <w:r w:rsidR="00370B85">
        <w:rPr>
          <w:rFonts w:ascii="Times New Roman" w:hAnsi="Times New Roman"/>
          <w:sz w:val="24"/>
          <w:szCs w:val="24"/>
          <w:lang w:val="bg-BG"/>
        </w:rPr>
        <w:t>“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от Програмата за развитие на селските райони за периода 2014 – 2020 г.</w:t>
      </w:r>
    </w:p>
    <w:p w:rsidR="0085079A" w:rsidRDefault="0085079A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833710" w:rsidRDefault="001657DC" w:rsidP="004C5C6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833710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317B4A" w:rsidRDefault="00005762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75pt;height:95.2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8337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275" w:bottom="851" w:left="156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4D" w:rsidRDefault="00B1164D">
      <w:r>
        <w:separator/>
      </w:r>
    </w:p>
  </w:endnote>
  <w:endnote w:type="continuationSeparator" w:id="0">
    <w:p w:rsidR="00B1164D" w:rsidRDefault="00B1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F2185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5" w:rsidRDefault="00EF2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4D" w:rsidRDefault="00B1164D">
      <w:r>
        <w:separator/>
      </w:r>
    </w:p>
  </w:footnote>
  <w:footnote w:type="continuationSeparator" w:id="0">
    <w:p w:rsidR="00B1164D" w:rsidRDefault="00B11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185" w:rsidRDefault="00EF21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" w:author="Stanislav Banchev" w:date="2022-04-27T12:48:00Z"/>
  <w:sdt>
    <w:sdtPr>
      <w:id w:val="36406356"/>
      <w:docPartObj>
        <w:docPartGallery w:val="Watermarks"/>
        <w:docPartUnique/>
      </w:docPartObj>
    </w:sdtPr>
    <w:sdtContent>
      <w:customXmlInsRangeEnd w:id="1"/>
      <w:p w:rsidR="00EF2185" w:rsidRDefault="00EF2185">
        <w:pPr>
          <w:pStyle w:val="Header"/>
        </w:pPr>
        <w:ins w:id="2" w:author="Stanislav Banchev" w:date="2022-04-27T12:48:00Z">
          <w:r>
            <w:rPr>
              <w:noProof/>
              <w:lang w:eastAsia="zh-TW"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81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</w:p>
      <w:customXmlInsRangeStart w:id="3" w:author="Stanislav Banchev" w:date="2022-04-27T12:48:00Z"/>
    </w:sdtContent>
  </w:sdt>
  <w:customXmlInsRangeEnd w:id="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F4F78A" wp14:editId="25C94D9D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47B11A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36B349C4" wp14:editId="1721B3DB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F14388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F14388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</w:p>
  <w:p w:rsidR="00A73715" w:rsidRPr="00F14388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F14388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ptop-mzhg">
    <w15:presenceInfo w15:providerId="None" w15:userId="laptop-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5762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003D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934"/>
    <w:rsid w:val="00253BA8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2349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67683"/>
    <w:rsid w:val="00370B85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031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E6982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57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710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120F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03F4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64D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2E0F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169F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28F8"/>
    <w:rsid w:val="00EE42D0"/>
    <w:rsid w:val="00EE4C18"/>
    <w:rsid w:val="00EE5DB3"/>
    <w:rsid w:val="00EE6A17"/>
    <w:rsid w:val="00EF195B"/>
    <w:rsid w:val="00EF2185"/>
    <w:rsid w:val="00EF4DE8"/>
    <w:rsid w:val="00EF51B1"/>
    <w:rsid w:val="00F000FA"/>
    <w:rsid w:val="00F14388"/>
    <w:rsid w:val="00F15C21"/>
    <w:rsid w:val="00F163B5"/>
    <w:rsid w:val="00F23F27"/>
    <w:rsid w:val="00F274A9"/>
    <w:rsid w:val="00F27EEC"/>
    <w:rsid w:val="00F309E6"/>
    <w:rsid w:val="00F31430"/>
    <w:rsid w:val="00F32BAC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4CB7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ECAC-C733-4D09-8663-04F7F869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807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Stanislav Banchev</cp:lastModifiedBy>
  <cp:revision>12</cp:revision>
  <cp:lastPrinted>2019-06-25T10:10:00Z</cp:lastPrinted>
  <dcterms:created xsi:type="dcterms:W3CDTF">2021-10-27T19:09:00Z</dcterms:created>
  <dcterms:modified xsi:type="dcterms:W3CDTF">2022-04-27T09:48:00Z</dcterms:modified>
</cp:coreProperties>
</file>