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Pr="002F1183" w:rsidRDefault="00B651C8" w:rsidP="00B82F2F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DD316BAE-5DED-4CB9-9D72-DBE763C8233E}" provid="{00000000-0000-0000-0000-000000000000}" issignatureline="t"/>
          </v:shape>
        </w:pict>
      </w:r>
    </w:p>
    <w:p w:rsidR="00B83112" w:rsidRPr="002F1183" w:rsidRDefault="00B83112" w:rsidP="00B82F2F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2F1183" w:rsidTr="00B17BEA">
        <w:trPr>
          <w:trHeight w:val="1766"/>
        </w:trPr>
        <w:tc>
          <w:tcPr>
            <w:tcW w:w="4608" w:type="dxa"/>
          </w:tcPr>
          <w:p w:rsidR="00616D50" w:rsidRPr="002F1183" w:rsidRDefault="00616D50" w:rsidP="0093712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Pr="002F1183" w:rsidRDefault="00A73715" w:rsidP="00937126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</w:p>
          <w:p w:rsidR="00287A85" w:rsidRPr="002F1183" w:rsidRDefault="00287A8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2F1183" w:rsidRDefault="00287A8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:rsidR="00287A85" w:rsidRPr="002F1183" w:rsidRDefault="00287A85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2F1183" w:rsidRDefault="00616D50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2F1183" w:rsidRDefault="00B651C8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1.8pt;height:96.2pt">
                  <v:imagedata r:id="rId10" o:title=""/>
                  <o:lock v:ext="edit" ungrouping="t" rotation="t" cropping="t" verticies="t" text="t" grouping="t"/>
                  <o:signatureline v:ext="edit" id="{934129B5-3F26-47AF-B70D-407F9D9C8D25}" provid="{00000000-0000-0000-0000-000000000000}" o:suggestedsigner="Д-Р ЛОЗАНА ВАСИЛЕВА" o:suggestedsigner2="Заместник-министър" issignatureline="t"/>
                </v:shape>
              </w:pict>
            </w:r>
          </w:p>
        </w:tc>
      </w:tr>
    </w:tbl>
    <w:p w:rsidR="00616D50" w:rsidRPr="002F1183" w:rsidRDefault="00616D50" w:rsidP="00937126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2F1183" w:rsidRDefault="00F15C21" w:rsidP="0093712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2F1183" w:rsidRDefault="007D066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034A09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2F118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F1183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 w:rsidRPr="002F1183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2F1183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2F1183" w:rsidRDefault="00C853D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2F1183" w:rsidTr="00C32675">
        <w:trPr>
          <w:trHeight w:val="1418"/>
        </w:trPr>
        <w:tc>
          <w:tcPr>
            <w:tcW w:w="1668" w:type="dxa"/>
          </w:tcPr>
          <w:p w:rsidR="0057112B" w:rsidRPr="002F1183" w:rsidRDefault="002A7458" w:rsidP="0048470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2F1183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2F1183" w:rsidRDefault="001F395B" w:rsidP="001F395B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Утвърждаване на н</w:t>
            </w:r>
            <w:r w:rsidR="009C3E08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подбор на проектни предложения по подмярка</w:t>
            </w:r>
            <w:r w:rsidR="00034A0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6513C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034A09" w:rsidRPr="00034A0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.2. "</w:t>
            </w:r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И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нвестиции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за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възстановяване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на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потенциала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на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земеделските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земи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и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на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селскостопанския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производствен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потенциал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нарушени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от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природни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бедствия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неблагоприятни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климатични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явления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и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катастрофични</w:t>
            </w:r>
            <w:proofErr w:type="spellEnd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en-GB"/>
              </w:rPr>
              <w:t>събития</w:t>
            </w:r>
            <w:proofErr w:type="spellEnd"/>
            <w:r w:rsidR="00034A09" w:rsidRPr="00034A0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" от мярка </w:t>
            </w:r>
            <w:r w:rsidR="006513C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="00034A09" w:rsidRPr="00034A0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„</w:t>
            </w:r>
            <w:r w:rsidR="006513CE" w:rsidRPr="006513CE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Възстановяване на селскостопански производствен потенциал, претърпял щети в резултат на природни бедствия, и въвеждане на подходящи превантивни мерки</w:t>
            </w:r>
            <w:r w:rsidR="00034A09" w:rsidRPr="00034A0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“ от ПРСР 2014-2020 </w:t>
            </w:r>
            <w:r w:rsidR="004B5379" w:rsidRPr="002F1183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/>
              </w:rPr>
              <w:t>г.</w:t>
            </w:r>
            <w:r w:rsidR="004578F3" w:rsidRPr="002F118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Pr="002F1183" w:rsidRDefault="00745FF5" w:rsidP="0093712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Pr="002F1183" w:rsidRDefault="00F15C21" w:rsidP="00937126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2F1183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2F1183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2F1183" w:rsidRDefault="00693C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B2831" w:rsidRPr="002F1183" w:rsidRDefault="009C3E08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F1183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034A09">
        <w:rPr>
          <w:rFonts w:ascii="Times New Roman" w:hAnsi="Times New Roman"/>
          <w:sz w:val="24"/>
          <w:szCs w:val="24"/>
          <w:lang w:val="bg-BG"/>
        </w:rPr>
        <w:t>, ал.1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2F1183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2F1183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2F1183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по </w:t>
      </w:r>
      <w:r w:rsidR="00034A09">
        <w:rPr>
          <w:rFonts w:ascii="Times New Roman" w:hAnsi="Times New Roman"/>
          <w:sz w:val="24"/>
          <w:szCs w:val="24"/>
          <w:lang w:val="bg-BG"/>
        </w:rPr>
        <w:t xml:space="preserve">подмярка </w:t>
      </w:r>
      <w:r w:rsidR="006513CE">
        <w:rPr>
          <w:rFonts w:ascii="Times New Roman" w:hAnsi="Times New Roman"/>
          <w:sz w:val="24"/>
          <w:szCs w:val="24"/>
        </w:rPr>
        <w:t>5</w:t>
      </w:r>
      <w:r w:rsidR="00034A09" w:rsidRPr="00034A09">
        <w:rPr>
          <w:rFonts w:ascii="Times New Roman" w:hAnsi="Times New Roman"/>
          <w:sz w:val="24"/>
          <w:szCs w:val="24"/>
          <w:lang w:val="bg-BG"/>
        </w:rPr>
        <w:t>.2. "</w:t>
      </w:r>
      <w:r w:rsidR="006513CE" w:rsidRPr="006513CE">
        <w:rPr>
          <w:rFonts w:ascii="Times New Roman" w:hAnsi="Times New Roman"/>
          <w:sz w:val="24"/>
          <w:szCs w:val="24"/>
          <w:lang w:val="bg-BG"/>
        </w:rPr>
        <w:t xml:space="preserve">Инвестиции за възстановяване на потенциала на </w:t>
      </w:r>
      <w:r w:rsidR="006513CE" w:rsidRPr="006513CE">
        <w:rPr>
          <w:rFonts w:ascii="Times New Roman" w:hAnsi="Times New Roman"/>
          <w:sz w:val="24"/>
          <w:szCs w:val="24"/>
          <w:lang w:val="bg-BG"/>
        </w:rPr>
        <w:lastRenderedPageBreak/>
        <w:t>земеделските земи и на селскостопанския производствен потенциал, нарушени от природни бедствия, неблагоприятни климатични явления и катастрофични събития</w:t>
      </w:r>
      <w:r w:rsidR="006513CE">
        <w:rPr>
          <w:rFonts w:ascii="Times New Roman" w:hAnsi="Times New Roman"/>
          <w:sz w:val="24"/>
          <w:szCs w:val="24"/>
        </w:rPr>
        <w:t>”</w:t>
      </w:r>
      <w:r w:rsidR="006513CE" w:rsidRPr="006513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34A09" w:rsidRPr="00034A09">
        <w:rPr>
          <w:rFonts w:ascii="Times New Roman" w:hAnsi="Times New Roman"/>
          <w:sz w:val="24"/>
          <w:szCs w:val="24"/>
          <w:lang w:val="bg-BG"/>
        </w:rPr>
        <w:t xml:space="preserve">от мярка </w:t>
      </w:r>
      <w:r w:rsidR="006513CE">
        <w:rPr>
          <w:rFonts w:ascii="Times New Roman" w:hAnsi="Times New Roman"/>
          <w:sz w:val="24"/>
          <w:szCs w:val="24"/>
        </w:rPr>
        <w:t>5</w:t>
      </w:r>
      <w:r w:rsidR="00034A09" w:rsidRPr="00034A0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6513CE" w:rsidRPr="006513CE">
        <w:rPr>
          <w:rFonts w:ascii="Times New Roman" w:hAnsi="Times New Roman"/>
          <w:sz w:val="24"/>
          <w:szCs w:val="24"/>
          <w:lang w:val="bg-BG"/>
        </w:rPr>
        <w:t>Възстановяване на селскостопански производствен потенциал, претърпял щети в резултат на природни бедствия, и въвеждане на подходящи превантивни мерки</w:t>
      </w:r>
      <w:r w:rsidR="00034A09" w:rsidRPr="00034A09">
        <w:rPr>
          <w:rFonts w:ascii="Times New Roman" w:hAnsi="Times New Roman"/>
          <w:sz w:val="24"/>
          <w:szCs w:val="24"/>
          <w:lang w:val="bg-BG"/>
        </w:rPr>
        <w:t xml:space="preserve">“ от ПРСР 2014-2020 </w:t>
      </w:r>
      <w:r w:rsidR="004B5379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  <w:r w:rsidR="005B6034" w:rsidRPr="002F1183">
        <w:rPr>
          <w:rFonts w:ascii="Times New Roman" w:hAnsi="Times New Roman"/>
          <w:bCs/>
          <w:sz w:val="24"/>
          <w:szCs w:val="24"/>
          <w:lang w:val="bg-BG"/>
        </w:rPr>
        <w:t xml:space="preserve"> (ПРСР).</w:t>
      </w:r>
    </w:p>
    <w:p w:rsidR="00A73715" w:rsidRPr="002F1183" w:rsidRDefault="008D2BD8">
      <w:pPr>
        <w:spacing w:line="36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sz w:val="24"/>
          <w:szCs w:val="24"/>
          <w:lang w:val="bg-BG"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</w:t>
      </w:r>
      <w:r w:rsidR="00A73715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в България за периода 2014-2020 г.</w:t>
      </w:r>
      <w:r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 w:rsidRPr="002F1183">
        <w:rPr>
          <w:rFonts w:ascii="Times New Roman" w:hAnsi="Times New Roman"/>
          <w:bCs/>
          <w:sz w:val="24"/>
          <w:szCs w:val="24"/>
          <w:lang w:val="bg-BG"/>
        </w:rPr>
        <w:t>Като инструмент на Втори стълб, ПРСР е насочена към постигане на трите основни цели</w:t>
      </w:r>
      <w:r w:rsidR="005B6034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A73715" w:rsidRPr="002F1183">
        <w:rPr>
          <w:rFonts w:ascii="Times New Roman" w:hAnsi="Times New Roman"/>
          <w:bCs/>
          <w:sz w:val="24"/>
          <w:szCs w:val="24"/>
          <w:lang w:val="bg-BG"/>
        </w:rPr>
        <w:t>:</w:t>
      </w:r>
    </w:p>
    <w:p w:rsidR="00A73715" w:rsidRPr="002F1183" w:rsidRDefault="00A73715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i/>
          <w:sz w:val="24"/>
          <w:szCs w:val="24"/>
          <w:lang w:val="bg-BG"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A73715" w:rsidRPr="002F1183" w:rsidRDefault="00A73715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i/>
          <w:sz w:val="24"/>
          <w:szCs w:val="24"/>
          <w:lang w:val="bg-BG"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A73715" w:rsidRPr="002F1183" w:rsidRDefault="00A73715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2F1183">
        <w:rPr>
          <w:rFonts w:ascii="Times New Roman" w:hAnsi="Times New Roman"/>
          <w:bCs/>
          <w:i/>
          <w:sz w:val="24"/>
          <w:szCs w:val="24"/>
          <w:lang w:val="bg-BG"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:rsidR="006513CE" w:rsidRPr="00C4051C" w:rsidRDefault="00B5533F">
      <w:pPr>
        <w:pStyle w:val="m"/>
        <w:spacing w:line="360" w:lineRule="auto"/>
        <w:ind w:firstLine="720"/>
        <w:contextualSpacing/>
        <w:rPr>
          <w:bCs/>
          <w:lang w:val="en-GB"/>
        </w:rPr>
      </w:pPr>
      <w:r w:rsidRPr="00C4051C">
        <w:rPr>
          <w:color w:val="auto"/>
        </w:rPr>
        <w:t xml:space="preserve">Подмярка </w:t>
      </w:r>
      <w:r w:rsidR="006513CE" w:rsidRPr="00C4051C">
        <w:rPr>
          <w:color w:val="auto"/>
          <w:lang w:val="en-US"/>
        </w:rPr>
        <w:t>5</w:t>
      </w:r>
      <w:r w:rsidR="006513CE" w:rsidRPr="00C4051C">
        <w:rPr>
          <w:color w:val="auto"/>
        </w:rPr>
        <w:t>.2</w:t>
      </w:r>
      <w:r w:rsidRPr="00C4051C">
        <w:rPr>
          <w:color w:val="auto"/>
        </w:rPr>
        <w:t xml:space="preserve"> "</w:t>
      </w:r>
      <w:r w:rsidR="006513CE" w:rsidRPr="00C4051C">
        <w:rPr>
          <w:color w:val="auto"/>
          <w:lang w:eastAsia="en-US"/>
        </w:rPr>
        <w:t xml:space="preserve"> </w:t>
      </w:r>
      <w:r w:rsidR="006513CE" w:rsidRPr="00C4051C">
        <w:rPr>
          <w:color w:val="auto"/>
          <w:lang w:val="en-US"/>
        </w:rPr>
        <w:t xml:space="preserve">Инвестиции </w:t>
      </w:r>
      <w:proofErr w:type="spellStart"/>
      <w:r w:rsidR="006513CE" w:rsidRPr="00C4051C">
        <w:rPr>
          <w:color w:val="auto"/>
          <w:lang w:val="en-US"/>
        </w:rPr>
        <w:t>за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възстановяване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на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потенциала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на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земеделските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земи</w:t>
      </w:r>
      <w:proofErr w:type="spellEnd"/>
      <w:r w:rsidR="006513CE" w:rsidRPr="00C4051C">
        <w:rPr>
          <w:color w:val="auto"/>
          <w:lang w:val="en-US"/>
        </w:rPr>
        <w:t xml:space="preserve"> и </w:t>
      </w:r>
      <w:proofErr w:type="spellStart"/>
      <w:r w:rsidR="006513CE" w:rsidRPr="00C4051C">
        <w:rPr>
          <w:color w:val="auto"/>
          <w:lang w:val="en-US"/>
        </w:rPr>
        <w:t>на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селскостопанския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производствен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потенциал</w:t>
      </w:r>
      <w:proofErr w:type="spellEnd"/>
      <w:r w:rsidR="006513CE" w:rsidRPr="00C4051C">
        <w:rPr>
          <w:color w:val="auto"/>
          <w:lang w:val="en-US"/>
        </w:rPr>
        <w:t xml:space="preserve">, </w:t>
      </w:r>
      <w:proofErr w:type="spellStart"/>
      <w:r w:rsidR="006513CE" w:rsidRPr="00C4051C">
        <w:rPr>
          <w:color w:val="auto"/>
          <w:lang w:val="en-US"/>
        </w:rPr>
        <w:t>нарушени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от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природни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бедствия</w:t>
      </w:r>
      <w:proofErr w:type="spellEnd"/>
      <w:r w:rsidR="006513CE" w:rsidRPr="00C4051C">
        <w:rPr>
          <w:color w:val="auto"/>
          <w:lang w:val="en-US"/>
        </w:rPr>
        <w:t xml:space="preserve">, </w:t>
      </w:r>
      <w:proofErr w:type="spellStart"/>
      <w:r w:rsidR="006513CE" w:rsidRPr="00C4051C">
        <w:rPr>
          <w:color w:val="auto"/>
          <w:lang w:val="en-US"/>
        </w:rPr>
        <w:t>неблагоприятни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климатични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явления</w:t>
      </w:r>
      <w:proofErr w:type="spellEnd"/>
      <w:r w:rsidR="006513CE" w:rsidRPr="00C4051C">
        <w:rPr>
          <w:color w:val="auto"/>
          <w:lang w:val="en-US"/>
        </w:rPr>
        <w:t xml:space="preserve"> и </w:t>
      </w:r>
      <w:proofErr w:type="spellStart"/>
      <w:r w:rsidR="006513CE" w:rsidRPr="00C4051C">
        <w:rPr>
          <w:color w:val="auto"/>
          <w:lang w:val="en-US"/>
        </w:rPr>
        <w:t>катастрофични</w:t>
      </w:r>
      <w:proofErr w:type="spellEnd"/>
      <w:r w:rsidR="006513CE" w:rsidRPr="00C4051C">
        <w:rPr>
          <w:color w:val="auto"/>
          <w:lang w:val="en-US"/>
        </w:rPr>
        <w:t xml:space="preserve"> </w:t>
      </w:r>
      <w:proofErr w:type="spellStart"/>
      <w:r w:rsidR="006513CE" w:rsidRPr="00C4051C">
        <w:rPr>
          <w:color w:val="auto"/>
          <w:lang w:val="en-US"/>
        </w:rPr>
        <w:t>събития</w:t>
      </w:r>
      <w:proofErr w:type="spellEnd"/>
      <w:r w:rsidRPr="00C4051C">
        <w:rPr>
          <w:color w:val="auto"/>
        </w:rPr>
        <w:t xml:space="preserve">" е инструмент за подпомагане, насочен към </w:t>
      </w:r>
      <w:proofErr w:type="spellStart"/>
      <w:r w:rsidR="006513CE" w:rsidRPr="00C4051C">
        <w:rPr>
          <w:bCs/>
          <w:lang w:val="en-GB"/>
        </w:rPr>
        <w:t>възстановяване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на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производствения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потенциал</w:t>
      </w:r>
      <w:proofErr w:type="spellEnd"/>
      <w:r w:rsidR="006513CE" w:rsidRPr="00C4051C">
        <w:rPr>
          <w:bCs/>
          <w:lang w:val="en-GB"/>
        </w:rPr>
        <w:t xml:space="preserve">, </w:t>
      </w:r>
      <w:proofErr w:type="spellStart"/>
      <w:r w:rsidR="006513CE" w:rsidRPr="00C4051C">
        <w:rPr>
          <w:bCs/>
          <w:lang w:val="en-GB"/>
        </w:rPr>
        <w:t>нарушен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от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остро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заразни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заболявания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по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свинете</w:t>
      </w:r>
      <w:proofErr w:type="spellEnd"/>
      <w:r w:rsidR="006513CE" w:rsidRPr="00C4051C">
        <w:rPr>
          <w:bCs/>
          <w:lang w:val="en-GB"/>
        </w:rPr>
        <w:t xml:space="preserve">, </w:t>
      </w:r>
      <w:proofErr w:type="spellStart"/>
      <w:r w:rsidR="006513CE" w:rsidRPr="00C4051C">
        <w:rPr>
          <w:bCs/>
          <w:lang w:val="en-GB"/>
        </w:rPr>
        <w:t>дребните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преживни</w:t>
      </w:r>
      <w:proofErr w:type="spellEnd"/>
      <w:r w:rsidR="006513CE" w:rsidRPr="00C4051C">
        <w:rPr>
          <w:bCs/>
          <w:lang w:val="en-GB"/>
        </w:rPr>
        <w:t xml:space="preserve"> </w:t>
      </w:r>
      <w:proofErr w:type="spellStart"/>
      <w:r w:rsidR="006513CE" w:rsidRPr="00C4051C">
        <w:rPr>
          <w:bCs/>
          <w:lang w:val="en-GB"/>
        </w:rPr>
        <w:t>животни</w:t>
      </w:r>
      <w:proofErr w:type="spellEnd"/>
      <w:r w:rsidR="006513CE" w:rsidRPr="00C4051C">
        <w:rPr>
          <w:bCs/>
          <w:lang w:val="en-GB"/>
        </w:rPr>
        <w:t xml:space="preserve"> /</w:t>
      </w:r>
      <w:proofErr w:type="spellStart"/>
      <w:r w:rsidR="006513CE" w:rsidRPr="00C4051C">
        <w:rPr>
          <w:bCs/>
          <w:lang w:val="en-GB"/>
        </w:rPr>
        <w:t>овце</w:t>
      </w:r>
      <w:proofErr w:type="spellEnd"/>
      <w:r w:rsidR="006513CE" w:rsidRPr="00C4051C">
        <w:rPr>
          <w:bCs/>
          <w:lang w:val="en-GB"/>
        </w:rPr>
        <w:t xml:space="preserve"> и </w:t>
      </w:r>
      <w:proofErr w:type="spellStart"/>
      <w:r w:rsidR="006513CE" w:rsidRPr="00C4051C">
        <w:rPr>
          <w:bCs/>
          <w:lang w:val="en-GB"/>
        </w:rPr>
        <w:t>кози</w:t>
      </w:r>
      <w:proofErr w:type="spellEnd"/>
      <w:r w:rsidR="006513CE" w:rsidRPr="00C4051C">
        <w:rPr>
          <w:bCs/>
          <w:lang w:val="en-GB"/>
        </w:rPr>
        <w:t xml:space="preserve">/ и </w:t>
      </w:r>
      <w:proofErr w:type="spellStart"/>
      <w:r w:rsidR="006513CE" w:rsidRPr="00C4051C">
        <w:rPr>
          <w:bCs/>
          <w:lang w:val="en-GB"/>
        </w:rPr>
        <w:t>птиците</w:t>
      </w:r>
      <w:proofErr w:type="spellEnd"/>
      <w:r w:rsidR="006513CE" w:rsidRPr="00C4051C">
        <w:rPr>
          <w:bCs/>
          <w:lang w:val="en-GB"/>
        </w:rPr>
        <w:t>.</w:t>
      </w:r>
    </w:p>
    <w:p w:rsidR="006513CE" w:rsidRPr="00C4051C" w:rsidRDefault="006513CE">
      <w:pPr>
        <w:pStyle w:val="m"/>
        <w:spacing w:line="360" w:lineRule="auto"/>
        <w:ind w:firstLine="720"/>
        <w:contextualSpacing/>
        <w:rPr>
          <w:bCs/>
        </w:rPr>
      </w:pPr>
      <w:proofErr w:type="spellStart"/>
      <w:proofErr w:type="gramStart"/>
      <w:r w:rsidRPr="00C4051C">
        <w:rPr>
          <w:bCs/>
          <w:lang w:val="en-GB"/>
        </w:rPr>
        <w:t>Помощта</w:t>
      </w:r>
      <w:proofErr w:type="spellEnd"/>
      <w:r w:rsidRPr="00C4051C">
        <w:rPr>
          <w:bCs/>
          <w:lang w:val="en-GB"/>
        </w:rPr>
        <w:t xml:space="preserve"> е </w:t>
      </w:r>
      <w:proofErr w:type="spellStart"/>
      <w:r w:rsidRPr="00C4051C">
        <w:rPr>
          <w:bCs/>
          <w:lang w:val="en-GB"/>
        </w:rPr>
        <w:t>предназначена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за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възстановяване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на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онези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компоненти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от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производствения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потенциал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на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фермата</w:t>
      </w:r>
      <w:proofErr w:type="spellEnd"/>
      <w:r w:rsidRPr="00C4051C">
        <w:rPr>
          <w:bCs/>
          <w:lang w:val="en-GB"/>
        </w:rPr>
        <w:t xml:space="preserve">, </w:t>
      </w:r>
      <w:proofErr w:type="spellStart"/>
      <w:r w:rsidRPr="00C4051C">
        <w:rPr>
          <w:bCs/>
          <w:lang w:val="en-GB"/>
        </w:rPr>
        <w:t>които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са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били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повредени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или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унищожени</w:t>
      </w:r>
      <w:proofErr w:type="spellEnd"/>
      <w:r w:rsidRPr="00C4051C">
        <w:rPr>
          <w:bCs/>
          <w:lang w:val="en-GB"/>
        </w:rPr>
        <w:t xml:space="preserve"> в </w:t>
      </w:r>
      <w:proofErr w:type="spellStart"/>
      <w:r w:rsidRPr="00C4051C">
        <w:rPr>
          <w:bCs/>
          <w:lang w:val="en-GB"/>
        </w:rPr>
        <w:t>резултат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на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горепосочените</w:t>
      </w:r>
      <w:proofErr w:type="spellEnd"/>
      <w:r w:rsidRPr="00C4051C">
        <w:rPr>
          <w:bCs/>
          <w:lang w:val="en-GB"/>
        </w:rPr>
        <w:t xml:space="preserve"> </w:t>
      </w:r>
      <w:proofErr w:type="spellStart"/>
      <w:r w:rsidRPr="00C4051C">
        <w:rPr>
          <w:bCs/>
          <w:lang w:val="en-GB"/>
        </w:rPr>
        <w:t>събития</w:t>
      </w:r>
      <w:proofErr w:type="spellEnd"/>
      <w:r w:rsidR="00C4051C">
        <w:rPr>
          <w:bCs/>
        </w:rPr>
        <w:t>.</w:t>
      </w:r>
      <w:proofErr w:type="gramEnd"/>
    </w:p>
    <w:p w:rsidR="00B628F1" w:rsidRDefault="00A73715">
      <w:pPr>
        <w:pStyle w:val="m"/>
        <w:spacing w:line="360" w:lineRule="auto"/>
        <w:ind w:firstLine="720"/>
        <w:contextualSpacing/>
        <w:rPr>
          <w:color w:val="auto"/>
        </w:rPr>
      </w:pPr>
      <w:r w:rsidRPr="002F1183">
        <w:rPr>
          <w:color w:val="auto"/>
        </w:rPr>
        <w:t xml:space="preserve"> </w:t>
      </w:r>
    </w:p>
    <w:p w:rsidR="00976C13" w:rsidRPr="002F1183" w:rsidRDefault="008D2BD8">
      <w:pPr>
        <w:pStyle w:val="m"/>
        <w:spacing w:line="360" w:lineRule="auto"/>
        <w:ind w:firstLine="720"/>
        <w:rPr>
          <w:color w:val="auto"/>
          <w:lang w:eastAsia="en-US"/>
        </w:rPr>
      </w:pPr>
      <w:r w:rsidRPr="002F1183">
        <w:rPr>
          <w:color w:val="auto"/>
        </w:rPr>
        <w:t>В чл. 9б</w:t>
      </w:r>
      <w:r w:rsidR="00693CCF" w:rsidRPr="002F1183">
        <w:rPr>
          <w:color w:val="auto"/>
        </w:rPr>
        <w:t>, т. 2</w:t>
      </w:r>
      <w:r w:rsidR="0029553A" w:rsidRPr="002F1183">
        <w:rPr>
          <w:color w:val="auto"/>
        </w:rPr>
        <w:t xml:space="preserve"> от З</w:t>
      </w:r>
      <w:r w:rsidRPr="002F1183">
        <w:rPr>
          <w:color w:val="auto"/>
        </w:rPr>
        <w:t>акона за подпомагане на земеделските производители</w:t>
      </w:r>
      <w:r w:rsidR="0029553A" w:rsidRPr="002F1183">
        <w:rPr>
          <w:color w:val="auto"/>
        </w:rPr>
        <w:t xml:space="preserve"> е предвидено </w:t>
      </w:r>
      <w:r w:rsidRPr="002F1183">
        <w:rPr>
          <w:color w:val="auto"/>
        </w:rPr>
        <w:t xml:space="preserve">производството по подмярка </w:t>
      </w:r>
      <w:r w:rsidR="006513CE">
        <w:rPr>
          <w:color w:val="auto"/>
          <w:lang w:val="en-US"/>
        </w:rPr>
        <w:t>5</w:t>
      </w:r>
      <w:r w:rsidR="00AA507A">
        <w:rPr>
          <w:color w:val="auto"/>
        </w:rPr>
        <w:t xml:space="preserve">.2 </w:t>
      </w:r>
      <w:r w:rsidR="002F1183">
        <w:rPr>
          <w:color w:val="auto"/>
          <w:lang w:eastAsia="en-US"/>
        </w:rPr>
        <w:t>„</w:t>
      </w:r>
      <w:r w:rsidR="006513CE" w:rsidRPr="006513CE">
        <w:rPr>
          <w:color w:val="auto"/>
          <w:lang w:val="en-US" w:eastAsia="en-US"/>
        </w:rPr>
        <w:t xml:space="preserve">Инвестиции </w:t>
      </w:r>
      <w:proofErr w:type="spellStart"/>
      <w:r w:rsidR="006513CE" w:rsidRPr="006513CE">
        <w:rPr>
          <w:color w:val="auto"/>
          <w:lang w:val="en-US" w:eastAsia="en-US"/>
        </w:rPr>
        <w:t>за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възстановяване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на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потенциала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на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земеделските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земи</w:t>
      </w:r>
      <w:proofErr w:type="spellEnd"/>
      <w:r w:rsidR="006513CE" w:rsidRPr="006513CE">
        <w:rPr>
          <w:color w:val="auto"/>
          <w:lang w:val="en-US" w:eastAsia="en-US"/>
        </w:rPr>
        <w:t xml:space="preserve"> и </w:t>
      </w:r>
      <w:proofErr w:type="spellStart"/>
      <w:r w:rsidR="006513CE" w:rsidRPr="006513CE">
        <w:rPr>
          <w:color w:val="auto"/>
          <w:lang w:val="en-US" w:eastAsia="en-US"/>
        </w:rPr>
        <w:t>на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селскостопанския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производствен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потенциал</w:t>
      </w:r>
      <w:proofErr w:type="spellEnd"/>
      <w:r w:rsidR="006513CE" w:rsidRPr="006513CE">
        <w:rPr>
          <w:color w:val="auto"/>
          <w:lang w:val="en-US" w:eastAsia="en-US"/>
        </w:rPr>
        <w:t xml:space="preserve">, </w:t>
      </w:r>
      <w:proofErr w:type="spellStart"/>
      <w:r w:rsidR="006513CE" w:rsidRPr="006513CE">
        <w:rPr>
          <w:color w:val="auto"/>
          <w:lang w:val="en-US" w:eastAsia="en-US"/>
        </w:rPr>
        <w:t>нарушени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от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природни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бедствия</w:t>
      </w:r>
      <w:proofErr w:type="spellEnd"/>
      <w:r w:rsidR="006513CE" w:rsidRPr="006513CE">
        <w:rPr>
          <w:color w:val="auto"/>
          <w:lang w:val="en-US" w:eastAsia="en-US"/>
        </w:rPr>
        <w:t xml:space="preserve">, </w:t>
      </w:r>
      <w:proofErr w:type="spellStart"/>
      <w:r w:rsidR="006513CE" w:rsidRPr="006513CE">
        <w:rPr>
          <w:color w:val="auto"/>
          <w:lang w:val="en-US" w:eastAsia="en-US"/>
        </w:rPr>
        <w:t>неблагоприятни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климатични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явления</w:t>
      </w:r>
      <w:proofErr w:type="spellEnd"/>
      <w:r w:rsidR="006513CE" w:rsidRPr="006513CE">
        <w:rPr>
          <w:color w:val="auto"/>
          <w:lang w:val="en-US" w:eastAsia="en-US"/>
        </w:rPr>
        <w:t xml:space="preserve"> и </w:t>
      </w:r>
      <w:proofErr w:type="spellStart"/>
      <w:r w:rsidR="006513CE" w:rsidRPr="006513CE">
        <w:rPr>
          <w:color w:val="auto"/>
          <w:lang w:val="en-US" w:eastAsia="en-US"/>
        </w:rPr>
        <w:t>катастрофични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събития</w:t>
      </w:r>
      <w:proofErr w:type="spellEnd"/>
      <w:r w:rsidR="002F1183">
        <w:rPr>
          <w:color w:val="auto"/>
          <w:lang w:eastAsia="en-US"/>
        </w:rPr>
        <w:t>“</w:t>
      </w:r>
      <w:r w:rsidRPr="002F1183">
        <w:rPr>
          <w:color w:val="auto"/>
        </w:rPr>
        <w:t xml:space="preserve"> 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2F1183">
        <w:rPr>
          <w:color w:val="auto"/>
        </w:rPr>
        <w:t>и</w:t>
      </w:r>
      <w:r w:rsidRPr="002F1183">
        <w:rPr>
          <w:color w:val="auto"/>
        </w:rPr>
        <w:t xml:space="preserve">нвестиционни фондове (ИСУН) и по реда на Закона за управление на средствата </w:t>
      </w:r>
      <w:r w:rsidR="006907B5" w:rsidRPr="002F1183">
        <w:rPr>
          <w:color w:val="auto"/>
        </w:rPr>
        <w:t>от</w:t>
      </w:r>
      <w:r w:rsidRPr="002F1183">
        <w:rPr>
          <w:color w:val="auto"/>
        </w:rPr>
        <w:t xml:space="preserve"> Европейските структурни и </w:t>
      </w:r>
      <w:r w:rsidR="006907B5" w:rsidRPr="002F1183">
        <w:rPr>
          <w:color w:val="auto"/>
        </w:rPr>
        <w:t>и</w:t>
      </w:r>
      <w:r w:rsidRPr="002F1183">
        <w:rPr>
          <w:color w:val="auto"/>
        </w:rPr>
        <w:t>нвестиционни фондове</w:t>
      </w:r>
      <w:r w:rsidR="00976C13" w:rsidRPr="002F1183">
        <w:rPr>
          <w:color w:val="auto"/>
        </w:rPr>
        <w:t xml:space="preserve"> </w:t>
      </w:r>
      <w:r w:rsidR="00976C13" w:rsidRPr="002F1183">
        <w:rPr>
          <w:color w:val="auto"/>
        </w:rPr>
        <w:lastRenderedPageBreak/>
        <w:t>(ЗУСЕСИФ). Съгласно чл. 26</w:t>
      </w:r>
      <w:r w:rsidR="00B5533F">
        <w:rPr>
          <w:color w:val="auto"/>
        </w:rPr>
        <w:t>, ал.</w:t>
      </w:r>
      <w:r w:rsidR="00937126">
        <w:rPr>
          <w:color w:val="auto"/>
        </w:rPr>
        <w:t xml:space="preserve"> </w:t>
      </w:r>
      <w:r w:rsidR="00B5533F">
        <w:rPr>
          <w:color w:val="auto"/>
        </w:rPr>
        <w:t>1</w:t>
      </w:r>
      <w:r w:rsidR="00976C13" w:rsidRPr="002F1183">
        <w:rPr>
          <w:color w:val="auto"/>
        </w:rPr>
        <w:t xml:space="preserve"> от ЗУСЕСИФ</w:t>
      </w:r>
      <w:r w:rsidR="006907B5" w:rsidRPr="002F1183">
        <w:rPr>
          <w:color w:val="auto"/>
          <w:lang w:eastAsia="en-US"/>
        </w:rPr>
        <w:t>,</w:t>
      </w:r>
      <w:r w:rsidR="00976C13" w:rsidRPr="002F1183">
        <w:rPr>
          <w:color w:val="auto"/>
          <w:sz w:val="20"/>
          <w:szCs w:val="20"/>
          <w:lang w:eastAsia="en-US"/>
        </w:rPr>
        <w:t xml:space="preserve"> </w:t>
      </w:r>
      <w:r w:rsidR="00976C13" w:rsidRPr="002F1183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B5533F" w:rsidRDefault="00976C13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В </w:t>
      </w:r>
      <w:r w:rsidR="006907B5" w:rsidRPr="002F1183">
        <w:rPr>
          <w:color w:val="auto"/>
          <w:lang w:eastAsia="en-US"/>
        </w:rPr>
        <w:t xml:space="preserve">проекта </w:t>
      </w:r>
      <w:r w:rsidRPr="002F1183">
        <w:rPr>
          <w:color w:val="auto"/>
          <w:lang w:eastAsia="en-US"/>
        </w:rPr>
        <w:t xml:space="preserve">на Насоки се уреждат условията за </w:t>
      </w:r>
      <w:r w:rsidR="005B6034" w:rsidRPr="002F1183">
        <w:rPr>
          <w:color w:val="auto"/>
          <w:lang w:eastAsia="en-US"/>
        </w:rPr>
        <w:t xml:space="preserve">кандидатстване за </w:t>
      </w:r>
      <w:r w:rsidRPr="002F1183">
        <w:rPr>
          <w:color w:val="auto"/>
          <w:lang w:eastAsia="en-US"/>
        </w:rPr>
        <w:t>предоставяне на безвъзмездна финансова помощ</w:t>
      </w:r>
      <w:r w:rsidR="005B6034" w:rsidRPr="002F1183">
        <w:rPr>
          <w:color w:val="auto"/>
          <w:lang w:eastAsia="en-US"/>
        </w:rPr>
        <w:t xml:space="preserve"> и условията за изпълнение на проекти </w:t>
      </w:r>
      <w:r w:rsidRPr="002F1183">
        <w:rPr>
          <w:color w:val="auto"/>
          <w:lang w:eastAsia="en-US"/>
        </w:rPr>
        <w:t xml:space="preserve">по подмярка </w:t>
      </w:r>
      <w:r w:rsidR="006513CE">
        <w:rPr>
          <w:color w:val="auto"/>
          <w:lang w:val="en-US" w:eastAsia="en-US"/>
        </w:rPr>
        <w:t>5</w:t>
      </w:r>
      <w:r w:rsidR="006513CE">
        <w:rPr>
          <w:color w:val="auto"/>
          <w:lang w:eastAsia="en-US"/>
        </w:rPr>
        <w:t>.2</w:t>
      </w:r>
      <w:r w:rsidR="006513CE">
        <w:rPr>
          <w:color w:val="auto"/>
          <w:lang w:val="en-US" w:eastAsia="en-US"/>
        </w:rPr>
        <w:t xml:space="preserve"> </w:t>
      </w:r>
      <w:r w:rsidR="002F1183">
        <w:rPr>
          <w:color w:val="auto"/>
          <w:lang w:eastAsia="en-US"/>
        </w:rPr>
        <w:t>„</w:t>
      </w:r>
      <w:r w:rsidR="006513CE" w:rsidRPr="006513CE">
        <w:rPr>
          <w:color w:val="auto"/>
          <w:lang w:val="en-US" w:eastAsia="en-US"/>
        </w:rPr>
        <w:t xml:space="preserve">Инвестиции </w:t>
      </w:r>
      <w:proofErr w:type="spellStart"/>
      <w:r w:rsidR="006513CE" w:rsidRPr="006513CE">
        <w:rPr>
          <w:color w:val="auto"/>
          <w:lang w:val="en-US" w:eastAsia="en-US"/>
        </w:rPr>
        <w:t>за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възстановяване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на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потенциала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на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земеделските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земи</w:t>
      </w:r>
      <w:proofErr w:type="spellEnd"/>
      <w:r w:rsidR="006513CE" w:rsidRPr="006513CE">
        <w:rPr>
          <w:color w:val="auto"/>
          <w:lang w:val="en-US" w:eastAsia="en-US"/>
        </w:rPr>
        <w:t xml:space="preserve"> и </w:t>
      </w:r>
      <w:proofErr w:type="spellStart"/>
      <w:r w:rsidR="006513CE" w:rsidRPr="006513CE">
        <w:rPr>
          <w:color w:val="auto"/>
          <w:lang w:val="en-US" w:eastAsia="en-US"/>
        </w:rPr>
        <w:t>на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селскостопанския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производствен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потенциал</w:t>
      </w:r>
      <w:proofErr w:type="spellEnd"/>
      <w:r w:rsidR="006513CE" w:rsidRPr="006513CE">
        <w:rPr>
          <w:color w:val="auto"/>
          <w:lang w:val="en-US" w:eastAsia="en-US"/>
        </w:rPr>
        <w:t xml:space="preserve">, </w:t>
      </w:r>
      <w:proofErr w:type="spellStart"/>
      <w:r w:rsidR="006513CE" w:rsidRPr="006513CE">
        <w:rPr>
          <w:color w:val="auto"/>
          <w:lang w:val="en-US" w:eastAsia="en-US"/>
        </w:rPr>
        <w:t>нарушени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от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природни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бедствия</w:t>
      </w:r>
      <w:proofErr w:type="spellEnd"/>
      <w:r w:rsidR="006513CE" w:rsidRPr="006513CE">
        <w:rPr>
          <w:color w:val="auto"/>
          <w:lang w:val="en-US" w:eastAsia="en-US"/>
        </w:rPr>
        <w:t xml:space="preserve">, </w:t>
      </w:r>
      <w:proofErr w:type="spellStart"/>
      <w:r w:rsidR="006513CE" w:rsidRPr="006513CE">
        <w:rPr>
          <w:color w:val="auto"/>
          <w:lang w:val="en-US" w:eastAsia="en-US"/>
        </w:rPr>
        <w:t>неблагоприятни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климатични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явления</w:t>
      </w:r>
      <w:proofErr w:type="spellEnd"/>
      <w:r w:rsidR="006513CE" w:rsidRPr="006513CE">
        <w:rPr>
          <w:color w:val="auto"/>
          <w:lang w:val="en-US" w:eastAsia="en-US"/>
        </w:rPr>
        <w:t xml:space="preserve"> и </w:t>
      </w:r>
      <w:proofErr w:type="spellStart"/>
      <w:r w:rsidR="006513CE" w:rsidRPr="006513CE">
        <w:rPr>
          <w:color w:val="auto"/>
          <w:lang w:val="en-US" w:eastAsia="en-US"/>
        </w:rPr>
        <w:t>катастрофични</w:t>
      </w:r>
      <w:proofErr w:type="spellEnd"/>
      <w:r w:rsidR="006513CE" w:rsidRPr="006513CE">
        <w:rPr>
          <w:color w:val="auto"/>
          <w:lang w:val="en-US" w:eastAsia="en-US"/>
        </w:rPr>
        <w:t xml:space="preserve"> </w:t>
      </w:r>
      <w:proofErr w:type="spellStart"/>
      <w:r w:rsidR="006513CE" w:rsidRPr="006513CE">
        <w:rPr>
          <w:color w:val="auto"/>
          <w:lang w:val="en-US" w:eastAsia="en-US"/>
        </w:rPr>
        <w:t>събития</w:t>
      </w:r>
      <w:proofErr w:type="spellEnd"/>
      <w:r w:rsidR="002F1183">
        <w:rPr>
          <w:color w:val="auto"/>
          <w:lang w:eastAsia="en-US"/>
        </w:rPr>
        <w:t>“</w:t>
      </w:r>
      <w:r w:rsidRPr="002F1183">
        <w:rPr>
          <w:color w:val="auto"/>
          <w:lang w:eastAsia="en-US"/>
        </w:rPr>
        <w:t xml:space="preserve"> от Програмата за развитие на селските райони за периода 2014 - 2020 г.</w:t>
      </w:r>
    </w:p>
    <w:p w:rsidR="00976C13" w:rsidRDefault="00976C13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В </w:t>
      </w:r>
      <w:r w:rsidR="006907B5" w:rsidRPr="002F1183">
        <w:rPr>
          <w:color w:val="auto"/>
          <w:lang w:eastAsia="en-US"/>
        </w:rPr>
        <w:t xml:space="preserve">проекта </w:t>
      </w:r>
      <w:r w:rsidRPr="002F1183">
        <w:rPr>
          <w:color w:val="auto"/>
          <w:lang w:eastAsia="en-US"/>
        </w:rPr>
        <w:t xml:space="preserve">на насоки са </w:t>
      </w:r>
      <w:r w:rsidR="00A73715" w:rsidRPr="002F1183">
        <w:rPr>
          <w:color w:val="auto"/>
          <w:lang w:eastAsia="en-US"/>
        </w:rPr>
        <w:t>посочени</w:t>
      </w:r>
      <w:r w:rsidRPr="002F1183">
        <w:rPr>
          <w:color w:val="auto"/>
          <w:lang w:eastAsia="en-US"/>
        </w:rPr>
        <w:t xml:space="preserve"> допустимите за подпомагане кандидати, допустимите з</w:t>
      </w:r>
      <w:r w:rsidR="00A73715" w:rsidRPr="002F1183">
        <w:rPr>
          <w:color w:val="auto"/>
          <w:lang w:eastAsia="en-US"/>
        </w:rPr>
        <w:t>а подпомагане дейности, размерът</w:t>
      </w:r>
      <w:r w:rsidRPr="002F1183">
        <w:rPr>
          <w:color w:val="auto"/>
          <w:lang w:eastAsia="en-US"/>
        </w:rPr>
        <w:t xml:space="preserve"> на финансовата помощ, условия</w:t>
      </w:r>
      <w:r w:rsidR="00A73715" w:rsidRPr="002F1183">
        <w:rPr>
          <w:color w:val="auto"/>
          <w:lang w:eastAsia="en-US"/>
        </w:rPr>
        <w:t>та</w:t>
      </w:r>
      <w:r w:rsidRPr="002F1183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2F1183">
        <w:rPr>
          <w:color w:val="auto"/>
          <w:lang w:eastAsia="en-US"/>
        </w:rPr>
        <w:t>те</w:t>
      </w:r>
      <w:r w:rsidRPr="002F1183">
        <w:rPr>
          <w:color w:val="auto"/>
          <w:lang w:eastAsia="en-US"/>
        </w:rPr>
        <w:t xml:space="preserve"> за подбор</w:t>
      </w:r>
      <w:r w:rsidR="005B6034" w:rsidRPr="002F1183">
        <w:rPr>
          <w:color w:val="auto"/>
          <w:lang w:eastAsia="en-US"/>
        </w:rPr>
        <w:t>.</w:t>
      </w:r>
    </w:p>
    <w:p w:rsidR="00B5533F" w:rsidRPr="00B5533F" w:rsidRDefault="00B5533F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B5533F">
        <w:rPr>
          <w:b/>
          <w:color w:val="auto"/>
          <w:lang w:eastAsia="en-US"/>
        </w:rPr>
        <w:t>1. Цел на подмярката</w:t>
      </w:r>
    </w:p>
    <w:p w:rsidR="00F95B85" w:rsidRPr="00F95B85" w:rsidRDefault="00F95B85">
      <w:pPr>
        <w:pStyle w:val="m"/>
        <w:spacing w:line="360" w:lineRule="auto"/>
        <w:ind w:firstLine="709"/>
        <w:rPr>
          <w:color w:val="auto"/>
          <w:lang w:eastAsia="en-US"/>
        </w:rPr>
      </w:pPr>
      <w:r w:rsidRPr="00F95B85">
        <w:rPr>
          <w:color w:val="auto"/>
          <w:lang w:eastAsia="en-US"/>
        </w:rPr>
        <w:t>Подпомагането по подмярката ще бъде насочено към възстановяване на производствения потенциал, нарушен от остро заразни заболявания по свинете, дребните преживни животни /овце и кози/ и птиците.</w:t>
      </w:r>
    </w:p>
    <w:p w:rsidR="00747C90" w:rsidRDefault="00F95B85">
      <w:pPr>
        <w:pStyle w:val="m"/>
        <w:spacing w:line="360" w:lineRule="auto"/>
        <w:ind w:firstLine="709"/>
        <w:rPr>
          <w:b/>
          <w:color w:val="auto"/>
          <w:lang w:val="en-US" w:eastAsia="en-US"/>
        </w:rPr>
      </w:pPr>
      <w:r w:rsidRPr="00F95B85">
        <w:rPr>
          <w:color w:val="auto"/>
          <w:lang w:eastAsia="en-US"/>
        </w:rPr>
        <w:t>Помощта е предназначена за възстановяване на онези компоненти от производствения потенциал на фермата, които са били повредени или унищожени в резултат на горепосочените събития.</w:t>
      </w:r>
    </w:p>
    <w:p w:rsidR="00B628F1" w:rsidRPr="00B5533F" w:rsidRDefault="00B5533F">
      <w:pPr>
        <w:pStyle w:val="m"/>
        <w:spacing w:line="360" w:lineRule="auto"/>
        <w:ind w:firstLine="709"/>
        <w:rPr>
          <w:b/>
        </w:rPr>
      </w:pPr>
      <w:r w:rsidRPr="00B5533F">
        <w:rPr>
          <w:b/>
        </w:rPr>
        <w:t>2. Допустими кандидати</w:t>
      </w:r>
    </w:p>
    <w:p w:rsidR="00B5533F" w:rsidRPr="00747C90" w:rsidRDefault="007E640F">
      <w:pPr>
        <w:pStyle w:val="m"/>
        <w:spacing w:line="360" w:lineRule="auto"/>
        <w:ind w:firstLine="709"/>
        <w:rPr>
          <w:color w:val="auto"/>
          <w:lang w:eastAsia="en-US"/>
        </w:rPr>
      </w:pPr>
      <w:r>
        <w:t xml:space="preserve">За подпомагане </w:t>
      </w:r>
      <w:r w:rsidR="00747C90">
        <w:t xml:space="preserve">по подмярката </w:t>
      </w:r>
      <w:r>
        <w:t>могат да кандидатстват</w:t>
      </w:r>
      <w:r w:rsidR="00747C90">
        <w:rPr>
          <w:lang w:val="en-US"/>
        </w:rPr>
        <w:t xml:space="preserve"> </w:t>
      </w:r>
      <w:r w:rsidR="00747C90" w:rsidRPr="00747C90">
        <w:rPr>
          <w:lang w:val="x-none"/>
        </w:rPr>
        <w:t>земеделски стопани</w:t>
      </w:r>
      <w:r w:rsidR="00937126">
        <w:t>,</w:t>
      </w:r>
      <w:r w:rsidR="00F95B85" w:rsidRPr="00F95B85">
        <w:t xml:space="preserve"> </w:t>
      </w:r>
      <w:r w:rsidR="00F95B85" w:rsidRPr="00F95B85">
        <w:rPr>
          <w:lang w:val="x-none"/>
        </w:rPr>
        <w:t>регистрирани по реда на Наредба № 3 от 1999 г. за създаване и поддържане на регистър на земеделските стопани (ДВ, бр. 10 от 1999 г.) преди 1 януари 2018 г.</w:t>
      </w:r>
    </w:p>
    <w:p w:rsidR="00B5533F" w:rsidRDefault="00B5533F">
      <w:pPr>
        <w:pStyle w:val="m"/>
        <w:spacing w:line="360" w:lineRule="auto"/>
        <w:ind w:firstLine="709"/>
        <w:rPr>
          <w:b/>
        </w:rPr>
      </w:pPr>
      <w:r w:rsidRPr="00B5533F">
        <w:rPr>
          <w:b/>
        </w:rPr>
        <w:t>3. Условия за допустимост</w:t>
      </w:r>
    </w:p>
    <w:p w:rsidR="00B5533F" w:rsidRPr="00B5533F" w:rsidRDefault="00B5533F">
      <w:pPr>
        <w:pStyle w:val="m"/>
        <w:spacing w:line="360" w:lineRule="auto"/>
        <w:ind w:firstLine="709"/>
      </w:pPr>
      <w:r w:rsidRPr="00B5533F">
        <w:t>По процедурата се подпомагат кандидати, които</w:t>
      </w:r>
      <w:r>
        <w:t xml:space="preserve"> към</w:t>
      </w:r>
      <w:r w:rsidRPr="00B5533F">
        <w:t xml:space="preserve"> датата на подаване на проектното предложение:</w:t>
      </w:r>
    </w:p>
    <w:p w:rsidR="00747C90" w:rsidRPr="00747C90" w:rsidRDefault="000C0165">
      <w:pPr>
        <w:pStyle w:val="m"/>
        <w:spacing w:line="360" w:lineRule="auto"/>
        <w:ind w:firstLine="709"/>
      </w:pPr>
      <w:r>
        <w:t xml:space="preserve">- </w:t>
      </w:r>
      <w:r w:rsidR="00937126">
        <w:t xml:space="preserve">са </w:t>
      </w:r>
      <w:r w:rsidR="00747C90" w:rsidRPr="00747C90">
        <w:t>регистрирани по реда на Наредба № 3 от 1999 г. за създаване и поддържане на регистър на земеделските стопани (ДВ, бр. 10 от 1999 г.) преди 1 януари 2018 г.</w:t>
      </w:r>
    </w:p>
    <w:p w:rsidR="00747C90" w:rsidRPr="00747C90" w:rsidRDefault="00747C90">
      <w:pPr>
        <w:pStyle w:val="m"/>
        <w:spacing w:line="360" w:lineRule="auto"/>
        <w:ind w:firstLine="709"/>
      </w:pPr>
      <w:r>
        <w:t xml:space="preserve">- </w:t>
      </w:r>
      <w:r w:rsidRPr="00747C90">
        <w:t>имат минимален икономически размер на стопанството към датата на подаване на проектното предложение, измерен в стандартен производствен обем (СПО), не по-малко от левовата равностойност на 8 000 евро;</w:t>
      </w:r>
    </w:p>
    <w:p w:rsidR="00747C90" w:rsidRPr="00747C90" w:rsidRDefault="00747C90">
      <w:pPr>
        <w:pStyle w:val="m"/>
        <w:spacing w:line="360" w:lineRule="auto"/>
        <w:ind w:firstLine="709"/>
      </w:pPr>
      <w:r>
        <w:t xml:space="preserve">- </w:t>
      </w:r>
      <w:r w:rsidRPr="00747C90">
        <w:t xml:space="preserve">са собственици или ползватели на животновъдни обекти, в които се отглеждат свине, птици, овце и кози и които са регистрирани по реда на чл. 137 от Закона за </w:t>
      </w:r>
      <w:r w:rsidRPr="00747C90">
        <w:lastRenderedPageBreak/>
        <w:t xml:space="preserve">ветеринарномедицинската дейност (ЗВД), преди 1 януари 2018 г. и отговарят на ветеринарномедицинските изисквания към животновъдните обекти; </w:t>
      </w:r>
    </w:p>
    <w:p w:rsidR="00747C90" w:rsidRPr="00747C90" w:rsidRDefault="00747C90">
      <w:pPr>
        <w:pStyle w:val="m"/>
        <w:spacing w:line="360" w:lineRule="auto"/>
        <w:ind w:firstLine="709"/>
      </w:pPr>
      <w:r>
        <w:t xml:space="preserve">- </w:t>
      </w:r>
      <w:r w:rsidRPr="00747C90">
        <w:t>не са прекратявали извършването на селскостопанска дейност, свързана с отглеждането на животни, подпомагани по настоящата процедура, считано от 1 януари 2018 г. до момента на подаване на проектното предложение, с изключение на случаите когато дейността на кандидата е преустановена вследствие на настъпило обстоятелство, свързано с възникване на епизоотична обстановка, наложила унищожаване на отглежданите животни;</w:t>
      </w:r>
    </w:p>
    <w:p w:rsidR="00747C90" w:rsidRPr="00937126" w:rsidRDefault="00747C90">
      <w:pPr>
        <w:pStyle w:val="m"/>
        <w:spacing w:line="360" w:lineRule="auto"/>
        <w:ind w:firstLine="709"/>
      </w:pPr>
      <w:r>
        <w:t xml:space="preserve">- </w:t>
      </w:r>
      <w:proofErr w:type="spellStart"/>
      <w:r w:rsidRPr="00747C90">
        <w:rPr>
          <w:lang w:val="en-US"/>
        </w:rPr>
        <w:t>са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собственици</w:t>
      </w:r>
      <w:proofErr w:type="spellEnd"/>
      <w:r w:rsidRPr="00747C90">
        <w:rPr>
          <w:lang w:val="en-US"/>
        </w:rPr>
        <w:t>/</w:t>
      </w:r>
      <w:proofErr w:type="spellStart"/>
      <w:r w:rsidRPr="00747C90">
        <w:rPr>
          <w:lang w:val="en-US"/>
        </w:rPr>
        <w:t>ползватели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на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животновъдни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обекти</w:t>
      </w:r>
      <w:proofErr w:type="spellEnd"/>
      <w:r w:rsidRPr="00747C90">
        <w:rPr>
          <w:lang w:val="en-GB"/>
        </w:rPr>
        <w:t xml:space="preserve"> </w:t>
      </w:r>
      <w:proofErr w:type="spellStart"/>
      <w:r w:rsidRPr="00747C90">
        <w:rPr>
          <w:lang w:val="en-GB"/>
        </w:rPr>
        <w:t>засегнат</w:t>
      </w:r>
      <w:proofErr w:type="spellEnd"/>
      <w:r w:rsidRPr="00747C90">
        <w:rPr>
          <w:lang w:val="en-US"/>
        </w:rPr>
        <w:t>и</w:t>
      </w:r>
      <w:r w:rsidRPr="00747C90">
        <w:rPr>
          <w:lang w:val="en-GB"/>
        </w:rPr>
        <w:t xml:space="preserve"> </w:t>
      </w:r>
      <w:proofErr w:type="spellStart"/>
      <w:r w:rsidRPr="00747C90">
        <w:rPr>
          <w:lang w:val="en-GB"/>
        </w:rPr>
        <w:t>от</w:t>
      </w:r>
      <w:proofErr w:type="spellEnd"/>
      <w:r w:rsidRPr="00747C90">
        <w:rPr>
          <w:lang w:val="en-GB"/>
        </w:rPr>
        <w:t xml:space="preserve"> </w:t>
      </w:r>
      <w:proofErr w:type="spellStart"/>
      <w:r w:rsidRPr="00747C90">
        <w:rPr>
          <w:lang w:val="en-GB"/>
        </w:rPr>
        <w:t>силно</w:t>
      </w:r>
      <w:proofErr w:type="spellEnd"/>
      <w:r w:rsidRPr="00747C90">
        <w:rPr>
          <w:lang w:val="en-GB"/>
        </w:rPr>
        <w:t xml:space="preserve"> </w:t>
      </w:r>
      <w:proofErr w:type="spellStart"/>
      <w:r w:rsidRPr="00747C90">
        <w:rPr>
          <w:lang w:val="en-GB"/>
        </w:rPr>
        <w:t>заразна</w:t>
      </w:r>
      <w:proofErr w:type="spellEnd"/>
      <w:r w:rsidRPr="00747C90">
        <w:rPr>
          <w:lang w:val="en-GB"/>
        </w:rPr>
        <w:t xml:space="preserve"> </w:t>
      </w:r>
      <w:proofErr w:type="spellStart"/>
      <w:r w:rsidRPr="00747C90">
        <w:rPr>
          <w:lang w:val="en-GB"/>
        </w:rPr>
        <w:t>болест</w:t>
      </w:r>
      <w:proofErr w:type="spellEnd"/>
      <w:r w:rsidRPr="00747C90">
        <w:rPr>
          <w:lang w:val="en-GB"/>
        </w:rPr>
        <w:t xml:space="preserve"> и </w:t>
      </w:r>
      <w:proofErr w:type="spellStart"/>
      <w:r w:rsidRPr="00747C90">
        <w:rPr>
          <w:lang w:val="en-GB"/>
        </w:rPr>
        <w:t>това</w:t>
      </w:r>
      <w:proofErr w:type="spellEnd"/>
      <w:r w:rsidRPr="00747C90">
        <w:rPr>
          <w:lang w:val="en-GB"/>
        </w:rPr>
        <w:t xml:space="preserve"> е </w:t>
      </w:r>
      <w:proofErr w:type="spellStart"/>
      <w:r w:rsidRPr="00747C90">
        <w:rPr>
          <w:lang w:val="en-GB"/>
        </w:rPr>
        <w:t>довело</w:t>
      </w:r>
      <w:proofErr w:type="spellEnd"/>
      <w:r w:rsidRPr="00747C90">
        <w:rPr>
          <w:lang w:val="en-GB"/>
        </w:rPr>
        <w:t xml:space="preserve"> </w:t>
      </w:r>
      <w:proofErr w:type="spellStart"/>
      <w:r w:rsidRPr="00747C90">
        <w:rPr>
          <w:lang w:val="en-GB"/>
        </w:rPr>
        <w:t>до</w:t>
      </w:r>
      <w:proofErr w:type="spellEnd"/>
      <w:r w:rsidRPr="00747C90">
        <w:rPr>
          <w:lang w:val="en-GB"/>
        </w:rPr>
        <w:t xml:space="preserve"> </w:t>
      </w:r>
      <w:proofErr w:type="spellStart"/>
      <w:r w:rsidRPr="00747C90">
        <w:rPr>
          <w:lang w:val="en-GB"/>
        </w:rPr>
        <w:t>унищожаване</w:t>
      </w:r>
      <w:proofErr w:type="spellEnd"/>
      <w:r w:rsidRPr="00747C90">
        <w:rPr>
          <w:lang w:val="en-GB"/>
        </w:rPr>
        <w:t xml:space="preserve"> </w:t>
      </w:r>
      <w:proofErr w:type="spellStart"/>
      <w:r w:rsidRPr="00747C90">
        <w:rPr>
          <w:lang w:val="en-US"/>
        </w:rPr>
        <w:t>на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животни</w:t>
      </w:r>
      <w:proofErr w:type="spellEnd"/>
      <w:r w:rsidRPr="00747C90">
        <w:rPr>
          <w:lang w:val="en-US"/>
        </w:rPr>
        <w:t xml:space="preserve">, с </w:t>
      </w:r>
      <w:proofErr w:type="spellStart"/>
      <w:r w:rsidRPr="00747C90">
        <w:rPr>
          <w:lang w:val="en-US"/>
        </w:rPr>
        <w:t>което</w:t>
      </w:r>
      <w:proofErr w:type="spellEnd"/>
      <w:r w:rsidRPr="00747C90">
        <w:rPr>
          <w:lang w:val="en-US"/>
        </w:rPr>
        <w:t xml:space="preserve"> е </w:t>
      </w:r>
      <w:proofErr w:type="spellStart"/>
      <w:r w:rsidRPr="00747C90">
        <w:rPr>
          <w:lang w:val="en-US"/>
        </w:rPr>
        <w:t>установено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GB"/>
        </w:rPr>
        <w:t>най-малко</w:t>
      </w:r>
      <w:proofErr w:type="spellEnd"/>
      <w:r w:rsidRPr="00747C90">
        <w:rPr>
          <w:lang w:val="en-GB"/>
        </w:rPr>
        <w:t xml:space="preserve"> 30% </w:t>
      </w:r>
      <w:proofErr w:type="spellStart"/>
      <w:r w:rsidRPr="00747C90">
        <w:rPr>
          <w:lang w:val="en-US"/>
        </w:rPr>
        <w:t>намаляване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на</w:t>
      </w:r>
      <w:proofErr w:type="spellEnd"/>
      <w:r w:rsidRPr="00747C90">
        <w:rPr>
          <w:lang w:val="en-US"/>
        </w:rPr>
        <w:t xml:space="preserve"> СПО </w:t>
      </w:r>
      <w:proofErr w:type="spellStart"/>
      <w:r w:rsidRPr="00747C90">
        <w:rPr>
          <w:lang w:val="en-US"/>
        </w:rPr>
        <w:t>на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цялото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стопанство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към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момента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на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възникване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на</w:t>
      </w:r>
      <w:proofErr w:type="spellEnd"/>
      <w:r w:rsidRPr="00747C90">
        <w:rPr>
          <w:lang w:val="en-US"/>
        </w:rPr>
        <w:t xml:space="preserve"> </w:t>
      </w:r>
      <w:proofErr w:type="spellStart"/>
      <w:r w:rsidRPr="00747C90">
        <w:rPr>
          <w:lang w:val="en-US"/>
        </w:rPr>
        <w:t>събитието</w:t>
      </w:r>
      <w:proofErr w:type="spellEnd"/>
      <w:r w:rsidR="00937126">
        <w:t>.</w:t>
      </w:r>
    </w:p>
    <w:p w:rsidR="000C0165" w:rsidRPr="000C0165" w:rsidRDefault="000C0165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0C0165">
        <w:rPr>
          <w:b/>
          <w:color w:val="auto"/>
          <w:lang w:eastAsia="en-US"/>
        </w:rPr>
        <w:t>4. Финансова помощ</w:t>
      </w:r>
    </w:p>
    <w:p w:rsidR="00976C13" w:rsidRPr="002F1183" w:rsidRDefault="003D4460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 xml:space="preserve">Финансовата помощ по подмярка </w:t>
      </w:r>
      <w:r w:rsidR="00C66969">
        <w:rPr>
          <w:color w:val="auto"/>
          <w:lang w:eastAsia="en-US"/>
        </w:rPr>
        <w:t>5.2</w:t>
      </w:r>
      <w:r w:rsidRPr="002F1183">
        <w:rPr>
          <w:color w:val="auto"/>
          <w:lang w:eastAsia="en-US"/>
        </w:rPr>
        <w:t xml:space="preserve"> </w:t>
      </w:r>
      <w:r w:rsidR="002F1183">
        <w:rPr>
          <w:color w:val="auto"/>
          <w:lang w:eastAsia="en-US"/>
        </w:rPr>
        <w:t>„</w:t>
      </w:r>
      <w:r w:rsidR="00C66969" w:rsidRPr="00C66969">
        <w:rPr>
          <w:color w:val="auto"/>
          <w:lang w:val="en-US" w:eastAsia="en-US"/>
        </w:rPr>
        <w:t xml:space="preserve">Инвестиции </w:t>
      </w:r>
      <w:proofErr w:type="spellStart"/>
      <w:r w:rsidR="00C66969" w:rsidRPr="00C66969">
        <w:rPr>
          <w:color w:val="auto"/>
          <w:lang w:val="en-US" w:eastAsia="en-US"/>
        </w:rPr>
        <w:t>за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възстановяване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потенциала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земеделските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земи</w:t>
      </w:r>
      <w:proofErr w:type="spellEnd"/>
      <w:r w:rsidR="00C66969" w:rsidRPr="00C66969">
        <w:rPr>
          <w:color w:val="auto"/>
          <w:lang w:val="en-US" w:eastAsia="en-US"/>
        </w:rPr>
        <w:t xml:space="preserve"> и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селскостопанския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производствен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потенциал</w:t>
      </w:r>
      <w:proofErr w:type="spellEnd"/>
      <w:r w:rsidR="00C66969" w:rsidRPr="00C66969">
        <w:rPr>
          <w:color w:val="auto"/>
          <w:lang w:val="en-US" w:eastAsia="en-US"/>
        </w:rPr>
        <w:t xml:space="preserve">, </w:t>
      </w:r>
      <w:proofErr w:type="spellStart"/>
      <w:r w:rsidR="00C66969" w:rsidRPr="00C66969">
        <w:rPr>
          <w:color w:val="auto"/>
          <w:lang w:val="en-US" w:eastAsia="en-US"/>
        </w:rPr>
        <w:t>нарушени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от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природни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бедствия</w:t>
      </w:r>
      <w:proofErr w:type="spellEnd"/>
      <w:r w:rsidR="00C66969" w:rsidRPr="00C66969">
        <w:rPr>
          <w:color w:val="auto"/>
          <w:lang w:val="en-US" w:eastAsia="en-US"/>
        </w:rPr>
        <w:t xml:space="preserve">, </w:t>
      </w:r>
      <w:proofErr w:type="spellStart"/>
      <w:r w:rsidR="00C66969" w:rsidRPr="00C66969">
        <w:rPr>
          <w:color w:val="auto"/>
          <w:lang w:val="en-US" w:eastAsia="en-US"/>
        </w:rPr>
        <w:t>неблагоприятни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климатични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явления</w:t>
      </w:r>
      <w:proofErr w:type="spellEnd"/>
      <w:r w:rsidR="00C66969" w:rsidRPr="00C66969">
        <w:rPr>
          <w:color w:val="auto"/>
          <w:lang w:val="en-US" w:eastAsia="en-US"/>
        </w:rPr>
        <w:t xml:space="preserve"> и </w:t>
      </w:r>
      <w:proofErr w:type="spellStart"/>
      <w:r w:rsidR="00C66969" w:rsidRPr="00C66969">
        <w:rPr>
          <w:color w:val="auto"/>
          <w:lang w:val="en-US" w:eastAsia="en-US"/>
        </w:rPr>
        <w:t>катастрофични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събития</w:t>
      </w:r>
      <w:proofErr w:type="spellEnd"/>
      <w:r w:rsidR="002F1183">
        <w:rPr>
          <w:color w:val="auto"/>
          <w:lang w:eastAsia="en-US"/>
        </w:rPr>
        <w:t xml:space="preserve">“ </w:t>
      </w:r>
      <w:r w:rsidRPr="002F1183">
        <w:rPr>
          <w:color w:val="auto"/>
          <w:lang w:eastAsia="en-US"/>
        </w:rPr>
        <w:t xml:space="preserve">за одобрени проекти е в размер до </w:t>
      </w:r>
      <w:r w:rsidR="00C66969">
        <w:rPr>
          <w:color w:val="auto"/>
          <w:lang w:eastAsia="en-US"/>
        </w:rPr>
        <w:t>100</w:t>
      </w:r>
      <w:r w:rsidRPr="002F1183">
        <w:rPr>
          <w:color w:val="auto"/>
          <w:lang w:eastAsia="en-US"/>
        </w:rPr>
        <w:t xml:space="preserve"> на сто от общия размер на допустимите за финансово подпомагане разходи, като максималният размер на общите допустими разходи за един проект е </w:t>
      </w:r>
      <w:r w:rsidR="00C66969">
        <w:rPr>
          <w:color w:val="auto"/>
          <w:lang w:val="en-US" w:eastAsia="en-US"/>
        </w:rPr>
        <w:t>1</w:t>
      </w:r>
      <w:r w:rsidR="00C66969">
        <w:rPr>
          <w:color w:val="auto"/>
          <w:lang w:eastAsia="en-US"/>
        </w:rPr>
        <w:t xml:space="preserve"> </w:t>
      </w:r>
      <w:r w:rsidR="00C66969" w:rsidRPr="00C66969">
        <w:rPr>
          <w:color w:val="auto"/>
          <w:lang w:val="en-US" w:eastAsia="en-US"/>
        </w:rPr>
        <w:t xml:space="preserve">955 800 </w:t>
      </w:r>
      <w:r w:rsidR="004660B5" w:rsidRPr="002F1183">
        <w:rPr>
          <w:color w:val="auto"/>
          <w:lang w:eastAsia="en-US"/>
        </w:rPr>
        <w:t>лева</w:t>
      </w:r>
      <w:r w:rsidRPr="002F1183">
        <w:rPr>
          <w:color w:val="auto"/>
          <w:lang w:eastAsia="en-US"/>
        </w:rPr>
        <w:t xml:space="preserve">. </w:t>
      </w:r>
    </w:p>
    <w:p w:rsidR="00976C13" w:rsidRDefault="00C66969">
      <w:pPr>
        <w:pStyle w:val="m"/>
        <w:spacing w:line="360" w:lineRule="auto"/>
        <w:ind w:firstLine="709"/>
        <w:rPr>
          <w:color w:val="auto"/>
          <w:lang w:eastAsia="en-US"/>
        </w:rPr>
      </w:pPr>
      <w:r>
        <w:rPr>
          <w:color w:val="auto"/>
          <w:lang w:eastAsia="en-US"/>
        </w:rPr>
        <w:t>М</w:t>
      </w:r>
      <w:r w:rsidR="00976C13" w:rsidRPr="002F1183">
        <w:rPr>
          <w:color w:val="auto"/>
          <w:lang w:eastAsia="en-US"/>
        </w:rPr>
        <w:t xml:space="preserve">аксимални размери се отнасят и за общата стойност на </w:t>
      </w:r>
      <w:r w:rsidR="00E77C7B" w:rsidRPr="002F1183">
        <w:rPr>
          <w:color w:val="auto"/>
          <w:lang w:eastAsia="en-US"/>
        </w:rPr>
        <w:t xml:space="preserve">проекти, представени от </w:t>
      </w:r>
      <w:r w:rsidR="00976C13" w:rsidRPr="002F1183">
        <w:rPr>
          <w:color w:val="auto"/>
          <w:lang w:eastAsia="en-US"/>
        </w:rPr>
        <w:t xml:space="preserve">предприятия партньори и/или свързани </w:t>
      </w:r>
      <w:r w:rsidR="00E77C7B" w:rsidRPr="002F1183">
        <w:rPr>
          <w:color w:val="auto"/>
          <w:lang w:eastAsia="en-US"/>
        </w:rPr>
        <w:t xml:space="preserve">с кандидата </w:t>
      </w:r>
      <w:r w:rsidR="00976C13" w:rsidRPr="002F1183">
        <w:rPr>
          <w:color w:val="auto"/>
          <w:lang w:eastAsia="en-US"/>
        </w:rPr>
        <w:t>предприятия по смисъла на Закона за малките и средните предприятия.</w:t>
      </w:r>
    </w:p>
    <w:p w:rsidR="00B628F1" w:rsidRPr="000C0165" w:rsidRDefault="000C0165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0C0165">
        <w:rPr>
          <w:b/>
          <w:color w:val="auto"/>
          <w:lang w:eastAsia="en-US"/>
        </w:rPr>
        <w:t>5. Критерии за подбор на проекти</w:t>
      </w:r>
    </w:p>
    <w:p w:rsidR="00976C13" w:rsidRPr="002F1183" w:rsidRDefault="00976C13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>Приоритет по мярката се предоставя за:</w:t>
      </w:r>
    </w:p>
    <w:p w:rsidR="00C66969" w:rsidRDefault="00A36D91">
      <w:pPr>
        <w:pStyle w:val="m"/>
        <w:spacing w:line="360" w:lineRule="auto"/>
        <w:ind w:firstLine="709"/>
        <w:rPr>
          <w:color w:val="auto"/>
          <w:lang w:eastAsia="en-US"/>
        </w:rPr>
      </w:pPr>
      <w:r>
        <w:rPr>
          <w:color w:val="auto"/>
          <w:lang w:val="en-US" w:eastAsia="en-US"/>
        </w:rPr>
        <w:t xml:space="preserve">1.1 </w:t>
      </w:r>
      <w:proofErr w:type="spellStart"/>
      <w:r w:rsidRPr="00A36D91">
        <w:rPr>
          <w:color w:val="auto"/>
          <w:lang w:val="en-US" w:eastAsia="en-US"/>
        </w:rPr>
        <w:t>Проектни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предложения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кандидати</w:t>
      </w:r>
      <w:proofErr w:type="spellEnd"/>
      <w:r w:rsidRPr="00A36D91">
        <w:rPr>
          <w:color w:val="auto"/>
          <w:lang w:val="en-US" w:eastAsia="en-US"/>
        </w:rPr>
        <w:t xml:space="preserve">, </w:t>
      </w:r>
      <w:proofErr w:type="spellStart"/>
      <w:r w:rsidRPr="00A36D91">
        <w:rPr>
          <w:color w:val="auto"/>
          <w:lang w:val="en-US" w:eastAsia="en-US"/>
        </w:rPr>
        <w:t>при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които</w:t>
      </w:r>
      <w:proofErr w:type="spellEnd"/>
      <w:r w:rsidRPr="00A36D91">
        <w:rPr>
          <w:color w:val="auto"/>
          <w:lang w:val="en-US" w:eastAsia="en-US"/>
        </w:rPr>
        <w:t xml:space="preserve"> в </w:t>
      </w:r>
      <w:proofErr w:type="spellStart"/>
      <w:r w:rsidRPr="00A36D91">
        <w:rPr>
          <w:color w:val="auto"/>
          <w:lang w:val="en-US" w:eastAsia="en-US"/>
        </w:rPr>
        <w:t>резултат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силно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заразна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болест</w:t>
      </w:r>
      <w:proofErr w:type="spellEnd"/>
      <w:r w:rsidRPr="00A36D91">
        <w:rPr>
          <w:color w:val="auto"/>
          <w:lang w:val="en-US" w:eastAsia="en-US"/>
        </w:rPr>
        <w:t xml:space="preserve"> е </w:t>
      </w:r>
      <w:proofErr w:type="spellStart"/>
      <w:r w:rsidRPr="00A36D91">
        <w:rPr>
          <w:color w:val="auto"/>
          <w:lang w:val="en-US" w:eastAsia="en-US"/>
        </w:rPr>
        <w:t>установено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намаляване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СПО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цялото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стопанство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към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момента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възникване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събитието</w:t>
      </w:r>
      <w:proofErr w:type="spellEnd"/>
      <w:r w:rsidR="00C4051C">
        <w:rPr>
          <w:color w:val="auto"/>
          <w:lang w:eastAsia="en-US"/>
        </w:rPr>
        <w:t>;</w:t>
      </w:r>
    </w:p>
    <w:p w:rsidR="00C4051C" w:rsidRDefault="00A36D91">
      <w:pPr>
        <w:pStyle w:val="m"/>
        <w:spacing w:line="360" w:lineRule="auto"/>
        <w:ind w:firstLine="709"/>
        <w:rPr>
          <w:color w:val="auto"/>
          <w:lang w:eastAsia="en-US"/>
        </w:rPr>
      </w:pPr>
      <w:proofErr w:type="gramStart"/>
      <w:r>
        <w:rPr>
          <w:color w:val="auto"/>
          <w:lang w:val="en-US" w:eastAsia="en-US"/>
        </w:rPr>
        <w:t xml:space="preserve">2.1 </w:t>
      </w:r>
      <w:proofErr w:type="spellStart"/>
      <w:r w:rsidRPr="00A36D91">
        <w:rPr>
          <w:color w:val="auto"/>
          <w:lang w:val="en-US" w:eastAsia="en-US"/>
        </w:rPr>
        <w:t>Проектни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предложения</w:t>
      </w:r>
      <w:proofErr w:type="spellEnd"/>
      <w:r w:rsidRPr="00A36D91">
        <w:rPr>
          <w:color w:val="auto"/>
          <w:lang w:val="en-US" w:eastAsia="en-US"/>
        </w:rPr>
        <w:t xml:space="preserve">, </w:t>
      </w:r>
      <w:proofErr w:type="spellStart"/>
      <w:r w:rsidRPr="00A36D91">
        <w:rPr>
          <w:color w:val="auto"/>
          <w:lang w:val="en-US" w:eastAsia="en-US"/>
        </w:rPr>
        <w:t>при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които</w:t>
      </w:r>
      <w:proofErr w:type="spellEnd"/>
      <w:r w:rsidRPr="00A36D91">
        <w:rPr>
          <w:color w:val="auto"/>
          <w:lang w:val="en-US" w:eastAsia="en-US"/>
        </w:rPr>
        <w:t xml:space="preserve"> е </w:t>
      </w:r>
      <w:proofErr w:type="spellStart"/>
      <w:r w:rsidRPr="00A36D91">
        <w:rPr>
          <w:color w:val="auto"/>
          <w:lang w:val="en-US" w:eastAsia="en-US"/>
        </w:rPr>
        <w:t>налице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максимално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въздействие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инвестицията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върху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възстановяването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на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земеделския</w:t>
      </w:r>
      <w:proofErr w:type="spellEnd"/>
      <w:r w:rsidRPr="00A36D91">
        <w:rPr>
          <w:color w:val="auto"/>
          <w:lang w:val="en-US" w:eastAsia="en-US"/>
        </w:rPr>
        <w:t xml:space="preserve"> </w:t>
      </w:r>
      <w:proofErr w:type="spellStart"/>
      <w:r w:rsidRPr="00A36D91">
        <w:rPr>
          <w:color w:val="auto"/>
          <w:lang w:val="en-US" w:eastAsia="en-US"/>
        </w:rPr>
        <w:t>потенциал</w:t>
      </w:r>
      <w:proofErr w:type="spellEnd"/>
      <w:r w:rsidR="00937126">
        <w:rPr>
          <w:color w:val="auto"/>
          <w:lang w:eastAsia="en-US"/>
        </w:rPr>
        <w:t>.</w:t>
      </w:r>
      <w:proofErr w:type="gramEnd"/>
    </w:p>
    <w:p w:rsidR="00976C13" w:rsidRPr="007309FC" w:rsidRDefault="00976C13">
      <w:pPr>
        <w:pStyle w:val="m"/>
        <w:spacing w:line="360" w:lineRule="auto"/>
        <w:ind w:firstLine="709"/>
        <w:rPr>
          <w:color w:val="auto"/>
          <w:lang w:eastAsia="en-US"/>
        </w:rPr>
      </w:pPr>
      <w:r w:rsidRPr="002F1183">
        <w:rPr>
          <w:color w:val="auto"/>
          <w:lang w:eastAsia="en-US"/>
        </w:rPr>
        <w:t>Критериите за подбор и методика</w:t>
      </w:r>
      <w:r w:rsidR="000A0AB4">
        <w:rPr>
          <w:color w:val="auto"/>
          <w:lang w:eastAsia="en-US"/>
        </w:rPr>
        <w:t>та</w:t>
      </w:r>
      <w:r w:rsidRPr="002F1183">
        <w:rPr>
          <w:color w:val="auto"/>
          <w:lang w:eastAsia="en-US"/>
        </w:rPr>
        <w:t xml:space="preserve"> бяха определени от Комитета за наблюдение на Програма за развитие на селските райони 2014-2020 г. </w:t>
      </w:r>
      <w:r w:rsidR="007309FC">
        <w:rPr>
          <w:color w:val="auto"/>
          <w:lang w:eastAsia="en-US"/>
        </w:rPr>
        <w:t xml:space="preserve">на </w:t>
      </w:r>
      <w:proofErr w:type="spellStart"/>
      <w:r w:rsidR="007309FC" w:rsidRPr="007309FC">
        <w:rPr>
          <w:color w:val="auto"/>
          <w:lang w:val="en-US" w:eastAsia="en-US"/>
        </w:rPr>
        <w:t>проведе</w:t>
      </w:r>
      <w:proofErr w:type="spellEnd"/>
      <w:r w:rsidR="007309FC">
        <w:rPr>
          <w:color w:val="auto"/>
          <w:lang w:eastAsia="en-US"/>
        </w:rPr>
        <w:t>на</w:t>
      </w:r>
      <w:r w:rsidR="007309FC" w:rsidRPr="007309FC">
        <w:rPr>
          <w:color w:val="auto"/>
          <w:lang w:val="en-US" w:eastAsia="en-US"/>
        </w:rPr>
        <w:t xml:space="preserve"> </w:t>
      </w:r>
      <w:proofErr w:type="spellStart"/>
      <w:r w:rsidR="007309FC" w:rsidRPr="007309FC">
        <w:rPr>
          <w:color w:val="auto"/>
          <w:lang w:val="en-US" w:eastAsia="en-US"/>
        </w:rPr>
        <w:t>писмена</w:t>
      </w:r>
      <w:proofErr w:type="spellEnd"/>
      <w:r w:rsidR="007309FC" w:rsidRPr="007309FC">
        <w:rPr>
          <w:color w:val="auto"/>
          <w:lang w:val="en-US" w:eastAsia="en-US"/>
        </w:rPr>
        <w:t xml:space="preserve"> </w:t>
      </w:r>
      <w:proofErr w:type="spellStart"/>
      <w:r w:rsidR="007309FC" w:rsidRPr="007309FC">
        <w:rPr>
          <w:color w:val="auto"/>
          <w:lang w:val="en-US" w:eastAsia="en-US"/>
        </w:rPr>
        <w:t>съгласувателна</w:t>
      </w:r>
      <w:proofErr w:type="spellEnd"/>
      <w:r w:rsidR="007309FC" w:rsidRPr="007309FC">
        <w:rPr>
          <w:color w:val="auto"/>
          <w:lang w:val="en-US" w:eastAsia="en-US"/>
        </w:rPr>
        <w:t xml:space="preserve"> </w:t>
      </w:r>
      <w:proofErr w:type="spellStart"/>
      <w:r w:rsidR="007309FC" w:rsidRPr="007309FC">
        <w:rPr>
          <w:color w:val="auto"/>
          <w:lang w:val="en-US" w:eastAsia="en-US"/>
        </w:rPr>
        <w:t>процедура</w:t>
      </w:r>
      <w:proofErr w:type="spellEnd"/>
      <w:r w:rsidR="007309FC" w:rsidRPr="007309FC">
        <w:rPr>
          <w:color w:val="auto"/>
          <w:lang w:val="en-US" w:eastAsia="en-US"/>
        </w:rPr>
        <w:t xml:space="preserve"> </w:t>
      </w:r>
      <w:r w:rsidR="007309FC" w:rsidRPr="007309FC">
        <w:rPr>
          <w:bCs/>
          <w:color w:val="auto"/>
          <w:lang w:eastAsia="en-US"/>
        </w:rPr>
        <w:t xml:space="preserve">в </w:t>
      </w:r>
      <w:r w:rsidR="007309FC" w:rsidRPr="007309FC">
        <w:rPr>
          <w:color w:val="auto"/>
          <w:lang w:val="en-US" w:eastAsia="en-US"/>
        </w:rPr>
        <w:t xml:space="preserve"> </w:t>
      </w:r>
      <w:proofErr w:type="spellStart"/>
      <w:r w:rsidR="007309FC" w:rsidRPr="007309FC">
        <w:rPr>
          <w:color w:val="auto"/>
          <w:lang w:val="en-US" w:eastAsia="en-US"/>
        </w:rPr>
        <w:t>периода</w:t>
      </w:r>
      <w:proofErr w:type="spellEnd"/>
      <w:r w:rsidR="007309FC" w:rsidRPr="007309FC">
        <w:rPr>
          <w:color w:val="auto"/>
          <w:lang w:val="en-US" w:eastAsia="en-US"/>
        </w:rPr>
        <w:t xml:space="preserve"> 03-09.07.2020 г</w:t>
      </w:r>
      <w:r w:rsidR="007309FC" w:rsidRPr="007309FC">
        <w:rPr>
          <w:color w:val="auto"/>
          <w:lang w:eastAsia="en-US"/>
        </w:rPr>
        <w:t>.</w:t>
      </w:r>
    </w:p>
    <w:p w:rsidR="002F1183" w:rsidRDefault="002F1183">
      <w:pPr>
        <w:pStyle w:val="m"/>
        <w:spacing w:line="360" w:lineRule="auto"/>
        <w:ind w:firstLine="709"/>
        <w:rPr>
          <w:color w:val="auto"/>
          <w:lang w:eastAsia="en-US"/>
        </w:rPr>
      </w:pPr>
    </w:p>
    <w:p w:rsidR="000C0165" w:rsidRPr="00B56793" w:rsidRDefault="000C0165" w:rsidP="00B82F2F">
      <w:pPr>
        <w:pStyle w:val="m"/>
        <w:spacing w:line="360" w:lineRule="auto"/>
        <w:ind w:firstLine="709"/>
        <w:rPr>
          <w:color w:val="auto"/>
          <w:lang w:eastAsia="en-US"/>
        </w:rPr>
      </w:pPr>
      <w:r w:rsidRPr="00B56793">
        <w:rPr>
          <w:color w:val="auto"/>
          <w:lang w:eastAsia="en-US"/>
        </w:rPr>
        <w:t xml:space="preserve">Условията на проекта на насоки се основават на </w:t>
      </w:r>
      <w:r>
        <w:rPr>
          <w:color w:val="auto"/>
          <w:lang w:eastAsia="en-US"/>
        </w:rPr>
        <w:t xml:space="preserve">подмярка </w:t>
      </w:r>
      <w:r w:rsidR="00C66969">
        <w:rPr>
          <w:color w:val="auto"/>
          <w:lang w:eastAsia="en-US"/>
        </w:rPr>
        <w:t>5.2</w:t>
      </w:r>
      <w:r w:rsidRPr="000C0165">
        <w:rPr>
          <w:color w:val="auto"/>
          <w:lang w:eastAsia="en-US"/>
        </w:rPr>
        <w:t xml:space="preserve"> „</w:t>
      </w:r>
      <w:r w:rsidR="00C66969" w:rsidRPr="00C66969">
        <w:rPr>
          <w:color w:val="auto"/>
          <w:lang w:val="en-US" w:eastAsia="en-US"/>
        </w:rPr>
        <w:t xml:space="preserve">Инвестиции </w:t>
      </w:r>
      <w:proofErr w:type="spellStart"/>
      <w:r w:rsidR="00C66969" w:rsidRPr="00C66969">
        <w:rPr>
          <w:color w:val="auto"/>
          <w:lang w:val="en-US" w:eastAsia="en-US"/>
        </w:rPr>
        <w:t>за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възстановяване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потенциала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земеделските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земи</w:t>
      </w:r>
      <w:proofErr w:type="spellEnd"/>
      <w:r w:rsidR="00C66969" w:rsidRPr="00C66969">
        <w:rPr>
          <w:color w:val="auto"/>
          <w:lang w:val="en-US" w:eastAsia="en-US"/>
        </w:rPr>
        <w:t xml:space="preserve"> и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селскостопанския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производствен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потенциал</w:t>
      </w:r>
      <w:proofErr w:type="spellEnd"/>
      <w:r w:rsidR="00C66969" w:rsidRPr="00C66969">
        <w:rPr>
          <w:color w:val="auto"/>
          <w:lang w:val="en-US" w:eastAsia="en-US"/>
        </w:rPr>
        <w:t xml:space="preserve">, </w:t>
      </w:r>
      <w:proofErr w:type="spellStart"/>
      <w:r w:rsidR="00C66969" w:rsidRPr="00C66969">
        <w:rPr>
          <w:color w:val="auto"/>
          <w:lang w:val="en-US" w:eastAsia="en-US"/>
        </w:rPr>
        <w:t>нарушени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от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природни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бедствия</w:t>
      </w:r>
      <w:proofErr w:type="spellEnd"/>
      <w:r w:rsidR="00C66969" w:rsidRPr="00C66969">
        <w:rPr>
          <w:color w:val="auto"/>
          <w:lang w:val="en-US" w:eastAsia="en-US"/>
        </w:rPr>
        <w:t xml:space="preserve">, </w:t>
      </w:r>
      <w:proofErr w:type="spellStart"/>
      <w:r w:rsidR="00C66969" w:rsidRPr="00C66969">
        <w:rPr>
          <w:color w:val="auto"/>
          <w:lang w:val="en-US" w:eastAsia="en-US"/>
        </w:rPr>
        <w:t>неблагоприятни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климатични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явления</w:t>
      </w:r>
      <w:proofErr w:type="spellEnd"/>
      <w:r w:rsidR="00C66969" w:rsidRPr="00C66969">
        <w:rPr>
          <w:color w:val="auto"/>
          <w:lang w:val="en-US" w:eastAsia="en-US"/>
        </w:rPr>
        <w:t xml:space="preserve"> и </w:t>
      </w:r>
      <w:proofErr w:type="spellStart"/>
      <w:r w:rsidR="00C66969" w:rsidRPr="00C66969">
        <w:rPr>
          <w:color w:val="auto"/>
          <w:lang w:val="en-US" w:eastAsia="en-US"/>
        </w:rPr>
        <w:lastRenderedPageBreak/>
        <w:t>катастрофични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събития</w:t>
      </w:r>
      <w:proofErr w:type="spellEnd"/>
      <w:r w:rsidRPr="000C0165">
        <w:rPr>
          <w:color w:val="auto"/>
          <w:lang w:eastAsia="en-US"/>
        </w:rPr>
        <w:t xml:space="preserve">“ от мярка </w:t>
      </w:r>
      <w:r w:rsidR="00C66969">
        <w:rPr>
          <w:color w:val="auto"/>
          <w:lang w:eastAsia="en-US"/>
        </w:rPr>
        <w:t>5</w:t>
      </w:r>
      <w:r w:rsidRPr="000C0165">
        <w:rPr>
          <w:color w:val="auto"/>
          <w:lang w:eastAsia="en-US"/>
        </w:rPr>
        <w:t xml:space="preserve"> „</w:t>
      </w:r>
      <w:proofErr w:type="spellStart"/>
      <w:r w:rsidR="00C66969" w:rsidRPr="00C66969">
        <w:rPr>
          <w:color w:val="auto"/>
          <w:lang w:val="en-US" w:eastAsia="en-US"/>
        </w:rPr>
        <w:t>Възстановяване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селскостопански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производствен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потенциал</w:t>
      </w:r>
      <w:proofErr w:type="spellEnd"/>
      <w:r w:rsidR="00C66969" w:rsidRPr="00C66969">
        <w:rPr>
          <w:color w:val="auto"/>
          <w:lang w:val="en-US" w:eastAsia="en-US"/>
        </w:rPr>
        <w:t xml:space="preserve">, </w:t>
      </w:r>
      <w:proofErr w:type="spellStart"/>
      <w:r w:rsidR="00C66969" w:rsidRPr="00C66969">
        <w:rPr>
          <w:color w:val="auto"/>
          <w:lang w:val="en-US" w:eastAsia="en-US"/>
        </w:rPr>
        <w:t>претърпял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щети</w:t>
      </w:r>
      <w:proofErr w:type="spellEnd"/>
      <w:r w:rsidR="00C66969" w:rsidRPr="00C66969">
        <w:rPr>
          <w:color w:val="auto"/>
          <w:lang w:val="en-US" w:eastAsia="en-US"/>
        </w:rPr>
        <w:t xml:space="preserve"> в </w:t>
      </w:r>
      <w:proofErr w:type="spellStart"/>
      <w:r w:rsidR="00C66969" w:rsidRPr="00C66969">
        <w:rPr>
          <w:color w:val="auto"/>
          <w:lang w:val="en-US" w:eastAsia="en-US"/>
        </w:rPr>
        <w:t>резултат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природни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бедствия</w:t>
      </w:r>
      <w:proofErr w:type="spellEnd"/>
      <w:r w:rsidR="00C66969" w:rsidRPr="00C66969">
        <w:rPr>
          <w:color w:val="auto"/>
          <w:lang w:val="en-US" w:eastAsia="en-US"/>
        </w:rPr>
        <w:t xml:space="preserve">, и </w:t>
      </w:r>
      <w:proofErr w:type="spellStart"/>
      <w:r w:rsidR="00C66969" w:rsidRPr="00C66969">
        <w:rPr>
          <w:color w:val="auto"/>
          <w:lang w:val="en-US" w:eastAsia="en-US"/>
        </w:rPr>
        <w:t>въвеждане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подходящи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превантивни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мерки</w:t>
      </w:r>
      <w:proofErr w:type="spellEnd"/>
      <w:r w:rsidRPr="000C0165">
        <w:rPr>
          <w:color w:val="auto"/>
          <w:lang w:eastAsia="en-US"/>
        </w:rPr>
        <w:t xml:space="preserve">“ от ПРСР 2014-2020 г. </w:t>
      </w:r>
      <w:proofErr w:type="gramStart"/>
      <w:r w:rsidR="00C66969" w:rsidRPr="00C66969">
        <w:rPr>
          <w:color w:val="auto"/>
          <w:lang w:val="en-US" w:eastAsia="en-US"/>
        </w:rPr>
        <w:t>и</w:t>
      </w:r>
      <w:proofErr w:type="gram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разпоредбите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правото</w:t>
      </w:r>
      <w:proofErr w:type="spellEnd"/>
      <w:r w:rsidR="00C66969" w:rsidRPr="00C66969">
        <w:rPr>
          <w:color w:val="auto"/>
          <w:lang w:val="en-US" w:eastAsia="en-US"/>
        </w:rPr>
        <w:t xml:space="preserve"> </w:t>
      </w:r>
      <w:proofErr w:type="spellStart"/>
      <w:r w:rsidR="00C66969" w:rsidRPr="00C66969">
        <w:rPr>
          <w:color w:val="auto"/>
          <w:lang w:val="en-US" w:eastAsia="en-US"/>
        </w:rPr>
        <w:t>на</w:t>
      </w:r>
      <w:proofErr w:type="spellEnd"/>
      <w:r w:rsidR="00C66969" w:rsidRPr="00C66969">
        <w:rPr>
          <w:color w:val="auto"/>
          <w:lang w:val="en-US" w:eastAsia="en-US"/>
        </w:rPr>
        <w:t xml:space="preserve"> ЕС</w:t>
      </w:r>
      <w:r w:rsidRPr="00B56793">
        <w:rPr>
          <w:color w:val="auto"/>
          <w:lang w:eastAsia="en-US"/>
        </w:rPr>
        <w:t xml:space="preserve">. </w:t>
      </w:r>
    </w:p>
    <w:p w:rsidR="000C0165" w:rsidRPr="00B56793" w:rsidRDefault="000C0165" w:rsidP="00B82F2F">
      <w:pPr>
        <w:pStyle w:val="m"/>
        <w:spacing w:line="360" w:lineRule="auto"/>
        <w:ind w:firstLine="709"/>
        <w:rPr>
          <w:color w:val="auto"/>
          <w:lang w:eastAsia="en-US"/>
        </w:rPr>
      </w:pPr>
      <w:r w:rsidRPr="00B56793">
        <w:rPr>
          <w:color w:val="auto"/>
          <w:lang w:eastAsia="en-US"/>
        </w:rPr>
        <w:t>В проекта на насоки са включени и условия, гарантиращи постигане на целите по подмярката и минимизиращи риска от създаване на изкуствени условия, водещи до заобикаляне на правилата, както и ефективно, ефикасно и икономично разходване на финансовите средства.</w:t>
      </w:r>
    </w:p>
    <w:p w:rsidR="000C0165" w:rsidRPr="00B56793" w:rsidRDefault="000C0165" w:rsidP="00B82F2F">
      <w:pPr>
        <w:spacing w:line="36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B56793">
        <w:rPr>
          <w:rFonts w:ascii="Times New Roman" w:hAnsi="Times New Roman"/>
          <w:sz w:val="24"/>
          <w:szCs w:val="24"/>
          <w:lang w:val="bg-BG"/>
        </w:rPr>
        <w:tab/>
        <w:t xml:space="preserve">Проектът на насоки е публикуван на електронната страница на Министерството на земеделието, храните и горите и </w:t>
      </w:r>
      <w:r>
        <w:rPr>
          <w:rFonts w:ascii="Times New Roman" w:hAnsi="Times New Roman"/>
          <w:bCs/>
          <w:sz w:val="24"/>
          <w:szCs w:val="24"/>
          <w:lang w:val="bg-BG"/>
        </w:rPr>
        <w:t>в ИСУН</w:t>
      </w:r>
      <w:r w:rsidR="00B307D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2020</w:t>
      </w:r>
      <w:r w:rsidRPr="00B56793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56793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ЗУСЕСИФ. </w:t>
      </w:r>
      <w:r w:rsidRPr="00B56793">
        <w:rPr>
          <w:rFonts w:ascii="Times New Roman" w:hAnsi="Times New Roman"/>
          <w:sz w:val="24"/>
          <w:szCs w:val="24"/>
          <w:lang w:val="bg-BG" w:eastAsia="bg-BG"/>
        </w:rPr>
        <w:t>Направените целесъобразни бележки и предложения са отразени.</w:t>
      </w:r>
    </w:p>
    <w:p w:rsidR="00B628F1" w:rsidRPr="002F1183" w:rsidRDefault="00B628F1" w:rsidP="0093712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022C2E" w:rsidRPr="002F1183" w:rsidRDefault="001657DC" w:rsidP="00937126">
      <w:pPr>
        <w:tabs>
          <w:tab w:val="left" w:pos="9356"/>
        </w:tabs>
        <w:spacing w:after="120" w:line="360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F1183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 w:rsidRPr="002F1183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2F1183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2F1183" w:rsidRDefault="0029553A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2F1183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2F1183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>26</w:t>
      </w:r>
      <w:r w:rsidR="000C0165">
        <w:rPr>
          <w:rFonts w:ascii="Times New Roman" w:hAnsi="Times New Roman"/>
          <w:sz w:val="24"/>
          <w:szCs w:val="24"/>
          <w:lang w:val="bg-BG"/>
        </w:rPr>
        <w:t>, ал.1</w:t>
      </w:r>
      <w:r w:rsidRPr="002F1183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2F1183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2F118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2F1183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2F1183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по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8D7B08" w:rsidRPr="002F1183">
        <w:rPr>
          <w:rFonts w:ascii="Times New Roman" w:hAnsi="Times New Roman"/>
          <w:bCs/>
          <w:sz w:val="24"/>
          <w:szCs w:val="24"/>
          <w:lang w:val="bg-BG"/>
        </w:rPr>
        <w:t>под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мярка </w:t>
      </w:r>
      <w:r w:rsidR="00C66969">
        <w:rPr>
          <w:rFonts w:ascii="Times New Roman" w:hAnsi="Times New Roman"/>
          <w:sz w:val="24"/>
          <w:szCs w:val="24"/>
          <w:lang w:val="bg-BG"/>
        </w:rPr>
        <w:t>5</w:t>
      </w:r>
      <w:r w:rsidR="00525177" w:rsidRPr="002F1183">
        <w:rPr>
          <w:rFonts w:ascii="Times New Roman" w:hAnsi="Times New Roman"/>
          <w:sz w:val="24"/>
          <w:szCs w:val="24"/>
          <w:lang w:val="bg-BG"/>
        </w:rPr>
        <w:t>.2. "</w:t>
      </w:r>
      <w:r w:rsidR="00C66969" w:rsidRPr="00C66969">
        <w:rPr>
          <w:rFonts w:ascii="Times New Roman" w:hAnsi="Times New Roman"/>
          <w:sz w:val="24"/>
          <w:szCs w:val="24"/>
        </w:rPr>
        <w:t xml:space="preserve">Инвестиции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за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възстановяване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на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потенциала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на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земеделските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земи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на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селскостопанския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производствен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потенциал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нарушени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от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природни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бедствия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неблагоприятни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климатични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явления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катастрофични</w:t>
      </w:r>
      <w:proofErr w:type="spellEnd"/>
      <w:r w:rsidR="00C66969" w:rsidRPr="00C669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sz w:val="24"/>
          <w:szCs w:val="24"/>
        </w:rPr>
        <w:t>събития</w:t>
      </w:r>
      <w:proofErr w:type="spellEnd"/>
      <w:r w:rsidR="00525177" w:rsidRPr="002F1183">
        <w:rPr>
          <w:rFonts w:ascii="Times New Roman" w:hAnsi="Times New Roman"/>
          <w:sz w:val="24"/>
          <w:szCs w:val="24"/>
          <w:lang w:val="bg-BG"/>
        </w:rPr>
        <w:t>"</w:t>
      </w:r>
      <w:r w:rsidR="00D33F25" w:rsidRPr="002F1183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33F25" w:rsidRPr="002F1183">
        <w:rPr>
          <w:rFonts w:ascii="Times New Roman" w:hAnsi="Times New Roman"/>
          <w:bCs/>
          <w:sz w:val="24"/>
          <w:szCs w:val="24"/>
          <w:lang w:val="bg-BG"/>
        </w:rPr>
        <w:t xml:space="preserve">мярка </w:t>
      </w:r>
      <w:r w:rsidR="00C66969">
        <w:rPr>
          <w:rFonts w:ascii="Times New Roman" w:hAnsi="Times New Roman"/>
          <w:bCs/>
          <w:sz w:val="24"/>
          <w:szCs w:val="24"/>
          <w:lang w:val="bg-BG"/>
        </w:rPr>
        <w:t>5</w:t>
      </w:r>
      <w:r w:rsidR="00D33F25"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DD5EAA" w:rsidRPr="002F1183">
        <w:rPr>
          <w:rFonts w:ascii="Times New Roman" w:hAnsi="Times New Roman"/>
          <w:bCs/>
          <w:sz w:val="24"/>
          <w:szCs w:val="24"/>
          <w:lang w:val="bg-BG"/>
        </w:rPr>
        <w:t>„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Възстановяване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селскостопански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производствен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потенциал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претърпял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щети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резултат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природни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бедствия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, и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въвеждане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подходящи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превантивни</w:t>
      </w:r>
      <w:proofErr w:type="spellEnd"/>
      <w:r w:rsidR="00C66969" w:rsidRPr="00C6696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66969" w:rsidRPr="00C66969">
        <w:rPr>
          <w:rFonts w:ascii="Times New Roman" w:hAnsi="Times New Roman"/>
          <w:bCs/>
          <w:sz w:val="24"/>
          <w:szCs w:val="24"/>
        </w:rPr>
        <w:t>мерки</w:t>
      </w:r>
      <w:proofErr w:type="spellEnd"/>
      <w:r w:rsidR="00DD5EAA" w:rsidRPr="002F1183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D33F25" w:rsidRPr="002F1183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>от Програмата за развитие на</w:t>
      </w:r>
      <w:r w:rsidR="008D7B08" w:rsidRPr="002F1183">
        <w:rPr>
          <w:rFonts w:ascii="Times New Roman" w:hAnsi="Times New Roman"/>
          <w:bCs/>
          <w:sz w:val="24"/>
          <w:szCs w:val="24"/>
          <w:lang w:val="bg-BG"/>
        </w:rPr>
        <w:t xml:space="preserve"> селските райони за периода 2014 - 2020</w:t>
      </w:r>
      <w:r w:rsidR="004578F3" w:rsidRPr="002F1183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:rsidR="00B82F2F" w:rsidRDefault="00B82F2F" w:rsidP="00B82F2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F005B" w:rsidRPr="00A34494" w:rsidRDefault="007F005B" w:rsidP="00B82F2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F005B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F005B">
        <w:rPr>
          <w:rFonts w:ascii="Times New Roman" w:hAnsi="Times New Roman"/>
          <w:sz w:val="24"/>
          <w:szCs w:val="24"/>
          <w:lang w:val="bg-BG"/>
        </w:rPr>
        <w:t>Таблица с писмени възражения и предложения</w:t>
      </w:r>
      <w:r w:rsidR="00A34494">
        <w:rPr>
          <w:rFonts w:ascii="Times New Roman" w:hAnsi="Times New Roman"/>
          <w:sz w:val="24"/>
          <w:szCs w:val="24"/>
        </w:rPr>
        <w:t>;</w:t>
      </w:r>
    </w:p>
    <w:p w:rsidR="007F005B" w:rsidRDefault="007F005B" w:rsidP="00B82F2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F005B" w:rsidRDefault="007F005B" w:rsidP="00B82F2F">
      <w:pPr>
        <w:spacing w:line="360" w:lineRule="auto"/>
        <w:rPr>
          <w:ins w:id="0" w:author="Lyubomir Mitov" w:date="2020-07-23T14:11:00Z"/>
          <w:rFonts w:ascii="Times New Roman" w:hAnsi="Times New Roman"/>
          <w:sz w:val="24"/>
          <w:szCs w:val="24"/>
          <w:lang w:val="bg-BG"/>
        </w:rPr>
      </w:pPr>
    </w:p>
    <w:p w:rsidR="00F82C30" w:rsidRDefault="00F82C30" w:rsidP="00B82F2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B56793">
        <w:rPr>
          <w:rFonts w:ascii="Times New Roman" w:hAnsi="Times New Roman"/>
          <w:sz w:val="24"/>
          <w:szCs w:val="24"/>
          <w:lang w:val="bg-BG"/>
        </w:rPr>
        <w:t>С уважение,</w:t>
      </w:r>
      <w:bookmarkStart w:id="1" w:name="_GoBack"/>
      <w:bookmarkEnd w:id="1"/>
    </w:p>
    <w:p w:rsidR="00F82C30" w:rsidRPr="00B56793" w:rsidRDefault="00F82C30" w:rsidP="00B82F2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478" w:type="dxa"/>
        <w:tblInd w:w="-2" w:type="dxa"/>
        <w:tblLook w:val="01E0" w:firstRow="1" w:lastRow="1" w:firstColumn="1" w:lastColumn="1" w:noHBand="0" w:noVBand="0"/>
      </w:tblPr>
      <w:tblGrid>
        <w:gridCol w:w="9478"/>
      </w:tblGrid>
      <w:tr w:rsidR="00F82C30" w:rsidRPr="00B56793" w:rsidTr="00135850">
        <w:trPr>
          <w:trHeight w:val="449"/>
        </w:trPr>
        <w:tc>
          <w:tcPr>
            <w:tcW w:w="9478" w:type="dxa"/>
          </w:tcPr>
          <w:p w:rsidR="00F82C30" w:rsidRPr="00B56793" w:rsidRDefault="00A34494" w:rsidP="00B82F2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7" type="#_x0000_t75" alt="Microsoft Office Signature Line..." style="width:191.8pt;height:96.2pt">
                  <v:imagedata r:id="rId11" o:title=""/>
                  <o:lock v:ext="edit" ungrouping="t" rotation="t" cropping="t" verticies="t" text="t" grouping="t"/>
                  <o:signatureline v:ext="edit" id="{933C76E1-554C-46CC-BDBF-9B3367027DAC}" provid="{00000000-0000-0000-0000-000000000000}" o:suggestedsigner="ЕЛЕНА ИВАНОВА" o:suggestedsigner2="Директор" issignatureline="t"/>
                </v:shape>
              </w:pict>
            </w:r>
          </w:p>
        </w:tc>
      </w:tr>
      <w:tr w:rsidR="00F82C30" w:rsidRPr="00B56793" w:rsidTr="00135850">
        <w:trPr>
          <w:trHeight w:val="323"/>
        </w:trPr>
        <w:tc>
          <w:tcPr>
            <w:tcW w:w="9478" w:type="dxa"/>
          </w:tcPr>
          <w:p w:rsidR="00F82C30" w:rsidRPr="00B56793" w:rsidRDefault="00F82C30" w:rsidP="00B82F2F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</w:tc>
      </w:tr>
    </w:tbl>
    <w:p w:rsidR="00315E64" w:rsidRPr="002F1183" w:rsidRDefault="00315E64" w:rsidP="0093712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sectPr w:rsidR="00315E64" w:rsidRPr="002F1183" w:rsidSect="00B82F2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170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1C8" w:rsidRDefault="00B651C8">
      <w:r>
        <w:separator/>
      </w:r>
    </w:p>
  </w:endnote>
  <w:endnote w:type="continuationSeparator" w:id="0">
    <w:p w:rsidR="00B651C8" w:rsidRDefault="00B6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34494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30" w:rsidRDefault="00F82C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1C8" w:rsidRDefault="00B651C8">
      <w:r>
        <w:separator/>
      </w:r>
    </w:p>
  </w:footnote>
  <w:footnote w:type="continuationSeparator" w:id="0">
    <w:p w:rsidR="00B651C8" w:rsidRDefault="00B65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30" w:rsidRDefault="00F82C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30" w:rsidRDefault="00F82C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0C016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6CFBEE" wp14:editId="4709AC42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9222ECD" wp14:editId="0F6A4B9D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152B4C60"/>
    <w:multiLevelType w:val="hybridMultilevel"/>
    <w:tmpl w:val="1186A37E"/>
    <w:lvl w:ilvl="0" w:tplc="26C0F6BC">
      <w:numFmt w:val="bullet"/>
      <w:lvlText w:val="-"/>
      <w:lvlJc w:val="left"/>
      <w:pPr>
        <w:ind w:left="1056" w:hanging="6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B87445"/>
    <w:multiLevelType w:val="hybridMultilevel"/>
    <w:tmpl w:val="BE7C0FE4"/>
    <w:lvl w:ilvl="0" w:tplc="6CE065E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8"/>
  </w:num>
  <w:num w:numId="12">
    <w:abstractNumId w:val="0"/>
  </w:num>
  <w:num w:numId="13">
    <w:abstractNumId w:val="11"/>
  </w:num>
  <w:num w:numId="14">
    <w:abstractNumId w:val="10"/>
  </w:num>
  <w:num w:numId="15">
    <w:abstractNumId w:val="1"/>
  </w:num>
  <w:num w:numId="16">
    <w:abstractNumId w:val="4"/>
  </w:num>
  <w:num w:numId="17">
    <w:abstractNumId w:val="8"/>
  </w:num>
  <w:num w:numId="18">
    <w:abstractNumId w:val="16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34A09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629B"/>
    <w:rsid w:val="00097049"/>
    <w:rsid w:val="000A0AB4"/>
    <w:rsid w:val="000A2BAB"/>
    <w:rsid w:val="000A4EED"/>
    <w:rsid w:val="000A7683"/>
    <w:rsid w:val="000B05F1"/>
    <w:rsid w:val="000B2FD4"/>
    <w:rsid w:val="000B43F2"/>
    <w:rsid w:val="000B5598"/>
    <w:rsid w:val="000B5F3D"/>
    <w:rsid w:val="000C0165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0043"/>
    <w:rsid w:val="00133945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4E25"/>
    <w:rsid w:val="00186870"/>
    <w:rsid w:val="00187A60"/>
    <w:rsid w:val="00190C06"/>
    <w:rsid w:val="00190F96"/>
    <w:rsid w:val="00191143"/>
    <w:rsid w:val="00191A3D"/>
    <w:rsid w:val="00192E45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395B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BDB"/>
    <w:rsid w:val="00276A2E"/>
    <w:rsid w:val="0027714A"/>
    <w:rsid w:val="00280DD2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3A61"/>
    <w:rsid w:val="002C7159"/>
    <w:rsid w:val="002D39B1"/>
    <w:rsid w:val="002D4A7E"/>
    <w:rsid w:val="002D614C"/>
    <w:rsid w:val="002D6C4B"/>
    <w:rsid w:val="002D6D4D"/>
    <w:rsid w:val="002E3920"/>
    <w:rsid w:val="002F00AD"/>
    <w:rsid w:val="002F06A8"/>
    <w:rsid w:val="002F1183"/>
    <w:rsid w:val="002F2775"/>
    <w:rsid w:val="002F2C75"/>
    <w:rsid w:val="002F54CC"/>
    <w:rsid w:val="00311A01"/>
    <w:rsid w:val="00314228"/>
    <w:rsid w:val="00315ACD"/>
    <w:rsid w:val="00315E64"/>
    <w:rsid w:val="0031650F"/>
    <w:rsid w:val="003178D7"/>
    <w:rsid w:val="00321118"/>
    <w:rsid w:val="00323CA7"/>
    <w:rsid w:val="00325306"/>
    <w:rsid w:val="00325314"/>
    <w:rsid w:val="00326845"/>
    <w:rsid w:val="00327325"/>
    <w:rsid w:val="00330770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AC2"/>
    <w:rsid w:val="003D4460"/>
    <w:rsid w:val="003D49D5"/>
    <w:rsid w:val="003E2100"/>
    <w:rsid w:val="003E7A6D"/>
    <w:rsid w:val="003F1CB3"/>
    <w:rsid w:val="003F2320"/>
    <w:rsid w:val="003F6D6C"/>
    <w:rsid w:val="003F75C2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5873"/>
    <w:rsid w:val="004467AE"/>
    <w:rsid w:val="004477BD"/>
    <w:rsid w:val="00451257"/>
    <w:rsid w:val="00453133"/>
    <w:rsid w:val="00453B4C"/>
    <w:rsid w:val="0045424F"/>
    <w:rsid w:val="004553FD"/>
    <w:rsid w:val="004578F3"/>
    <w:rsid w:val="004660B5"/>
    <w:rsid w:val="004713AB"/>
    <w:rsid w:val="00482A3C"/>
    <w:rsid w:val="00484706"/>
    <w:rsid w:val="004859BD"/>
    <w:rsid w:val="004902F1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28E2"/>
    <w:rsid w:val="00503354"/>
    <w:rsid w:val="00504AAF"/>
    <w:rsid w:val="00504D77"/>
    <w:rsid w:val="00506A33"/>
    <w:rsid w:val="00507C14"/>
    <w:rsid w:val="00516FFE"/>
    <w:rsid w:val="00520DFD"/>
    <w:rsid w:val="00520FED"/>
    <w:rsid w:val="00525177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2DC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9D5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47F16"/>
    <w:rsid w:val="006513CE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A3ED1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09FC"/>
    <w:rsid w:val="007333B8"/>
    <w:rsid w:val="0073389E"/>
    <w:rsid w:val="00735898"/>
    <w:rsid w:val="00744A0F"/>
    <w:rsid w:val="00745FF5"/>
    <w:rsid w:val="00747C90"/>
    <w:rsid w:val="00752202"/>
    <w:rsid w:val="00755C15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B1556"/>
    <w:rsid w:val="007B1DB7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E640F"/>
    <w:rsid w:val="007F005B"/>
    <w:rsid w:val="007F5007"/>
    <w:rsid w:val="007F7A4F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44B2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37126"/>
    <w:rsid w:val="00940445"/>
    <w:rsid w:val="009415BF"/>
    <w:rsid w:val="0094242B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86F2E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F4527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494"/>
    <w:rsid w:val="00A3528D"/>
    <w:rsid w:val="00A36D91"/>
    <w:rsid w:val="00A40EB8"/>
    <w:rsid w:val="00A501F1"/>
    <w:rsid w:val="00A5423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07A"/>
    <w:rsid w:val="00AA548C"/>
    <w:rsid w:val="00AA5C87"/>
    <w:rsid w:val="00AB0693"/>
    <w:rsid w:val="00AB07A0"/>
    <w:rsid w:val="00AB3914"/>
    <w:rsid w:val="00AB4A76"/>
    <w:rsid w:val="00AB767C"/>
    <w:rsid w:val="00AC6C9A"/>
    <w:rsid w:val="00AE144F"/>
    <w:rsid w:val="00AF46C8"/>
    <w:rsid w:val="00AF4C8B"/>
    <w:rsid w:val="00AF7E68"/>
    <w:rsid w:val="00B00D26"/>
    <w:rsid w:val="00B02DA3"/>
    <w:rsid w:val="00B06257"/>
    <w:rsid w:val="00B06B8F"/>
    <w:rsid w:val="00B119E6"/>
    <w:rsid w:val="00B153DB"/>
    <w:rsid w:val="00B16445"/>
    <w:rsid w:val="00B17BEA"/>
    <w:rsid w:val="00B209E0"/>
    <w:rsid w:val="00B223C6"/>
    <w:rsid w:val="00B25E62"/>
    <w:rsid w:val="00B30064"/>
    <w:rsid w:val="00B3017B"/>
    <w:rsid w:val="00B307D7"/>
    <w:rsid w:val="00B319B9"/>
    <w:rsid w:val="00B325DE"/>
    <w:rsid w:val="00B35A7B"/>
    <w:rsid w:val="00B36EB0"/>
    <w:rsid w:val="00B47999"/>
    <w:rsid w:val="00B50EE0"/>
    <w:rsid w:val="00B5382F"/>
    <w:rsid w:val="00B54481"/>
    <w:rsid w:val="00B546C5"/>
    <w:rsid w:val="00B5533F"/>
    <w:rsid w:val="00B603F0"/>
    <w:rsid w:val="00B628F1"/>
    <w:rsid w:val="00B651C8"/>
    <w:rsid w:val="00B673CF"/>
    <w:rsid w:val="00B67575"/>
    <w:rsid w:val="00B74D0E"/>
    <w:rsid w:val="00B765E4"/>
    <w:rsid w:val="00B778AB"/>
    <w:rsid w:val="00B81178"/>
    <w:rsid w:val="00B82A34"/>
    <w:rsid w:val="00B82F2F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6416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51C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66969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3ED"/>
    <w:rsid w:val="00CA5A02"/>
    <w:rsid w:val="00CB1AC7"/>
    <w:rsid w:val="00CB6C23"/>
    <w:rsid w:val="00CC159D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32D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C5B8D"/>
    <w:rsid w:val="00DD007C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25F73"/>
    <w:rsid w:val="00E32402"/>
    <w:rsid w:val="00E36BE3"/>
    <w:rsid w:val="00E37869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2C30"/>
    <w:rsid w:val="00F8413E"/>
    <w:rsid w:val="00F93D20"/>
    <w:rsid w:val="00F93FF8"/>
    <w:rsid w:val="00F95B85"/>
    <w:rsid w:val="00FA1877"/>
    <w:rsid w:val="00FA47AB"/>
    <w:rsid w:val="00FB2C75"/>
    <w:rsid w:val="00FB7018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47E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NormalWeb">
    <w:name w:val="Normal (Web)"/>
    <w:basedOn w:val="Normal"/>
    <w:rsid w:val="00747C9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NormalWeb">
    <w:name w:val="Normal (Web)"/>
    <w:basedOn w:val="Normal"/>
    <w:rsid w:val="00747C9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mCILsny9KiTXUHBBHJWeoOyeQFk=</DigestValue>
    </Reference>
    <Reference URI="#idOfficeObject" Type="http://www.w3.org/2000/09/xmldsig#Object">
      <DigestMethod Algorithm="http://www.w3.org/2000/09/xmldsig#sha1"/>
      <DigestValue>iZTTGf0tCxeOu1uvWvSpu7iKRMk=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vcbCz+QUtGXrmCtlW9UH+OOEdxE=</DigestValue>
    </Reference>
    <Reference URI="#idValidSigLnImg" Type="http://www.w3.org/2000/09/xmldsig#Object">
      <DigestMethod Algorithm="http://www.w3.org/2000/09/xmldsig#sha1"/>
      <DigestValue>zRicRy3v92Hrk1uiYEk9rmcAGrg=</DigestValue>
    </Reference>
    <Reference URI="#idInvalidSigLnImg" Type="http://www.w3.org/2000/09/xmldsig#Object">
      <DigestMethod Algorithm="http://www.w3.org/2000/09/xmldsig#sha1"/>
      <DigestValue>WZkZdWuuHS1O2vlBvThY+lGyAb4=</DigestValue>
    </Reference>
  </SignedInfo>
  <SignatureValue>ty9/ttWXcZlovhgB4JLKpgnIQu1f7smhG78bTjqsftpgiwYYIvQFBPRYDWY5H6eY9ajkfirZp6rI
kqR6i9EYo0eh7a2It95dmCfzCqelRWIdj0UwxVgMBK63qwKYu8VLeM71/8qkNb3/OezKXifqr+dk
t+hc6GGgzjMH9lB3W4pOItzQ0QH1OVCPfo2cdFN/otSMppQXUFkTM/5Xaax9yRW6P+eBeTKtNMgR
Qr1ik376+Cni0PWDykAhOQ372j3Wpt0M8M7pDhKraNqODSsQHoEK6nkXeLPv5xLlRVXnJM5p7nSH
VGxHLaPLDSVMJ6C8u1T181IFUKMLVNYpZtkZtw==</SignatureValue>
  <KeyInfo>
    <X509Data>
      <X509Certificate>MIIHTjCCBTagAwIBAgIIFUUW7L69w0YwDQYJKoZIhvcNAQELBQAwgYAxJDAiBgNVBAMMG1N0YW1w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=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apovad/hwpdr5I/U+Vg4BGNl/94=</DigestValue>
      </Reference>
      <Reference URI="/word/media/image4.wmf?ContentType=image/x-wmf">
        <DigestMethod Algorithm="http://www.w3.org/2000/09/xmldsig#sha1"/>
        <DigestValue>Y8PUYKVQ5dOnM4DPYK1ngrA0A8A=</DigestValue>
      </Reference>
      <Reference URI="/word/media/image2.emf?ContentType=image/x-emf">
        <DigestMethod Algorithm="http://www.w3.org/2000/09/xmldsig#sha1"/>
        <DigestValue>5LkP8VQB21hUGKEP+LWXlCj2PcY=</DigestValue>
      </Reference>
      <Reference URI="/word/media/image1.emf?ContentType=image/x-emf">
        <DigestMethod Algorithm="http://www.w3.org/2000/09/xmldsig#sha1"/>
        <DigestValue>mEbU9ypqNh9C8Rfc4DmhuBIDBxw=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3.emf?ContentType=image/x-emf">
        <DigestMethod Algorithm="http://www.w3.org/2000/09/xmldsig#sha1"/>
        <DigestValue>PRk/e0Gj/iBv7pGnWElj3O5l7qQ=</DigestValue>
      </Reference>
      <Reference URI="/word/settings.xml?ContentType=application/vnd.openxmlformats-officedocument.wordprocessingml.settings+xml">
        <DigestMethod Algorithm="http://www.w3.org/2000/09/xmldsig#sha1"/>
        <DigestValue>iLqmg9w6ZHWopTgkgFlKUant9ak=</DigestValue>
      </Reference>
      <Reference URI="/word/styles.xml?ContentType=application/vnd.openxmlformats-officedocument.wordprocessingml.styles+xml">
        <DigestMethod Algorithm="http://www.w3.org/2000/09/xmldsig#sha1"/>
        <DigestValue>8zOB5ey2y4xV/jaHd0cqallkf/8=</DigestValue>
      </Reference>
      <Reference URI="/word/numbering.xml?ContentType=application/vnd.openxmlformats-officedocument.wordprocessingml.numbering+xml">
        <DigestMethod Algorithm="http://www.w3.org/2000/09/xmldsig#sha1"/>
        <DigestValue>vsvunKeZZ/nTK1VCb4Io35cH/CE=</DigestValue>
      </Reference>
      <Reference URI="/word/fontTable.xml?ContentType=application/vnd.openxmlformats-officedocument.wordprocessingml.fontTable+xml">
        <DigestMethod Algorithm="http://www.w3.org/2000/09/xmldsig#sha1"/>
        <DigestValue>tdsRwG1gVhos4WLlXPgybdeR5UU=</DigestValue>
      </Reference>
      <Reference URI="/word/stylesWithEffects.xml?ContentType=application/vnd.ms-word.stylesWithEffects+xml">
        <DigestMethod Algorithm="http://www.w3.org/2000/09/xmldsig#sha1"/>
        <DigestValue>0mnDm72eONZn5pGK1hOPszKZDfQ=</DigestValue>
      </Reference>
      <Reference URI="/word/header1.xml?ContentType=application/vnd.openxmlformats-officedocument.wordprocessingml.header+xml">
        <DigestMethod Algorithm="http://www.w3.org/2000/09/xmldsig#sha1"/>
        <DigestValue>SA9pitIglr9sO6JSYXS2g7y3Aug=</DigestValue>
      </Reference>
      <Reference URI="/word/header3.xml?ContentType=application/vnd.openxmlformats-officedocument.wordprocessingml.header+xml">
        <DigestMethod Algorithm="http://www.w3.org/2000/09/xmldsig#sha1"/>
        <DigestValue>aVpvPh48BE/MTZysVayZ0/4C7Xo=</DigestValue>
      </Reference>
      <Reference URI="/word/document.xml?ContentType=application/vnd.openxmlformats-officedocument.wordprocessingml.document.main+xml">
        <DigestMethod Algorithm="http://www.w3.org/2000/09/xmldsig#sha1"/>
        <DigestValue>XXcvXHYhoXcDxDZziLRayvYg7vU=</DigestValue>
      </Reference>
      <Reference URI="/word/header2.xml?ContentType=application/vnd.openxmlformats-officedocument.wordprocessingml.header+xml">
        <DigestMethod Algorithm="http://www.w3.org/2000/09/xmldsig#sha1"/>
        <DigestValue>SA9pitIglr9sO6JSYXS2g7y3Aug=</DigestValue>
      </Reference>
      <Reference URI="/word/footer1.xml?ContentType=application/vnd.openxmlformats-officedocument.wordprocessingml.footer+xml">
        <DigestMethod Algorithm="http://www.w3.org/2000/09/xmldsig#sha1"/>
        <DigestValue>/KwCcf9V/oVERP7+klhdQMDlTvo=</DigestValue>
      </Reference>
      <Reference URI="/word/footer3.xml?ContentType=application/vnd.openxmlformats-officedocument.wordprocessingml.footer+xml">
        <DigestMethod Algorithm="http://www.w3.org/2000/09/xmldsig#sha1"/>
        <DigestValue>EwM0j1sL6Hwa00Q6Px5DvVHQgV0=</DigestValue>
      </Reference>
      <Reference URI="/word/footnotes.xml?ContentType=application/vnd.openxmlformats-officedocument.wordprocessingml.footnotes+xml">
        <DigestMethod Algorithm="http://www.w3.org/2000/09/xmldsig#sha1"/>
        <DigestValue>ohGZY8SdQ9kzb0Mp4lxtODxw0ag=</DigestValue>
      </Reference>
      <Reference URI="/word/endnotes.xml?ContentType=application/vnd.openxmlformats-officedocument.wordprocessingml.endnotes+xml">
        <DigestMethod Algorithm="http://www.w3.org/2000/09/xmldsig#sha1"/>
        <DigestValue>cIUxrT0cYthje+dqHisahJtt/z4=</DigestValue>
      </Reference>
      <Reference URI="/word/footer2.xml?ContentType=application/vnd.openxmlformats-officedocument.wordprocessingml.footer+xml">
        <DigestMethod Algorithm="http://www.w3.org/2000/09/xmldsig#sha1"/>
        <DigestValue>y69rTouGrK5GsxiucUV0O05pPnY=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ShpYr/vwNN9jT8VsAyltrw/v9fA=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HrduOD8jXT5S0ydtzlen8zf439w=</DigestValue>
      </Reference>
    </Manifest>
    <SignatureProperties>
      <SignatureProperty Id="idSignatureTime" Target="#idPackageSignature">
        <mdssi:SignatureTime>
          <mdssi:Format>YYYY-MM-DDThh:mm:ssTZD</mdssi:Format>
          <mdssi:Value>2020-08-17T10:55:11Z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{933C76E1-554C-46CC-BDBF-9B3367027DAC}</SetupID>
          <SignatureText>Елена Иванова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2020-08-17T10:55:11Z</xd:SigningTime>
          <xd:SigningCertificate>
            <xd:Cert>
              <xd:CertDigest>
                <DigestMethod Algorithm="http://www.w3.org/2000/09/xmldsig#sha1"/>
                <DigestValue>g4QbqVx25lPPfPOkQlYCpXv7+Ew=</DigestValue>
              </xd:CertDigest>
              <xd:IssuerSerial>
                <X509IssuerName>C=BG, L=Sofia, O=Information Services JSC, OID.2.5.4.97=NTRBG-831641791, CN=StampIT Global Qualified CA</X509IssuerName>
                <X509SerialNumber>1532656454257722182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DYGAAAaQwAACBFTUYAAAEAW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MwEd23Z2R5czAbyXMwEAAAAAaJczAaTeul+AlzMBNey/X5hu4F8BAAAAyM6Kd3gqBQbIgBwEmG7gXwEAAAAUItxfLCLcX4DSSASA0kgEAAAAANCyul9EP+BfAQAAABQi3F8sItxfhUB1IgCAHQRsmTMBSdp2dryXMwHg////AAB2dkgqBQbg////AAAAAAAAAAAAAAAAkAEAAAAAAAEAAAAAYQByAGkAYQBsAAAAAAAAAAAAAAAAAAAAAAAAAAAAAAAGAAAAAAAAAGZBp3YAAAAAVAaAfwYAAAAgmTMB5F2ddgHYAAAgmTMB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0AAABcAAAAAQAAAADAxkG+hMZBCgAAAFAAAAANAAAATAAAAAAAAAAAAAAAAAAAAP//////////aAAAABUEGwQVBB0EEAQgABgEEgQQBB0EHgQSBBAEAAAGAAAABwAAAAYAAAAHAAAABwAAAAMAAAAHAAAABgAAAAcAAAAHAAAACAAAAAYAAAAH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</Object>
  <Object Id="idInvalidSigLnImg">AQAAAGwAAAAAAAAAAAAAAP8AAAB/AAAAAAAAAAAAAADYGAAAaQwAACBFTUYAAAEAB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zAR3bdnYAAAAA0KszAQAAAAD4nb1fNAAAAAAAAADDGgHSAQAAADQAAAABAAAAwxoB0sB4bgE0AAAAAACAPQAAAABwFAAAQg7C/wAAAAAAAAAACsIKAAAAAAAAAAAAAAAAAAAAAACZfHUiwHhuAYCtMwFJ2nZ20KszAfX///8AAHZ2QI2BdvX///8AAAAAAAAAAAAAAACQAQAAAAAAAQAAAAB0AGEAaABvAG0AYQAAAAAAAAAAAAAAAAAAAAAAAAAAAAAAAABmQad2AAAAAFQGgH8HAAAANK0zAeRdnXYB2AAANK0zAQAAAAAAAAAAAAAAAAAAAAAAAAAAAdIBAGR2AAgAAAAAJQAAAAwAAAABAAAAGAAAAAwAAAD/AAACEgAAAAwAAAABAAAAHgAAABgAAAAiAAAABAAAAHQAAAARAAAAJQAAAAwAAAABAAAAVAAAALQAAAAjAAAABAAAAHIAAAAQAAAAAQAAAADAxkG+hMZ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C4X9CvYQEGrrZfAAA5AzAuOQMAAAAArXl1IqKrtl9UsDMBSdp2dqSuMwH1////AAB2dmAAAAD1////g2W2XwAAAACAFjkDvDJDAwC7mgSDZbZfAAAAAIAVOQNgZBwEAFjpBOCuMwEsXrZf0K9hAfwBAAAcrzMBRV22X/wBAAAAAAAASl22X1P0WO38AQAA0K9hAWBkHAQAAAAA3K9hAfSuMwEo/zMBNPCyYAAAAABKXbZf+1y2X/wBAAAAAAAAAAAAAAcAAAAAAAAAZkGndgAAAABUBoB/BwAAAFiwMwHkXZ12AdgAAFiwMwE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MBHdt2dkeXMwG8lzMBAAAAAGiXMwGk3rpfgJczATXsv1+YbuBfAQAAAMjOind4KgUGyIAcBJhu4F8BAAAAFCLcXywi3F+A0kgEgNJIBAAAAADQsrpfRD/gXwEAAAAUItxfLCLcX4VAdSIAgB0EbJkzAUnadna8lzMB4P///wAAdnZIKgUG4P///wAAAAAAAAAAAAAAAJABAAAAAAABAAAAAGEAcgBpAGEAbAAAAAAAAAAAAAAAAAAAAAAAAAAAAAAABgAAAAAAAABmQad2AAAAAFQGgH8GAAAAIJkzAeRdnXYB2AAAIJkzAQAAAAAAAAAAAAAAAAAAAAAAAAA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CX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dAAAAXAAAAAEAAAAAwMZBvoTGQQoAAABQAAAADQAAAEwAAAAAAAAAAAAAAAAAAAD//////////2gAAAAVBBsEFQQdBBAEIAAYBBIEEAQdBB4EEgQQBAAABgAAAAcAAAAGAAAABwAAAAcAAAADAAAABwAAAAYAAAAHAAAABwAAAAg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51PNl3ikvicBPSmB2V/VaKwCsiU=</DigestValue>
    </Reference>
    <Reference URI="#idOfficeObject" Type="http://www.w3.org/2000/09/xmldsig#Object">
      <DigestMethod Algorithm="http://www.w3.org/2000/09/xmldsig#sha1"/>
      <DigestValue>8rqahc8h7LzDF7yUKLZp4uan4Po=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N7tmS1LgK1fRG9CkTnJPgjdGK4c=</DigestValue>
    </Reference>
    <Reference URI="#idValidSigLnImg" Type="http://www.w3.org/2000/09/xmldsig#Object">
      <DigestMethod Algorithm="http://www.w3.org/2000/09/xmldsig#sha1"/>
      <DigestValue>N2ZDIQzGL5y9+lmtx/ZVvTzQgzA=</DigestValue>
    </Reference>
    <Reference URI="#idInvalidSigLnImg" Type="http://www.w3.org/2000/09/xmldsig#Object">
      <DigestMethod Algorithm="http://www.w3.org/2000/09/xmldsig#sha1"/>
      <DigestValue>OnfDtcSoWNQeAweSumXMQFzmRfE=</DigestValue>
    </Reference>
  </SignedInfo>
  <SignatureValue>tryx0wwm5Ul24MXEhu8t+e+s4pXcpeXfcRd7h2J+zoCxsWC4n4fi74ICzliLNZ2/eHSLt2IcZmn1
7FGtWxRX0FcwGtvk0qxaHFJycun0Txzwql2KnZxwriWduO68L2dF/2Z4ET3hmFuVTM+aMTvWapk4
0lpHrPE8ktoiO5qy6It+1J9Awf9iQf+Cfqw94hKIg7OI/PrlkASiSRJbvBLBrgp5Y8VSUFYlUyoH
de9wQJrPW5eIagqH2M8hlxZu12BXEZEiIUPKdkTqG+S3gQtxbt5BUlrr+8VkScXbyS5foTRyhGuC
HPyG9QMjciAZcLqzvGD3YZ8ugavGXHmiiq3IrQ==</SignatureValue>
  <KeyInfo>
    <X509Data>
      <X509Certificate>MIIHTzCCBTegAwIBAgIIWb3MlDv6f+AwDQYJKoZIhvcNAQELBQAwgYAxJDAiBgNVBAMMG1N0YW1w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apovad/hwpdr5I/U+Vg4BGNl/94=</DigestValue>
      </Reference>
      <Reference URI="/word/media/image4.wmf?ContentType=image/x-wmf">
        <DigestMethod Algorithm="http://www.w3.org/2000/09/xmldsig#sha1"/>
        <DigestValue>Y8PUYKVQ5dOnM4DPYK1ngrA0A8A=</DigestValue>
      </Reference>
      <Reference URI="/word/media/image2.emf?ContentType=image/x-emf">
        <DigestMethod Algorithm="http://www.w3.org/2000/09/xmldsig#sha1"/>
        <DigestValue>5LkP8VQB21hUGKEP+LWXlCj2PcY=</DigestValue>
      </Reference>
      <Reference URI="/word/media/image1.emf?ContentType=image/x-emf">
        <DigestMethod Algorithm="http://www.w3.org/2000/09/xmldsig#sha1"/>
        <DigestValue>mEbU9ypqNh9C8Rfc4DmhuBIDBxw=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3.emf?ContentType=image/x-emf">
        <DigestMethod Algorithm="http://www.w3.org/2000/09/xmldsig#sha1"/>
        <DigestValue>PRk/e0Gj/iBv7pGnWElj3O5l7qQ=</DigestValue>
      </Reference>
      <Reference URI="/word/settings.xml?ContentType=application/vnd.openxmlformats-officedocument.wordprocessingml.settings+xml">
        <DigestMethod Algorithm="http://www.w3.org/2000/09/xmldsig#sha1"/>
        <DigestValue>iLqmg9w6ZHWopTgkgFlKUant9ak=</DigestValue>
      </Reference>
      <Reference URI="/word/styles.xml?ContentType=application/vnd.openxmlformats-officedocument.wordprocessingml.styles+xml">
        <DigestMethod Algorithm="http://www.w3.org/2000/09/xmldsig#sha1"/>
        <DigestValue>8zOB5ey2y4xV/jaHd0cqallkf/8=</DigestValue>
      </Reference>
      <Reference URI="/word/numbering.xml?ContentType=application/vnd.openxmlformats-officedocument.wordprocessingml.numbering+xml">
        <DigestMethod Algorithm="http://www.w3.org/2000/09/xmldsig#sha1"/>
        <DigestValue>vsvunKeZZ/nTK1VCb4Io35cH/CE=</DigestValue>
      </Reference>
      <Reference URI="/word/fontTable.xml?ContentType=application/vnd.openxmlformats-officedocument.wordprocessingml.fontTable+xml">
        <DigestMethod Algorithm="http://www.w3.org/2000/09/xmldsig#sha1"/>
        <DigestValue>tdsRwG1gVhos4WLlXPgybdeR5UU=</DigestValue>
      </Reference>
      <Reference URI="/word/stylesWithEffects.xml?ContentType=application/vnd.ms-word.stylesWithEffects+xml">
        <DigestMethod Algorithm="http://www.w3.org/2000/09/xmldsig#sha1"/>
        <DigestValue>0mnDm72eONZn5pGK1hOPszKZDfQ=</DigestValue>
      </Reference>
      <Reference URI="/word/header1.xml?ContentType=application/vnd.openxmlformats-officedocument.wordprocessingml.header+xml">
        <DigestMethod Algorithm="http://www.w3.org/2000/09/xmldsig#sha1"/>
        <DigestValue>SA9pitIglr9sO6JSYXS2g7y3Aug=</DigestValue>
      </Reference>
      <Reference URI="/word/header3.xml?ContentType=application/vnd.openxmlformats-officedocument.wordprocessingml.header+xml">
        <DigestMethod Algorithm="http://www.w3.org/2000/09/xmldsig#sha1"/>
        <DigestValue>aVpvPh48BE/MTZysVayZ0/4C7Xo=</DigestValue>
      </Reference>
      <Reference URI="/word/document.xml?ContentType=application/vnd.openxmlformats-officedocument.wordprocessingml.document.main+xml">
        <DigestMethod Algorithm="http://www.w3.org/2000/09/xmldsig#sha1"/>
        <DigestValue>XXcvXHYhoXcDxDZziLRayvYg7vU=</DigestValue>
      </Reference>
      <Reference URI="/word/header2.xml?ContentType=application/vnd.openxmlformats-officedocument.wordprocessingml.header+xml">
        <DigestMethod Algorithm="http://www.w3.org/2000/09/xmldsig#sha1"/>
        <DigestValue>SA9pitIglr9sO6JSYXS2g7y3Aug=</DigestValue>
      </Reference>
      <Reference URI="/word/footer1.xml?ContentType=application/vnd.openxmlformats-officedocument.wordprocessingml.footer+xml">
        <DigestMethod Algorithm="http://www.w3.org/2000/09/xmldsig#sha1"/>
        <DigestValue>/KwCcf9V/oVERP7+klhdQMDlTvo=</DigestValue>
      </Reference>
      <Reference URI="/word/footer3.xml?ContentType=application/vnd.openxmlformats-officedocument.wordprocessingml.footer+xml">
        <DigestMethod Algorithm="http://www.w3.org/2000/09/xmldsig#sha1"/>
        <DigestValue>EwM0j1sL6Hwa00Q6Px5DvVHQgV0=</DigestValue>
      </Reference>
      <Reference URI="/word/footnotes.xml?ContentType=application/vnd.openxmlformats-officedocument.wordprocessingml.footnotes+xml">
        <DigestMethod Algorithm="http://www.w3.org/2000/09/xmldsig#sha1"/>
        <DigestValue>ohGZY8SdQ9kzb0Mp4lxtODxw0ag=</DigestValue>
      </Reference>
      <Reference URI="/word/endnotes.xml?ContentType=application/vnd.openxmlformats-officedocument.wordprocessingml.endnotes+xml">
        <DigestMethod Algorithm="http://www.w3.org/2000/09/xmldsig#sha1"/>
        <DigestValue>cIUxrT0cYthje+dqHisahJtt/z4=</DigestValue>
      </Reference>
      <Reference URI="/word/footer2.xml?ContentType=application/vnd.openxmlformats-officedocument.wordprocessingml.footer+xml">
        <DigestMethod Algorithm="http://www.w3.org/2000/09/xmldsig#sha1"/>
        <DigestValue>y69rTouGrK5GsxiucUV0O05pPnY=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ShpYr/vwNN9jT8VsAyltrw/v9fA=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HrduOD8jXT5S0ydtzlen8zf439w=</DigestValue>
      </Reference>
    </Manifest>
    <SignatureProperties>
      <SignatureProperty Id="idSignatureTime" Target="#idPackageSignature">
        <mdssi:SignatureTime>
          <mdssi:Format>YYYY-MM-DDThh:mm:ssTZD</mdssi:Format>
          <mdssi:Value>2020-08-17T13:27:56Z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{934129B5-3F26-47AF-B70D-407F9D9C8D25}</SetupID>
          <SignatureText>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2020-08-17T13:27:56Z</xd:SigningTime>
          <xd:SigningCertificate>
            <xd:Cert>
              <xd:CertDigest>
                <DigestMethod Algorithm="http://www.w3.org/2000/09/xmldsig#sha1"/>
                <DigestValue>frsyliDGt5QhPu61oLTjQJ2DY/c=</DigestValue>
              </xd:CertDigest>
              <xd:IssuerSerial>
                <X509IssuerName>C=BG, L=Sofia, O=Information Services JSC, OID.2.5.4.97=NTRBG-831641791, CN=StampIT Global Qualified CA</X509IssuerName>
                <X509SerialNumber>6466549577007398880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gBsAAK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ED7LQEAAAAAP+Wj8/h/AAD4AwAAAAAAAMAOxgIAAAAAAAAAAAAAAACAA6v0AAAAAP7/////////veSj8/h/AABQ+y0BAAAAAL3ko/P4fwAAUPstAQAAAAAAAAAAAAAAAHw3Ct//////beqo8/h/AAA48Doa+X8AAAAAAAAAAAAAAAAAAAAAAAAAAAAAcwBlAJ4EAAAAAAAAIOqo8/h/AAAAAAAAAAAAAAAAAAAAAAAAZq6MYsBEAAAAMAMFAAAAAAAAAAAAAAAABwAAAAAAAAAAAAAAAAAAAKCkDwEAAAAAgKhoBAAAAABIAIoAAAAAAAAAAAAAAAAA3KMPA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y9Ph/AACY1bL0+H8AAJjVsvT4fwAAmNWy9Ph/AADY1bL0+H8AAHiP2vT4fwAAgJMzAwAAAAAAAAAAAAAAAKBT+QcAAAAAe4eo8/h/AAABAAAAAAAAAAAAAAAAAAAAAAAAAPh/AAC4V8r0+H8AADjwOhr5fwAAAAAAAAAAAAAAAAAAAAAAAJjVsvT4fwAAMFzUBQAAAABhqgEa+X8AAAAAAAAAAAAAAAAAAAAAAACGSIxiwEQAALhXyvQAAAAAMFzUBQAAAAAGAAAAAAAAAAAAAAAAAAAA2EoPAQAAAADg////AAAAAAAAAAAAAAAAAAAAAAAAAAD8SQ8B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AAASNa///////2w+AAAKrwoAoIg4AQAAAAAgDQCEAAAAAFQXBXl/8AAA4EoPAQAAAAAAAAAAAAAAAGhuqvP4fwAAAAAAAAAAAACgkp8FAAAAAAAAAAAAAAAAgJMzAwAAAAAA2p8FAAAAAEivovP4fwAAOPA6Gvl/AAAAAAAAAAAAAAAAAAAAAAAAAQICIlMAeQAQXNQFAAAAAGGqARr5fwAAAAAAAAAAAAAAAAAAAAAAACZIjGLARAAAcFT5BwAAAAAQXNQFAAAAAAcAAAAAAAAAAAAAAAAAAAB4Sg8BAAAAAPD///8AAAAAAAAAAAAAAAAAAAAAAAAAAJxJDwF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AAAAAXAAAAAEAAAAAgNRBtJfUQQoAAABQAAAAEwAAAEwAAAAAAAAAAAAAAAAAAAD//////////3QAAAAUBC0AIAQgABsEHgQXBBAEHQQQBCAAEgQQBCEEGAQbBBUEEgQQBAAACAAAAAQAAAAGAAAAAwAAAAcAAAAIAAAABgAAAAcAAAAHAAAABwAAAAMAAAAGAAAABwAAAAcAAAAHAAAABw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IAAABsAAAAAQAAAACA1EG0l9RBCgAAAGAAAAASAAAATAAAAAAAAAAAAAAAAAAAAP//////////cAAAABcEMAQ8BDUEQQRCBD0EOAQ6BC0APAQ4BD0EOARBBEIESgRABAYAAAAGAAAABgAAAAYAAAAFAAAABgAAAAYAAAAGAAAABgAAAAQAAAAGAAAABgAAAAYAAAAGAAAABQAAAAYAAAAHAAAABg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GUABgAAAAIAAAAGAAAABgAAAAYAAAAGAAAAAwAAAAYAAAAGAAAABAAAAAMAAAAFAAAABgAAAAUAAAAGAAAABgAAAAYAAAADAAAABAAAAAIAAAACAAAABgAAAAYAAAAGAAAAAwAAAAYAAAAGAAAABQAAAAIAAAACAAAABgAAAAYAAAAGAAAAFgAAAAwAAAAAAAAAJQAAAAwAAAACAAAADgAAABQAAAAAAAAAEAAAABQAAAA=</Object>
  <Object Id="idInvalidSigLnImg">AQAAAGwAAAAAAAAAAAAAAP8AAAB/AAAAAAAAAAAAAACQGgAASg0AACBFTUYAAAEAHB8AAL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CwlAQa+X8AAFCCABr5fwAAcNkDGvl/AADg1AMa+X8AAFEEAAAAAAAAAAIAAAAAAAA48Doa+X8AAAAAAAAAAAAAAAAAAAAAAABZOqXz+H8AAJCIOAEAAAAAYaoBGvl/AAAAAAAAAAAAAAAAAAAAAAAAtpSMYsBEAACSBACWAAAAAJCIOAEAAAAABwAAAAAAAAAAAAAAAAAAAAifDwEAAAAA9f///wAAAAAAAAAAAAAAAAAAAAAAAAAALJ4PAW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ED7LQEAAAAAP+Wj8/h/AAD4AwAAAAAAAMAOxgIAAAAAAAAAAAAAAACAA6v0AAAAAP7/////////veSj8/h/AABQ+y0BAAAAAL3ko/P4fwAAUPstAQAAAAAAAAAAAAAAAHw3Ct//////beqo8/h/AAA48Doa+X8AAAAAAAAAAAAAAAAAAAAAAAAAAAAAcwBlAJ4EAAAAAAAAIOqo8/h/AAAAAAAAAAAAAAAAAAAAAAAAZq6MYsBEAAAAMAMFAAAAAAAAAAAAAAAABwAAAAAAAAAAAAAAAAAAAKCkDwEAAAAAgKhoBAAAAABIAIoAAAAAAAAAAAAAAAAA3KMPA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mNWy9Ph/AACY1bL0+H8AAJjVsvT4fwAAmNWy9Ph/AADY1bL0+H8AAHiP2vT4fwAAgJMzAwAAAAAAAAAAAAAAAKBT+QcAAAAAe4eo8/h/AAABAAAAAAAAAAAAAAAAAAAAAAAAAPh/AAC4V8r0+H8AADjwOhr5fwAAAAAAAAAAAAAAAAAAAAAAAJjVsvT4fwAAMFzUBQAAAABhqgEa+X8AAAAAAAAAAAAAAAAAAAAAAACGSIxiwEQAALhXyvQAAAAAMFzUBQAAAAAGAAAAAAAAAAAAAAAAAAAA2EoPAQAAAADg////AAAAAAAAAAAAAAAAAAAAAAAAAAD8SQ8B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AAAAAXAAAAAEAAAAAgNRBtJfUQQoAAABQAAAAEwAAAEwAAAAAAAAAAAAAAAAAAAD//////////3QAAAAUBC0AIAQgABsEHgQXBBAEHQQQBCAAEgQQBCEEGAQbBBUEEgQQBAAACAAAAAQAAAAGAAAAAwAAAAcAAAAIAAAABgAAAAcAAAAHAAAABwAAAAMAAAAGAAAABwAAAAcAAAAHAAAABwAAAAY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0L/G3CV0myCZjnxHcoyH9Zq3+xk=</DigestValue>
    </Reference>
    <Reference URI="#idOfficeObject" Type="http://www.w3.org/2000/09/xmldsig#Object">
      <DigestMethod Algorithm="http://www.w3.org/2000/09/xmldsig#sha1"/>
      <DigestValue>VgGcpoBqSwCgvm+Oif/uHgyWYb0=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pTRT8GjOt1wVbMkBUCDKJeArUTc=</DigestValue>
    </Reference>
    <Reference URI="#idValidSigLnImg" Type="http://www.w3.org/2000/09/xmldsig#Object">
      <DigestMethod Algorithm="http://www.w3.org/2000/09/xmldsig#sha1"/>
      <DigestValue>SprtnAryuzXKeXw+h5luEyyT0oo=</DigestValue>
    </Reference>
    <Reference URI="#idInvalidSigLnImg" Type="http://www.w3.org/2000/09/xmldsig#Object">
      <DigestMethod Algorithm="http://www.w3.org/2000/09/xmldsig#sha1"/>
      <DigestValue>BD5pyhHBxHqbWGDJKye4Y3Ognno=</DigestValue>
    </Reference>
  </SignedInfo>
  <SignatureValue>E6Y/Gvv5XWmZl9ipEMluthc1LBF1C7c5JNKzx8UQCPDEjIgU1+Maw5T5m5g9bDCATQ1+Wyy3VRDR
G98LcXnphU3xhWlaZviRCV3B8f4yai4QeGgHTFHeSbFsMkFqgUhJIOr7oO2+kQvLwogheTezHDI+
VaGxlMOrB8/RiSHrNb2D7cGMQVIXlm0i/b6T56EPje9vT2QHwmGRYzERj63NpDUyHYXOqoaZXGce
rawD7xxWw8VTmXW2T1hdRdHHOLYXL4j+4ZjEKCOM6BmmbChzRqdbmfyBN5nT6ubYT3YdDw1W489z
BMCCXD+vNu88e4Ok50QF1915nD94GJLROx9WNA==</SignatureValue>
  <KeyInfo>
    <X509Data>
      <X509Certificate>MIIHUTCCBTmgAwIBAgIIHdBI762ZqDkwDQYJKoZIhvcNAQELBQAwgYAxJDAiBgNVBAMMG1N0YW1w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=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apovad/hwpdr5I/U+Vg4BGNl/94=</DigestValue>
      </Reference>
      <Reference URI="/word/media/image4.wmf?ContentType=image/x-wmf">
        <DigestMethod Algorithm="http://www.w3.org/2000/09/xmldsig#sha1"/>
        <DigestValue>Y8PUYKVQ5dOnM4DPYK1ngrA0A8A=</DigestValue>
      </Reference>
      <Reference URI="/word/media/image2.emf?ContentType=image/x-emf">
        <DigestMethod Algorithm="http://www.w3.org/2000/09/xmldsig#sha1"/>
        <DigestValue>5LkP8VQB21hUGKEP+LWXlCj2PcY=</DigestValue>
      </Reference>
      <Reference URI="/word/media/image1.emf?ContentType=image/x-emf">
        <DigestMethod Algorithm="http://www.w3.org/2000/09/xmldsig#sha1"/>
        <DigestValue>mEbU9ypqNh9C8Rfc4DmhuBIDBxw=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media/image3.emf?ContentType=image/x-emf">
        <DigestMethod Algorithm="http://www.w3.org/2000/09/xmldsig#sha1"/>
        <DigestValue>PRk/e0Gj/iBv7pGnWElj3O5l7qQ=</DigestValue>
      </Reference>
      <Reference URI="/word/settings.xml?ContentType=application/vnd.openxmlformats-officedocument.wordprocessingml.settings+xml">
        <DigestMethod Algorithm="http://www.w3.org/2000/09/xmldsig#sha1"/>
        <DigestValue>iLqmg9w6ZHWopTgkgFlKUant9ak=</DigestValue>
      </Reference>
      <Reference URI="/word/styles.xml?ContentType=application/vnd.openxmlformats-officedocument.wordprocessingml.styles+xml">
        <DigestMethod Algorithm="http://www.w3.org/2000/09/xmldsig#sha1"/>
        <DigestValue>8zOB5ey2y4xV/jaHd0cqallkf/8=</DigestValue>
      </Reference>
      <Reference URI="/word/numbering.xml?ContentType=application/vnd.openxmlformats-officedocument.wordprocessingml.numbering+xml">
        <DigestMethod Algorithm="http://www.w3.org/2000/09/xmldsig#sha1"/>
        <DigestValue>vsvunKeZZ/nTK1VCb4Io35cH/CE=</DigestValue>
      </Reference>
      <Reference URI="/word/fontTable.xml?ContentType=application/vnd.openxmlformats-officedocument.wordprocessingml.fontTable+xml">
        <DigestMethod Algorithm="http://www.w3.org/2000/09/xmldsig#sha1"/>
        <DigestValue>tdsRwG1gVhos4WLlXPgybdeR5UU=</DigestValue>
      </Reference>
      <Reference URI="/word/stylesWithEffects.xml?ContentType=application/vnd.ms-word.stylesWithEffects+xml">
        <DigestMethod Algorithm="http://www.w3.org/2000/09/xmldsig#sha1"/>
        <DigestValue>0mnDm72eONZn5pGK1hOPszKZDfQ=</DigestValue>
      </Reference>
      <Reference URI="/word/header1.xml?ContentType=application/vnd.openxmlformats-officedocument.wordprocessingml.header+xml">
        <DigestMethod Algorithm="http://www.w3.org/2000/09/xmldsig#sha1"/>
        <DigestValue>SA9pitIglr9sO6JSYXS2g7y3Aug=</DigestValue>
      </Reference>
      <Reference URI="/word/header3.xml?ContentType=application/vnd.openxmlformats-officedocument.wordprocessingml.header+xml">
        <DigestMethod Algorithm="http://www.w3.org/2000/09/xmldsig#sha1"/>
        <DigestValue>aVpvPh48BE/MTZysVayZ0/4C7Xo=</DigestValue>
      </Reference>
      <Reference URI="/word/document.xml?ContentType=application/vnd.openxmlformats-officedocument.wordprocessingml.document.main+xml">
        <DigestMethod Algorithm="http://www.w3.org/2000/09/xmldsig#sha1"/>
        <DigestValue>XXcvXHYhoXcDxDZziLRayvYg7vU=</DigestValue>
      </Reference>
      <Reference URI="/word/header2.xml?ContentType=application/vnd.openxmlformats-officedocument.wordprocessingml.header+xml">
        <DigestMethod Algorithm="http://www.w3.org/2000/09/xmldsig#sha1"/>
        <DigestValue>SA9pitIglr9sO6JSYXS2g7y3Aug=</DigestValue>
      </Reference>
      <Reference URI="/word/footer1.xml?ContentType=application/vnd.openxmlformats-officedocument.wordprocessingml.footer+xml">
        <DigestMethod Algorithm="http://www.w3.org/2000/09/xmldsig#sha1"/>
        <DigestValue>/KwCcf9V/oVERP7+klhdQMDlTvo=</DigestValue>
      </Reference>
      <Reference URI="/word/footer3.xml?ContentType=application/vnd.openxmlformats-officedocument.wordprocessingml.footer+xml">
        <DigestMethod Algorithm="http://www.w3.org/2000/09/xmldsig#sha1"/>
        <DigestValue>EwM0j1sL6Hwa00Q6Px5DvVHQgV0=</DigestValue>
      </Reference>
      <Reference URI="/word/footnotes.xml?ContentType=application/vnd.openxmlformats-officedocument.wordprocessingml.footnotes+xml">
        <DigestMethod Algorithm="http://www.w3.org/2000/09/xmldsig#sha1"/>
        <DigestValue>ohGZY8SdQ9kzb0Mp4lxtODxw0ag=</DigestValue>
      </Reference>
      <Reference URI="/word/endnotes.xml?ContentType=application/vnd.openxmlformats-officedocument.wordprocessingml.endnotes+xml">
        <DigestMethod Algorithm="http://www.w3.org/2000/09/xmldsig#sha1"/>
        <DigestValue>cIUxrT0cYthje+dqHisahJtt/z4=</DigestValue>
      </Reference>
      <Reference URI="/word/footer2.xml?ContentType=application/vnd.openxmlformats-officedocument.wordprocessingml.footer+xml">
        <DigestMethod Algorithm="http://www.w3.org/2000/09/xmldsig#sha1"/>
        <DigestValue>y69rTouGrK5GsxiucUV0O05pPnY=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ShpYr/vwNN9jT8VsAyltrw/v9fA=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HrduOD8jXT5S0ydtzlen8zf439w=</DigestValue>
      </Reference>
    </Manifest>
    <SignatureProperties>
      <SignatureProperty Id="idSignatureTime" Target="#idPackageSignature">
        <mdssi:SignatureTime>
          <mdssi:Format>YYYY-MM-DDThh:mm:ssTZD</mdssi:Format>
          <mdssi:Value>2020-08-17T14:02:05Z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{DD316BAE-5DED-4CB9-9D72-DBE763C8233E}</SetupID>
          <SignatureText> 93-4258/ 17.08.2020 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2020-08-17T14:02:05Z</xd:SigningTime>
          <xd:SigningCertificate>
            <xd:Cert>
              <xd:CertDigest>
                <DigestMethod Algorithm="http://www.w3.org/2000/09/xmldsig#sha1"/>
                <DigestValue>ruVLbLYMbLS5KWsBt84g540/Dks=</DigestValue>
              </xd:CertDigest>
              <xd:IssuerSerial>
                <X509IssuerName>C=BG, L=Sofia, O=Information Services JSC, OID.2.5.4.97=NTRBG-831641791, CN=StampIT Global Qualified CA</X509IssuerName>
                <X509SerialNumber>2148297216502638649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c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MrqCQAAAABYy8dZ/n8AAMDK6gkAAAAASJ7TWf5/AAAAAAAAAAAAAAAAAAAAAAAAgJPMAgAAAAAAAAAAAAAAAAAAAAAAAAAAAAAAAAAAAADJPJC7gssAAAAAAAAAAAAAAAAAAP5/AAAAAAAAAAAAAChMjwAAAAAA4P///wAAAAAAAAAAAAAAAAYAAAAAAAAAAwAAAAAAAABMS48AAAAAAAAPbAIAAAAAIRSwWf5/AACAk8wCAAAAALhX2RkAAAAAY3hT4N0lAACY1cEZ/n8AAExLjwAAAAAABgAAAP5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</Object>
  <Object Id="idInvalidSigLnImg">AQAAAGwAAAAAAAAAAAAAAP8AAAB/AAAAAAAAAAAAAACQGgAASg0AACBFTUYAAAEADB0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MDYoQAAAAAAWMvHWf5/AAD4AwAAAAAAAEie01n+fwAAAAAAAAAAAAAAAAAAAAAAAP7/////////veSyGP5/AAAAAAAAAAAAAAAAAAAAAAAAmdaQu4LLAAAAAAAAAAAAAAYAAAAAAAAAAAAAAAAAAADApY8AAAAAAICo2AcAAAAAcQWKAAAAAAAHAAAAAAAAAMBIbAIAAAAA/KSPAAAAAAAAD2wCAAAAACEUsFn+fwAAAAAAAAAAAAAAQD4IAAAAAAAAAAAAAAAAAAAAAAAAAAD8pI8AAAAAAAcAAAD+fwAAAAAAAAAAAAAAAAAAAAAAAAAAAAAAAAAAqMfZG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MrqCQAAAABYy8dZ/n8AAMDK6gkAAAAASJ7TWf5/AAAAAAAAAAAAAAAAAAAAAAAAgJPMAgAAAAAAAAAAAAAAAAAAAAAAAAAAAAAAAAAAAADJPJC7gssAAAAAAAAAAAAAAAAAAP5/AAAAAAAAAAAAAChMjwAAAAAA4P///wAAAAAAAAAAAAAAAAYAAAAAAAAAAwAAAAAAAABMS48AAAAAAAAPbAIAAAAAIRSwWf5/AACAk8wCAAAAALhX2RkAAAAAY3hT4N0lAACY1cEZ/n8AAExLjwAAAAAABgAAAP5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FDC05-39DE-4AD7-9126-C92591A4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1394</Words>
  <Characters>7950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11</cp:revision>
  <cp:lastPrinted>2018-02-09T15:12:00Z</cp:lastPrinted>
  <dcterms:created xsi:type="dcterms:W3CDTF">2020-07-23T11:10:00Z</dcterms:created>
  <dcterms:modified xsi:type="dcterms:W3CDTF">2020-08-12T13:26:00Z</dcterms:modified>
</cp:coreProperties>
</file>