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8C" w:rsidRPr="00FC2A25" w:rsidRDefault="002C0661" w:rsidP="002C06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C2A25">
        <w:rPr>
          <w:rFonts w:ascii="Times New Roman" w:hAnsi="Times New Roman" w:cs="Times New Roman"/>
          <w:b/>
          <w:sz w:val="24"/>
          <w:szCs w:val="24"/>
        </w:rPr>
        <w:t>ИНФОРМАЦИЯ ЗА НАПРЕДЪКА В ИЗПЪЛНЕНИЕТО НА ПРЕДВАРИТЕЛНИТЕ УСЛОВИЯ</w:t>
      </w:r>
    </w:p>
    <w:p w:rsidR="008521E1" w:rsidRDefault="008521E1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</w:t>
      </w:r>
      <w:r w:rsidR="00AE3425">
        <w:rPr>
          <w:rFonts w:ascii="Times New Roman" w:hAnsi="Times New Roman" w:cs="Times New Roman"/>
          <w:sz w:val="24"/>
          <w:szCs w:val="24"/>
        </w:rPr>
        <w:t xml:space="preserve">риложимите предварителни условия за ПРСР 2014-2020 г., които </w:t>
      </w:r>
      <w:r>
        <w:rPr>
          <w:rFonts w:ascii="Times New Roman" w:hAnsi="Times New Roman" w:cs="Times New Roman"/>
          <w:sz w:val="24"/>
          <w:szCs w:val="24"/>
        </w:rPr>
        <w:t xml:space="preserve">са посочени в Споразумението за партньорство и в </w:t>
      </w:r>
      <w:r w:rsidR="002C06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рограмата като неизпълнени</w:t>
      </w:r>
      <w:r w:rsidR="002C066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са представени действия, които се предприемат, краен срок и отговорни органи за изпълнение. Към края на месец ноември 2016 г. статусът на изпълнение на предвидените действия</w:t>
      </w:r>
      <w:r w:rsidR="000E46CC">
        <w:rPr>
          <w:rFonts w:ascii="Times New Roman" w:hAnsi="Times New Roman" w:cs="Times New Roman"/>
          <w:sz w:val="24"/>
          <w:szCs w:val="24"/>
        </w:rPr>
        <w:t>, по които МЗХ е посочено като отговорна институция</w:t>
      </w:r>
      <w:r>
        <w:rPr>
          <w:rFonts w:ascii="Times New Roman" w:hAnsi="Times New Roman" w:cs="Times New Roman"/>
          <w:sz w:val="24"/>
          <w:szCs w:val="24"/>
        </w:rPr>
        <w:t xml:space="preserve"> е както следва:</w:t>
      </w:r>
    </w:p>
    <w:p w:rsidR="008521E1" w:rsidRPr="002A745B" w:rsidRDefault="008521E1" w:rsidP="002C066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745B">
        <w:rPr>
          <w:rFonts w:ascii="Times New Roman" w:hAnsi="Times New Roman" w:cs="Times New Roman"/>
          <w:b/>
          <w:sz w:val="24"/>
          <w:szCs w:val="24"/>
          <w:u w:val="single"/>
        </w:rPr>
        <w:t>Общи предварителни условия (ОПУ) – неизпълнени са две условия</w:t>
      </w:r>
    </w:p>
    <w:p w:rsidR="00D1688C" w:rsidRPr="00015D52" w:rsidRDefault="008521E1" w:rsidP="002C06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D52">
        <w:rPr>
          <w:rFonts w:ascii="Times New Roman" w:hAnsi="Times New Roman" w:cs="Times New Roman"/>
          <w:b/>
          <w:sz w:val="24"/>
          <w:szCs w:val="24"/>
        </w:rPr>
        <w:t>ОПУ 4. Наличие на мерки за ефективното прилагане на законодателството на ЕС за обществените поръчки в областта на фондовете по общата стратегическа рамка (ОСР)</w:t>
      </w:r>
      <w:r w:rsidR="00AE3425" w:rsidRPr="00015D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6D23" w:rsidRDefault="009D0E27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Относно ОПУ </w:t>
      </w:r>
      <w:r w:rsidR="00293A50">
        <w:rPr>
          <w:rFonts w:ascii="Times New Roman" w:hAnsi="Times New Roman" w:cs="Times New Roman"/>
          <w:sz w:val="24"/>
          <w:szCs w:val="24"/>
        </w:rPr>
        <w:t>4</w:t>
      </w:r>
      <w:r w:rsidR="005D3662">
        <w:rPr>
          <w:rFonts w:ascii="Times New Roman" w:hAnsi="Times New Roman" w:cs="Times New Roman"/>
          <w:sz w:val="24"/>
          <w:szCs w:val="24"/>
        </w:rPr>
        <w:t xml:space="preserve"> </w:t>
      </w:r>
      <w:r w:rsidR="002C6D23">
        <w:rPr>
          <w:rFonts w:ascii="Times New Roman" w:hAnsi="Times New Roman" w:cs="Times New Roman"/>
          <w:sz w:val="24"/>
          <w:szCs w:val="24"/>
        </w:rPr>
        <w:t>информацията, специфична за ПРСР е следната:</w:t>
      </w:r>
    </w:p>
    <w:p w:rsidR="00293A50" w:rsidRPr="00900071" w:rsidRDefault="00293A50" w:rsidP="002C0661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00071">
        <w:rPr>
          <w:rFonts w:ascii="Times New Roman" w:hAnsi="Times New Roman" w:cs="Times New Roman"/>
          <w:b/>
          <w:i/>
          <w:sz w:val="24"/>
          <w:szCs w:val="24"/>
          <w:u w:val="single"/>
        </w:rPr>
        <w:t>Специфични действия само за ПРСР, Актуализиран срок: 11.2016:</w:t>
      </w:r>
    </w:p>
    <w:p w:rsidR="0001164C" w:rsidRPr="00EA320B" w:rsidRDefault="00293A50" w:rsidP="002C066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A320B">
        <w:rPr>
          <w:rFonts w:ascii="Times New Roman" w:hAnsi="Times New Roman" w:cs="Times New Roman"/>
          <w:i/>
          <w:sz w:val="24"/>
          <w:szCs w:val="24"/>
        </w:rPr>
        <w:t>-</w:t>
      </w:r>
      <w:r w:rsidRPr="00EA320B">
        <w:rPr>
          <w:rFonts w:ascii="Times New Roman" w:hAnsi="Times New Roman" w:cs="Times New Roman"/>
          <w:i/>
          <w:sz w:val="24"/>
          <w:szCs w:val="24"/>
        </w:rPr>
        <w:tab/>
        <w:t>Извършване на предварителен контрол на планираните обществени поръчки съобразно Указанията към бенефициентите и ЗОП. Звената в УО и РА, извършващи контрол върху обществените поръчки, ще бъдат определени за контактни точки.</w:t>
      </w:r>
    </w:p>
    <w:p w:rsidR="00293A50" w:rsidRDefault="00293A50" w:rsidP="002C066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A32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164C" w:rsidRPr="00EA320B">
        <w:rPr>
          <w:rFonts w:ascii="Times New Roman" w:hAnsi="Times New Roman" w:cs="Times New Roman"/>
          <w:i/>
          <w:sz w:val="24"/>
          <w:szCs w:val="24"/>
        </w:rPr>
        <w:t>-</w:t>
      </w:r>
      <w:r w:rsidR="0001164C" w:rsidRPr="00EA320B">
        <w:rPr>
          <w:rFonts w:ascii="Times New Roman" w:hAnsi="Times New Roman" w:cs="Times New Roman"/>
          <w:i/>
          <w:sz w:val="24"/>
          <w:szCs w:val="24"/>
        </w:rPr>
        <w:tab/>
        <w:t>Извършване</w:t>
      </w:r>
      <w:r w:rsidR="004F237D">
        <w:rPr>
          <w:rFonts w:ascii="Times New Roman" w:hAnsi="Times New Roman" w:cs="Times New Roman"/>
          <w:i/>
          <w:sz w:val="24"/>
          <w:szCs w:val="24"/>
        </w:rPr>
        <w:t xml:space="preserve"> на</w:t>
      </w:r>
      <w:r w:rsidR="0001164C" w:rsidRPr="00EA320B">
        <w:rPr>
          <w:rFonts w:ascii="Times New Roman" w:hAnsi="Times New Roman" w:cs="Times New Roman"/>
          <w:i/>
          <w:sz w:val="24"/>
          <w:szCs w:val="24"/>
        </w:rPr>
        <w:t xml:space="preserve"> последващ контрол на вече проведени обществени поръчки.</w:t>
      </w:r>
    </w:p>
    <w:p w:rsidR="0098353E" w:rsidRPr="00EA320B" w:rsidRDefault="0098353E" w:rsidP="002C066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8353E">
        <w:rPr>
          <w:rFonts w:ascii="Times New Roman" w:hAnsi="Times New Roman" w:cs="Times New Roman"/>
          <w:i/>
          <w:sz w:val="24"/>
          <w:szCs w:val="24"/>
        </w:rPr>
        <w:t>-</w:t>
      </w:r>
      <w:r w:rsidRPr="0098353E">
        <w:rPr>
          <w:rFonts w:ascii="Times New Roman" w:hAnsi="Times New Roman" w:cs="Times New Roman"/>
          <w:i/>
          <w:sz w:val="24"/>
          <w:szCs w:val="24"/>
        </w:rPr>
        <w:tab/>
        <w:t>Изготвяне на указания към бенефициентите по ПРСР за прилагане на Закона за обществените поръчки.</w:t>
      </w:r>
    </w:p>
    <w:p w:rsidR="00293A50" w:rsidRDefault="00293A50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 w:rsidRPr="00293A50">
        <w:rPr>
          <w:rFonts w:ascii="Times New Roman" w:hAnsi="Times New Roman" w:cs="Times New Roman"/>
          <w:sz w:val="24"/>
          <w:szCs w:val="24"/>
        </w:rPr>
        <w:t>Извършването на предварителен</w:t>
      </w:r>
      <w:r w:rsidR="0001164C">
        <w:rPr>
          <w:rFonts w:ascii="Times New Roman" w:hAnsi="Times New Roman" w:cs="Times New Roman"/>
          <w:sz w:val="24"/>
          <w:szCs w:val="24"/>
        </w:rPr>
        <w:t xml:space="preserve"> и последващ</w:t>
      </w:r>
      <w:r w:rsidRPr="00293A50">
        <w:rPr>
          <w:rFonts w:ascii="Times New Roman" w:hAnsi="Times New Roman" w:cs="Times New Roman"/>
          <w:sz w:val="24"/>
          <w:szCs w:val="24"/>
        </w:rPr>
        <w:t xml:space="preserve"> контрол е уредено в Процедура за осъществяване на предварителна проверка и последващ контрол върху обществени поръчки за одобрени разходи, финансирани изцяло или частично със средства от Европейския земеделски фонд за развитие на селските райони в Разплащателната агенция (РА) - Държавен фонд „Земеделие“. Като приложение на Процедурата се разработват Указания за предварителни проверки и последващ контрол, издадени от Изпълнителния директор на ДФ "Земеделие" - РА. Указанията ще бъдат в съответствие с ПРСР 2014-2020 г., новия ЗОП и правилникът за неговото прилагане.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3A50">
        <w:rPr>
          <w:rFonts w:ascii="Times New Roman" w:hAnsi="Times New Roman" w:cs="Times New Roman"/>
          <w:sz w:val="24"/>
          <w:szCs w:val="24"/>
        </w:rPr>
        <w:t xml:space="preserve">Процедурата и указанията са в процес на актуализиране и </w:t>
      </w:r>
      <w:r>
        <w:rPr>
          <w:rFonts w:ascii="Times New Roman" w:hAnsi="Times New Roman" w:cs="Times New Roman"/>
          <w:sz w:val="24"/>
          <w:szCs w:val="24"/>
        </w:rPr>
        <w:t>трябва да</w:t>
      </w:r>
      <w:r w:rsidRPr="00293A50">
        <w:rPr>
          <w:rFonts w:ascii="Times New Roman" w:hAnsi="Times New Roman" w:cs="Times New Roman"/>
          <w:sz w:val="24"/>
          <w:szCs w:val="24"/>
        </w:rPr>
        <w:t xml:space="preserve"> бъдат одобрени от изпълнителния директор на РА в срок до ноември 2016 г.</w:t>
      </w:r>
    </w:p>
    <w:p w:rsidR="00900071" w:rsidRPr="00030309" w:rsidRDefault="00900071" w:rsidP="002C066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00071">
        <w:rPr>
          <w:rFonts w:ascii="Times New Roman" w:hAnsi="Times New Roman" w:cs="Times New Roman"/>
          <w:sz w:val="24"/>
          <w:szCs w:val="24"/>
        </w:rPr>
        <w:t>-</w:t>
      </w:r>
      <w:r w:rsidRPr="00900071">
        <w:rPr>
          <w:rFonts w:ascii="Times New Roman" w:hAnsi="Times New Roman" w:cs="Times New Roman"/>
          <w:sz w:val="24"/>
          <w:szCs w:val="24"/>
        </w:rPr>
        <w:tab/>
      </w:r>
      <w:r w:rsidRPr="00030309">
        <w:rPr>
          <w:rFonts w:ascii="Times New Roman" w:hAnsi="Times New Roman" w:cs="Times New Roman"/>
          <w:i/>
          <w:sz w:val="24"/>
          <w:szCs w:val="24"/>
        </w:rPr>
        <w:t>Информиране на потенциалните бенефициенти за Указанията</w:t>
      </w:r>
    </w:p>
    <w:p w:rsidR="00900071" w:rsidRPr="00900071" w:rsidRDefault="00900071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 w:rsidRPr="00900071">
        <w:rPr>
          <w:rFonts w:ascii="Times New Roman" w:hAnsi="Times New Roman" w:cs="Times New Roman"/>
          <w:sz w:val="24"/>
          <w:szCs w:val="24"/>
        </w:rPr>
        <w:t>Ангажиментите във връзка с информиране на потенциалните бенефициенти, включително и за указанията, са уредени във Вътрешните правила за организация на дейността на УО на ПРСР, утвърдени със Заповед РД 09-783/14.10.2016 г. на министъра на земеделието и храните.</w:t>
      </w:r>
    </w:p>
    <w:p w:rsidR="00900071" w:rsidRPr="00030309" w:rsidRDefault="00900071" w:rsidP="002C066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00071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00071">
        <w:rPr>
          <w:rFonts w:ascii="Times New Roman" w:hAnsi="Times New Roman" w:cs="Times New Roman"/>
          <w:sz w:val="24"/>
          <w:szCs w:val="24"/>
        </w:rPr>
        <w:tab/>
      </w:r>
      <w:r w:rsidRPr="00030309">
        <w:rPr>
          <w:rFonts w:ascii="Times New Roman" w:hAnsi="Times New Roman" w:cs="Times New Roman"/>
          <w:i/>
          <w:sz w:val="24"/>
          <w:szCs w:val="24"/>
        </w:rPr>
        <w:t>Разработване на стандартизирани критерии за възлагане по видове и типове инвестиционни дейности за прилагане на процедурите по ЗОП, които да бъдат допълнени към Указанията.</w:t>
      </w:r>
    </w:p>
    <w:p w:rsidR="00BF6D29" w:rsidRPr="00BF6D29" w:rsidRDefault="00BF6D29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 w:rsidRPr="00BF6D29">
        <w:rPr>
          <w:rFonts w:ascii="Times New Roman" w:hAnsi="Times New Roman" w:cs="Times New Roman"/>
          <w:sz w:val="24"/>
          <w:szCs w:val="24"/>
        </w:rPr>
        <w:t>Действието ще бъде изпълнено с изпълнение на предвиденото стандартизиране и подготовка на ръководство като ангажимент на Агенцията за обществени поръчки</w:t>
      </w:r>
      <w:r w:rsidR="00ED24C5">
        <w:rPr>
          <w:rFonts w:ascii="Times New Roman" w:hAnsi="Times New Roman" w:cs="Times New Roman"/>
          <w:sz w:val="24"/>
          <w:szCs w:val="24"/>
        </w:rPr>
        <w:t xml:space="preserve"> (АОП)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309" w:rsidRPr="00030309" w:rsidRDefault="00030309" w:rsidP="002C066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0309">
        <w:rPr>
          <w:rFonts w:ascii="Times New Roman" w:hAnsi="Times New Roman" w:cs="Times New Roman"/>
          <w:sz w:val="24"/>
          <w:szCs w:val="24"/>
        </w:rPr>
        <w:t xml:space="preserve">В съответствие с изискванията на новия ЗОП са разработени електронни варианти на новите стандартни образци на обявления, приети с Регламент за изпълнение (ЕС) 2015/1986 на Европейската комисия. Предвидено е всички европейски обявления да се използват и за национално възлагане (под европейските прагове). </w:t>
      </w:r>
    </w:p>
    <w:p w:rsidR="00030309" w:rsidRPr="00030309" w:rsidRDefault="00030309" w:rsidP="002C066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0309">
        <w:rPr>
          <w:rFonts w:ascii="Times New Roman" w:hAnsi="Times New Roman" w:cs="Times New Roman"/>
          <w:sz w:val="24"/>
          <w:szCs w:val="24"/>
        </w:rPr>
        <w:t>Съгласно чл. 229, ал. 1, т. 4 от ЗОП АОП организира и управлява процеса по изготвяне на стандартизирани документи за възлагане на обществени поръчки. До м. декември 2016 г. с външна помощ АОП ще подготви и одобри стандартизирани договорни условия за някои често възлагани поръчки, като процесът ще продължи с изготвяне на минимални изисквания, критерии за подбор и др. документи.</w:t>
      </w:r>
    </w:p>
    <w:p w:rsidR="00293A50" w:rsidRPr="00030309" w:rsidRDefault="00030309" w:rsidP="002C0661">
      <w:pPr>
        <w:pStyle w:val="ListParagraph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30309">
        <w:rPr>
          <w:rFonts w:ascii="Times New Roman" w:hAnsi="Times New Roman" w:cs="Times New Roman"/>
          <w:sz w:val="24"/>
          <w:szCs w:val="24"/>
        </w:rPr>
        <w:t>Националната стратегия в областта на обществените поръчки предвижда практическото ръководство за прилагане на законодателството по обществени поръчки да е публикувано на интернет страницата на АОП през м. декември 2016 г.</w:t>
      </w:r>
    </w:p>
    <w:p w:rsidR="00293A50" w:rsidRPr="008104D7" w:rsidRDefault="008104D7" w:rsidP="002C06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4D7">
        <w:rPr>
          <w:rFonts w:ascii="Times New Roman" w:hAnsi="Times New Roman" w:cs="Times New Roman"/>
          <w:b/>
          <w:sz w:val="24"/>
          <w:szCs w:val="24"/>
        </w:rPr>
        <w:t>ОПУ 7. Наличие на статистическа база, необходима, за да се извършват оценки на ефективността и въздействието на програмите.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4D7">
        <w:rPr>
          <w:rFonts w:ascii="Times New Roman" w:hAnsi="Times New Roman" w:cs="Times New Roman"/>
          <w:b/>
          <w:sz w:val="24"/>
          <w:szCs w:val="24"/>
        </w:rPr>
        <w:t>Наличие на система от показатели за резултатите, необходима, за да се изберат действия, които най-ефективно допринасят за желаните резултати, както и за да се следи напредъкът към постигане на резултатите и да се извършва оценка на въздействието</w:t>
      </w:r>
    </w:p>
    <w:p w:rsidR="00BA42F3" w:rsidRDefault="00BA42F3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Разработените</w:t>
      </w:r>
      <w:r w:rsidR="002F2DE3">
        <w:rPr>
          <w:rFonts w:ascii="Times New Roman" w:hAnsi="Times New Roman" w:cs="Times New Roman"/>
          <w:sz w:val="24"/>
          <w:szCs w:val="24"/>
        </w:rPr>
        <w:t xml:space="preserve"> фишове за</w:t>
      </w:r>
      <w:r>
        <w:rPr>
          <w:rFonts w:ascii="Times New Roman" w:hAnsi="Times New Roman" w:cs="Times New Roman"/>
          <w:sz w:val="24"/>
          <w:szCs w:val="24"/>
        </w:rPr>
        <w:t xml:space="preserve"> метаданни за индикаторите за резултат за ПРСР 2014-2020 г. са подписани от трите институции – НСИ, ДФЗ и МЗХ и са изпратени до НСИ и ДФЗ за </w:t>
      </w:r>
      <w:r w:rsidR="00B87EA8">
        <w:rPr>
          <w:rFonts w:ascii="Times New Roman" w:hAnsi="Times New Roman" w:cs="Times New Roman"/>
          <w:sz w:val="24"/>
          <w:szCs w:val="24"/>
        </w:rPr>
        <w:t>работа с одобрените и подписани документи.</w:t>
      </w:r>
    </w:p>
    <w:p w:rsidR="00BA42F3" w:rsidRDefault="002A745B" w:rsidP="002C066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</w:t>
      </w:r>
      <w:r w:rsidR="001A361C" w:rsidRPr="001A361C">
        <w:rPr>
          <w:rFonts w:ascii="Times New Roman" w:hAnsi="Times New Roman" w:cs="Times New Roman"/>
          <w:b/>
          <w:sz w:val="24"/>
          <w:szCs w:val="24"/>
          <w:u w:val="single"/>
        </w:rPr>
        <w:t>ематични предварителни условия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(ТПУ) – неизпълнени са две условия</w:t>
      </w:r>
    </w:p>
    <w:p w:rsidR="001A361C" w:rsidRPr="00BE00AB" w:rsidRDefault="001A361C" w:rsidP="002C06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0AB">
        <w:rPr>
          <w:rFonts w:ascii="Times New Roman" w:hAnsi="Times New Roman" w:cs="Times New Roman"/>
          <w:b/>
          <w:sz w:val="24"/>
          <w:szCs w:val="24"/>
        </w:rPr>
        <w:t>3.1. Превенция и управление на риска: наличие на национални или регионални оценки на риска с оглед управлението на бедствия, като се отчита адаптирането към изменението на климата</w:t>
      </w:r>
    </w:p>
    <w:p w:rsidR="001A361C" w:rsidRPr="001A361C" w:rsidRDefault="001A361C" w:rsidP="002C06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61C">
        <w:rPr>
          <w:rFonts w:ascii="Times New Roman" w:hAnsi="Times New Roman" w:cs="Times New Roman"/>
          <w:b/>
          <w:sz w:val="24"/>
          <w:szCs w:val="24"/>
        </w:rPr>
        <w:t>Риск от горски пожари</w:t>
      </w:r>
    </w:p>
    <w:p w:rsidR="001A361C" w:rsidRDefault="001A361C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 w:rsidRPr="001A361C">
        <w:rPr>
          <w:rFonts w:ascii="Times New Roman" w:hAnsi="Times New Roman" w:cs="Times New Roman"/>
          <w:sz w:val="24"/>
          <w:szCs w:val="24"/>
        </w:rPr>
        <w:t xml:space="preserve">Министерство на земеделието и храните (МЗХ) и Изпълнителна агенция по горите (ИАГ) предприеха необходимите действия за изпълнение на задълженията си. </w:t>
      </w:r>
      <w:r w:rsidR="00BE00AB">
        <w:rPr>
          <w:rFonts w:ascii="Times New Roman" w:hAnsi="Times New Roman" w:cs="Times New Roman"/>
          <w:sz w:val="24"/>
          <w:szCs w:val="24"/>
        </w:rPr>
        <w:t>В</w:t>
      </w:r>
      <w:r w:rsidRPr="001A361C">
        <w:rPr>
          <w:rFonts w:ascii="Times New Roman" w:hAnsi="Times New Roman" w:cs="Times New Roman"/>
          <w:sz w:val="24"/>
          <w:szCs w:val="24"/>
        </w:rPr>
        <w:t xml:space="preserve">ъз основа на одобрената </w:t>
      </w:r>
      <w:r w:rsidRPr="007F7CE2">
        <w:rPr>
          <w:rFonts w:ascii="Times New Roman" w:hAnsi="Times New Roman" w:cs="Times New Roman"/>
          <w:i/>
          <w:sz w:val="24"/>
          <w:szCs w:val="24"/>
        </w:rPr>
        <w:t>Методика за определяне на риска от горски пожари</w:t>
      </w:r>
      <w:r w:rsidR="00BE00AB">
        <w:rPr>
          <w:rFonts w:ascii="Times New Roman" w:hAnsi="Times New Roman" w:cs="Times New Roman"/>
          <w:sz w:val="24"/>
          <w:szCs w:val="24"/>
        </w:rPr>
        <w:t xml:space="preserve">, на базата на </w:t>
      </w:r>
      <w:r w:rsidRPr="001A361C">
        <w:rPr>
          <w:rFonts w:ascii="Times New Roman" w:hAnsi="Times New Roman" w:cs="Times New Roman"/>
          <w:sz w:val="24"/>
          <w:szCs w:val="24"/>
        </w:rPr>
        <w:t xml:space="preserve"> </w:t>
      </w:r>
      <w:r w:rsidR="009A4074">
        <w:rPr>
          <w:rFonts w:ascii="Times New Roman" w:hAnsi="Times New Roman" w:cs="Times New Roman"/>
          <w:sz w:val="24"/>
          <w:szCs w:val="24"/>
        </w:rPr>
        <w:t>т</w:t>
      </w:r>
      <w:r w:rsidRPr="001A361C">
        <w:rPr>
          <w:rFonts w:ascii="Times New Roman" w:hAnsi="Times New Roman" w:cs="Times New Roman"/>
          <w:sz w:val="24"/>
          <w:szCs w:val="24"/>
        </w:rPr>
        <w:t>ехническо задание за „</w:t>
      </w:r>
      <w:r w:rsidRPr="007F7CE2">
        <w:rPr>
          <w:rFonts w:ascii="Times New Roman" w:hAnsi="Times New Roman" w:cs="Times New Roman"/>
          <w:i/>
          <w:sz w:val="24"/>
          <w:szCs w:val="24"/>
        </w:rPr>
        <w:t>Извършване на оценка и картографиране на риска от горски пожари на територията на страната</w:t>
      </w:r>
      <w:r w:rsidRPr="001A361C">
        <w:rPr>
          <w:rFonts w:ascii="Times New Roman" w:hAnsi="Times New Roman" w:cs="Times New Roman"/>
          <w:sz w:val="24"/>
          <w:szCs w:val="24"/>
        </w:rPr>
        <w:t>“</w:t>
      </w:r>
      <w:r w:rsidR="009A4074">
        <w:rPr>
          <w:rFonts w:ascii="Times New Roman" w:hAnsi="Times New Roman" w:cs="Times New Roman"/>
          <w:sz w:val="24"/>
          <w:szCs w:val="24"/>
        </w:rPr>
        <w:t xml:space="preserve"> се изпълнява</w:t>
      </w:r>
      <w:r w:rsidRPr="001A361C">
        <w:rPr>
          <w:rFonts w:ascii="Times New Roman" w:hAnsi="Times New Roman" w:cs="Times New Roman"/>
          <w:sz w:val="24"/>
          <w:szCs w:val="24"/>
        </w:rPr>
        <w:t xml:space="preserve"> проект по мярка 20 „Техническа </w:t>
      </w:r>
      <w:r w:rsidRPr="001A361C">
        <w:rPr>
          <w:rFonts w:ascii="Times New Roman" w:hAnsi="Times New Roman" w:cs="Times New Roman"/>
          <w:sz w:val="24"/>
          <w:szCs w:val="24"/>
        </w:rPr>
        <w:lastRenderedPageBreak/>
        <w:t xml:space="preserve">помощ“ на ПРСР. Предвиденият краен срок за изпълнение на договора е </w:t>
      </w:r>
      <w:r w:rsidR="002C0661">
        <w:rPr>
          <w:rFonts w:ascii="Times New Roman" w:hAnsi="Times New Roman" w:cs="Times New Roman"/>
          <w:sz w:val="24"/>
          <w:szCs w:val="24"/>
        </w:rPr>
        <w:t xml:space="preserve">декември </w:t>
      </w:r>
      <w:r w:rsidRPr="001A361C">
        <w:rPr>
          <w:rFonts w:ascii="Times New Roman" w:hAnsi="Times New Roman" w:cs="Times New Roman"/>
          <w:sz w:val="24"/>
          <w:szCs w:val="24"/>
        </w:rPr>
        <w:t>2016 г.</w:t>
      </w:r>
      <w:r w:rsidR="008521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61C" w:rsidRPr="001814C9" w:rsidRDefault="001A361C" w:rsidP="002C06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4C9">
        <w:rPr>
          <w:rFonts w:ascii="Times New Roman" w:hAnsi="Times New Roman" w:cs="Times New Roman"/>
          <w:b/>
          <w:sz w:val="24"/>
          <w:szCs w:val="24"/>
        </w:rPr>
        <w:t>5.2. Воден сектор:</w:t>
      </w:r>
      <w:r w:rsidR="001814C9" w:rsidRPr="001814C9">
        <w:t xml:space="preserve"> </w:t>
      </w:r>
      <w:r w:rsidR="001814C9" w:rsidRPr="001814C9">
        <w:rPr>
          <w:rFonts w:ascii="Times New Roman" w:hAnsi="Times New Roman" w:cs="Times New Roman"/>
          <w:b/>
          <w:sz w:val="24"/>
          <w:szCs w:val="24"/>
        </w:rPr>
        <w:t>Наличие на а) политика за определяне на цените на водата, която осигурява на потребителите подходящи стимули да използват водните ресурси ефективно, и б) адекватен принос на различните потребители на вода към възстановяването на разходите за водни услуги на равнище, определено в одобрения план за управление на речните басейни за инвестициите, подкрепени от програмите.</w:t>
      </w:r>
    </w:p>
    <w:p w:rsidR="001A361C" w:rsidRPr="00DD6839" w:rsidRDefault="001A361C" w:rsidP="002C06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839">
        <w:rPr>
          <w:rFonts w:ascii="Times New Roman" w:hAnsi="Times New Roman" w:cs="Times New Roman"/>
          <w:b/>
          <w:sz w:val="24"/>
          <w:szCs w:val="24"/>
        </w:rPr>
        <w:t>Относно хидромелиорации -  предвидени са следните действия:</w:t>
      </w:r>
    </w:p>
    <w:p w:rsidR="001A361C" w:rsidRPr="00DD6839" w:rsidRDefault="001A361C" w:rsidP="002C066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839">
        <w:rPr>
          <w:rFonts w:ascii="Times New Roman" w:hAnsi="Times New Roman" w:cs="Times New Roman"/>
          <w:i/>
          <w:sz w:val="24"/>
          <w:szCs w:val="24"/>
        </w:rPr>
        <w:t>Действие 1. Разработване на Методика за определяне на цената на услугата за</w:t>
      </w:r>
      <w:r w:rsidRPr="00DD6839">
        <w:rPr>
          <w:i/>
        </w:rPr>
        <w:t xml:space="preserve"> </w:t>
      </w:r>
      <w:r w:rsidRPr="00DD6839">
        <w:rPr>
          <w:rFonts w:ascii="Times New Roman" w:hAnsi="Times New Roman" w:cs="Times New Roman"/>
          <w:i/>
          <w:sz w:val="24"/>
          <w:szCs w:val="24"/>
        </w:rPr>
        <w:t xml:space="preserve">водоподаване за напояване. </w:t>
      </w:r>
    </w:p>
    <w:p w:rsidR="001A361C" w:rsidRPr="001A361C" w:rsidRDefault="001A361C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 w:rsidRPr="001A361C">
        <w:rPr>
          <w:rFonts w:ascii="Times New Roman" w:hAnsi="Times New Roman" w:cs="Times New Roman"/>
          <w:sz w:val="24"/>
          <w:szCs w:val="24"/>
        </w:rPr>
        <w:t xml:space="preserve">Срокове: </w:t>
      </w:r>
    </w:p>
    <w:p w:rsidR="001A361C" w:rsidRPr="001A361C" w:rsidRDefault="001A361C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 w:rsidRPr="001A361C">
        <w:rPr>
          <w:rFonts w:ascii="Times New Roman" w:hAnsi="Times New Roman" w:cs="Times New Roman"/>
          <w:sz w:val="24"/>
          <w:szCs w:val="24"/>
        </w:rPr>
        <w:t>1.</w:t>
      </w:r>
      <w:r w:rsidRPr="001A361C">
        <w:rPr>
          <w:rFonts w:ascii="Times New Roman" w:hAnsi="Times New Roman" w:cs="Times New Roman"/>
          <w:sz w:val="24"/>
          <w:szCs w:val="24"/>
        </w:rPr>
        <w:tab/>
        <w:t xml:space="preserve">Разработване на проекто – методика – септември 2016 г. – изпълнено </w:t>
      </w:r>
    </w:p>
    <w:p w:rsidR="00FA0895" w:rsidRDefault="001A361C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 w:rsidRPr="001A361C">
        <w:rPr>
          <w:rFonts w:ascii="Times New Roman" w:hAnsi="Times New Roman" w:cs="Times New Roman"/>
          <w:sz w:val="24"/>
          <w:szCs w:val="24"/>
        </w:rPr>
        <w:t>2.</w:t>
      </w:r>
      <w:r w:rsidRPr="001A361C">
        <w:rPr>
          <w:rFonts w:ascii="Times New Roman" w:hAnsi="Times New Roman" w:cs="Times New Roman"/>
          <w:sz w:val="24"/>
          <w:szCs w:val="24"/>
        </w:rPr>
        <w:tab/>
        <w:t xml:space="preserve">Утвърждаване на Методика за определяне на цената на услугата за водоподаване за напояване </w:t>
      </w:r>
      <w:r w:rsidR="002C0661">
        <w:rPr>
          <w:rFonts w:ascii="Times New Roman" w:hAnsi="Times New Roman" w:cs="Times New Roman"/>
          <w:sz w:val="24"/>
          <w:szCs w:val="24"/>
        </w:rPr>
        <w:t>–</w:t>
      </w:r>
      <w:r w:rsidRPr="001A361C">
        <w:rPr>
          <w:rFonts w:ascii="Times New Roman" w:hAnsi="Times New Roman" w:cs="Times New Roman"/>
          <w:sz w:val="24"/>
          <w:szCs w:val="24"/>
        </w:rPr>
        <w:t xml:space="preserve"> декември</w:t>
      </w:r>
      <w:r w:rsidR="002C0661">
        <w:rPr>
          <w:rFonts w:ascii="Times New Roman" w:hAnsi="Times New Roman" w:cs="Times New Roman"/>
          <w:sz w:val="24"/>
          <w:szCs w:val="24"/>
        </w:rPr>
        <w:t xml:space="preserve"> </w:t>
      </w:r>
      <w:r w:rsidRPr="001A361C">
        <w:rPr>
          <w:rFonts w:ascii="Times New Roman" w:hAnsi="Times New Roman" w:cs="Times New Roman"/>
          <w:sz w:val="24"/>
          <w:szCs w:val="24"/>
        </w:rPr>
        <w:t xml:space="preserve">2016 г. </w:t>
      </w:r>
    </w:p>
    <w:p w:rsidR="001A361C" w:rsidRPr="001A361C" w:rsidRDefault="00FA0895" w:rsidP="002C0661">
      <w:pPr>
        <w:jc w:val="both"/>
        <w:rPr>
          <w:rFonts w:ascii="Times New Roman" w:hAnsi="Times New Roman" w:cs="Times New Roman"/>
          <w:sz w:val="24"/>
          <w:szCs w:val="24"/>
        </w:rPr>
      </w:pPr>
      <w:r w:rsidRPr="00836745">
        <w:rPr>
          <w:rFonts w:ascii="Times New Roman" w:hAnsi="Times New Roman" w:cs="Times New Roman"/>
          <w:sz w:val="24"/>
          <w:szCs w:val="24"/>
        </w:rPr>
        <w:t xml:space="preserve">Към </w:t>
      </w:r>
      <w:r w:rsidR="00836745">
        <w:rPr>
          <w:rFonts w:ascii="Times New Roman" w:hAnsi="Times New Roman" w:cs="Times New Roman"/>
          <w:sz w:val="24"/>
          <w:szCs w:val="24"/>
        </w:rPr>
        <w:t>края на месец</w:t>
      </w:r>
      <w:r w:rsidRPr="00836745">
        <w:rPr>
          <w:rFonts w:ascii="Times New Roman" w:hAnsi="Times New Roman" w:cs="Times New Roman"/>
          <w:sz w:val="24"/>
          <w:szCs w:val="24"/>
        </w:rPr>
        <w:t xml:space="preserve"> ноември</w:t>
      </w:r>
      <w:r w:rsidRPr="00FA08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тече</w:t>
      </w:r>
      <w:r w:rsidRPr="00FA08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процедура по отразяване на бележки от</w:t>
      </w:r>
      <w:r w:rsidRPr="00FA0895">
        <w:rPr>
          <w:rFonts w:ascii="Times New Roman" w:hAnsi="Times New Roman" w:cs="Times New Roman"/>
          <w:sz w:val="24"/>
          <w:szCs w:val="24"/>
        </w:rPr>
        <w:t xml:space="preserve"> междуведомствено съгласуване. Следва внасяне за приемане от МС.</w:t>
      </w:r>
      <w:r w:rsidR="00E2223F">
        <w:rPr>
          <w:rFonts w:ascii="Times New Roman" w:hAnsi="Times New Roman" w:cs="Times New Roman"/>
          <w:sz w:val="24"/>
          <w:szCs w:val="24"/>
        </w:rPr>
        <w:t xml:space="preserve"> </w:t>
      </w:r>
      <w:r w:rsidR="00836745">
        <w:rPr>
          <w:rFonts w:ascii="Times New Roman" w:hAnsi="Times New Roman" w:cs="Times New Roman"/>
          <w:sz w:val="24"/>
          <w:szCs w:val="24"/>
        </w:rPr>
        <w:t>П</w:t>
      </w:r>
      <w:r w:rsidRPr="00FA0895">
        <w:rPr>
          <w:rFonts w:ascii="Times New Roman" w:hAnsi="Times New Roman" w:cs="Times New Roman"/>
          <w:sz w:val="24"/>
          <w:szCs w:val="24"/>
        </w:rPr>
        <w:t xml:space="preserve">редвиденият срок за приемане на методиката </w:t>
      </w:r>
      <w:r w:rsidR="00836745">
        <w:rPr>
          <w:rFonts w:ascii="Times New Roman" w:hAnsi="Times New Roman" w:cs="Times New Roman"/>
          <w:sz w:val="24"/>
          <w:szCs w:val="24"/>
        </w:rPr>
        <w:t xml:space="preserve">е </w:t>
      </w:r>
      <w:r w:rsidRPr="00FA0895">
        <w:rPr>
          <w:rFonts w:ascii="Times New Roman" w:hAnsi="Times New Roman" w:cs="Times New Roman"/>
          <w:sz w:val="24"/>
          <w:szCs w:val="24"/>
        </w:rPr>
        <w:t>удължен до месец декември 2016</w:t>
      </w:r>
      <w:r w:rsidR="00B068B7">
        <w:rPr>
          <w:rFonts w:ascii="Times New Roman" w:hAnsi="Times New Roman" w:cs="Times New Roman"/>
          <w:sz w:val="24"/>
          <w:szCs w:val="24"/>
        </w:rPr>
        <w:t xml:space="preserve"> </w:t>
      </w:r>
      <w:r w:rsidRPr="00FA0895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1A361C" w:rsidRPr="005D3662" w:rsidRDefault="001A361C" w:rsidP="002C066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A361C" w:rsidRPr="005D3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675A"/>
    <w:multiLevelType w:val="hybridMultilevel"/>
    <w:tmpl w:val="578603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430B6"/>
    <w:multiLevelType w:val="hybridMultilevel"/>
    <w:tmpl w:val="E81E45A6"/>
    <w:lvl w:ilvl="0" w:tplc="9C2829EC">
      <w:start w:val="1"/>
      <w:numFmt w:val="bullet"/>
      <w:lvlText w:val="-"/>
      <w:lvlJc w:val="left"/>
      <w:pPr>
        <w:ind w:left="1434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79E9347D"/>
    <w:multiLevelType w:val="hybridMultilevel"/>
    <w:tmpl w:val="A2F64B94"/>
    <w:lvl w:ilvl="0" w:tplc="9C2829E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91C"/>
    <w:rsid w:val="0001164C"/>
    <w:rsid w:val="00015D52"/>
    <w:rsid w:val="00030309"/>
    <w:rsid w:val="0005452D"/>
    <w:rsid w:val="000952C4"/>
    <w:rsid w:val="000E3588"/>
    <w:rsid w:val="000E46CC"/>
    <w:rsid w:val="00125A87"/>
    <w:rsid w:val="001814C9"/>
    <w:rsid w:val="001A361C"/>
    <w:rsid w:val="001D4925"/>
    <w:rsid w:val="00202A35"/>
    <w:rsid w:val="00236C43"/>
    <w:rsid w:val="00293A50"/>
    <w:rsid w:val="00297513"/>
    <w:rsid w:val="002A745B"/>
    <w:rsid w:val="002C0661"/>
    <w:rsid w:val="002C6D23"/>
    <w:rsid w:val="002E0021"/>
    <w:rsid w:val="002E1B98"/>
    <w:rsid w:val="002E499A"/>
    <w:rsid w:val="002F2DE3"/>
    <w:rsid w:val="0048085C"/>
    <w:rsid w:val="004F237D"/>
    <w:rsid w:val="00535B68"/>
    <w:rsid w:val="00595687"/>
    <w:rsid w:val="005B2C02"/>
    <w:rsid w:val="005D3662"/>
    <w:rsid w:val="00600246"/>
    <w:rsid w:val="007464A1"/>
    <w:rsid w:val="007711CD"/>
    <w:rsid w:val="007C691C"/>
    <w:rsid w:val="007F7CE2"/>
    <w:rsid w:val="008104D7"/>
    <w:rsid w:val="00836745"/>
    <w:rsid w:val="008521E1"/>
    <w:rsid w:val="008C240F"/>
    <w:rsid w:val="00900071"/>
    <w:rsid w:val="0098353E"/>
    <w:rsid w:val="009A4074"/>
    <w:rsid w:val="009B2441"/>
    <w:rsid w:val="009D0E27"/>
    <w:rsid w:val="00A2287A"/>
    <w:rsid w:val="00A5087F"/>
    <w:rsid w:val="00AE3425"/>
    <w:rsid w:val="00B068B7"/>
    <w:rsid w:val="00B87EA8"/>
    <w:rsid w:val="00BA42F3"/>
    <w:rsid w:val="00BE00AB"/>
    <w:rsid w:val="00BF6D29"/>
    <w:rsid w:val="00C14A75"/>
    <w:rsid w:val="00D1039C"/>
    <w:rsid w:val="00D1688C"/>
    <w:rsid w:val="00D16EC8"/>
    <w:rsid w:val="00D35232"/>
    <w:rsid w:val="00D471DA"/>
    <w:rsid w:val="00DD6839"/>
    <w:rsid w:val="00E2223F"/>
    <w:rsid w:val="00EA320B"/>
    <w:rsid w:val="00ED10FB"/>
    <w:rsid w:val="00ED24C5"/>
    <w:rsid w:val="00EE185A"/>
    <w:rsid w:val="00FA0895"/>
    <w:rsid w:val="00FC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3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Ninova</dc:creator>
  <cp:lastModifiedBy>Snezhana Grigorova</cp:lastModifiedBy>
  <cp:revision>2</cp:revision>
  <dcterms:created xsi:type="dcterms:W3CDTF">2016-12-13T14:18:00Z</dcterms:created>
  <dcterms:modified xsi:type="dcterms:W3CDTF">2016-12-13T14:18:00Z</dcterms:modified>
</cp:coreProperties>
</file>